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16025E9E"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046274" w:rsidRPr="007E0B31" w14:paraId="0F435E93" w14:textId="77777777" w:rsidTr="00CB3A44">
        <w:trPr>
          <w:cantSplit/>
        </w:trPr>
        <w:tc>
          <w:tcPr>
            <w:tcW w:w="2552" w:type="dxa"/>
          </w:tcPr>
          <w:p w14:paraId="77C5F929" w14:textId="77777777" w:rsidR="00C9274C" w:rsidRPr="007E0B31" w:rsidRDefault="00C9274C" w:rsidP="00ED5885">
            <w:pPr>
              <w:pStyle w:val="Arial11Bold"/>
              <w:rPr>
                <w:rFonts w:cs="Arial"/>
              </w:rPr>
            </w:pPr>
            <w:r w:rsidRPr="007E0B31">
              <w:rPr>
                <w:rFonts w:cs="Arial"/>
              </w:rPr>
              <w:t>Active Energy</w:t>
            </w:r>
          </w:p>
        </w:tc>
        <w:tc>
          <w:tcPr>
            <w:tcW w:w="6720" w:type="dxa"/>
          </w:tcPr>
          <w:p w14:paraId="00F48426" w14:textId="77777777" w:rsidR="00C9274C" w:rsidRPr="007E0B31" w:rsidRDefault="00C9274C" w:rsidP="00091E64">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F01FB8" w:rsidRPr="007E0B31" w:rsidRDefault="00C9274C" w:rsidP="00091E64">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F01FB8" w:rsidRPr="007E0B31" w:rsidRDefault="00C9274C" w:rsidP="00091E64">
            <w:pPr>
              <w:pStyle w:val="TableArial11"/>
              <w:rPr>
                <w:rFonts w:cs="Arial"/>
              </w:rPr>
            </w:pPr>
            <w:r w:rsidRPr="007E0B31">
              <w:rPr>
                <w:rFonts w:cs="Arial"/>
              </w:rPr>
              <w:t>1000 kWh = 1 MWh</w:t>
            </w:r>
          </w:p>
          <w:p w14:paraId="3827D9ED" w14:textId="77777777" w:rsidR="00C9274C" w:rsidRPr="007E0B31" w:rsidRDefault="00C9274C" w:rsidP="00091E64">
            <w:pPr>
              <w:pStyle w:val="TableArial11"/>
              <w:rPr>
                <w:rFonts w:cs="Arial"/>
              </w:rPr>
            </w:pPr>
            <w:r w:rsidRPr="007E0B31">
              <w:rPr>
                <w:rFonts w:cs="Arial"/>
              </w:rPr>
              <w:t>1000 MWh = 1 GWh</w:t>
            </w:r>
          </w:p>
          <w:p w14:paraId="6BE0199C" w14:textId="77777777" w:rsidR="00C9274C" w:rsidRPr="007E0B31" w:rsidRDefault="00C9274C" w:rsidP="00091E64">
            <w:pPr>
              <w:pStyle w:val="TableArial11"/>
              <w:rPr>
                <w:rFonts w:cs="Arial"/>
              </w:rPr>
            </w:pPr>
            <w:r w:rsidRPr="007E0B31">
              <w:rPr>
                <w:rFonts w:cs="Arial"/>
              </w:rPr>
              <w:t xml:space="preserve">1000 GWh = 1 </w:t>
            </w:r>
            <w:proofErr w:type="spellStart"/>
            <w:r w:rsidRPr="007E0B31">
              <w:rPr>
                <w:rFonts w:cs="Arial"/>
              </w:rPr>
              <w:t>TWh</w:t>
            </w:r>
            <w:proofErr w:type="spellEnd"/>
          </w:p>
        </w:tc>
      </w:tr>
      <w:tr w:rsidR="00046274" w:rsidRPr="007E0B31" w14:paraId="10010E14" w14:textId="77777777" w:rsidTr="00CB3A44">
        <w:trPr>
          <w:cantSplit/>
        </w:trPr>
        <w:tc>
          <w:tcPr>
            <w:tcW w:w="2552" w:type="dxa"/>
          </w:tcPr>
          <w:p w14:paraId="268FEC45" w14:textId="77777777" w:rsidR="00C9274C" w:rsidRPr="007E0B31" w:rsidRDefault="00C9274C" w:rsidP="00ED5885">
            <w:pPr>
              <w:pStyle w:val="Arial11Bold"/>
              <w:rPr>
                <w:rFonts w:cs="Arial"/>
              </w:rPr>
            </w:pPr>
            <w:r w:rsidRPr="007E0B31">
              <w:rPr>
                <w:rFonts w:cs="Arial"/>
              </w:rPr>
              <w:t>Active Power</w:t>
            </w:r>
          </w:p>
        </w:tc>
        <w:tc>
          <w:tcPr>
            <w:tcW w:w="6720" w:type="dxa"/>
          </w:tcPr>
          <w:p w14:paraId="7A67D5C0" w14:textId="77777777" w:rsidR="00C9274C" w:rsidRPr="007E0B31" w:rsidRDefault="00C9274C" w:rsidP="00F01FB8">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C9274C" w:rsidRPr="007E0B31" w:rsidRDefault="00C9274C" w:rsidP="00F01FB8">
            <w:pPr>
              <w:pStyle w:val="TableArial11"/>
              <w:rPr>
                <w:rFonts w:cs="Arial"/>
              </w:rPr>
            </w:pPr>
            <w:r w:rsidRPr="007E0B31">
              <w:rPr>
                <w:rFonts w:cs="Arial"/>
              </w:rPr>
              <w:t>1000 Watts = 1 kW</w:t>
            </w:r>
          </w:p>
          <w:p w14:paraId="596F06E4" w14:textId="77777777" w:rsidR="00C9274C" w:rsidRPr="007E0B31" w:rsidRDefault="00C9274C" w:rsidP="00F01FB8">
            <w:pPr>
              <w:pStyle w:val="TableArial11"/>
              <w:rPr>
                <w:rFonts w:cs="Arial"/>
              </w:rPr>
            </w:pPr>
            <w:r w:rsidRPr="007E0B31">
              <w:rPr>
                <w:rFonts w:cs="Arial"/>
              </w:rPr>
              <w:t>1000 kW = 1 MW</w:t>
            </w:r>
          </w:p>
          <w:p w14:paraId="13682D6D" w14:textId="77777777" w:rsidR="00C9274C" w:rsidRPr="007E0B31" w:rsidRDefault="00C9274C" w:rsidP="00F01FB8">
            <w:pPr>
              <w:pStyle w:val="TableArial11"/>
              <w:rPr>
                <w:rFonts w:cs="Arial"/>
              </w:rPr>
            </w:pPr>
            <w:r w:rsidRPr="007E0B31">
              <w:rPr>
                <w:rFonts w:cs="Arial"/>
              </w:rPr>
              <w:t>1000 MW = 1 GW</w:t>
            </w:r>
          </w:p>
          <w:p w14:paraId="46ED130F" w14:textId="10530707" w:rsidR="00C9274C" w:rsidRPr="007E0B31" w:rsidRDefault="00C9274C" w:rsidP="005C20E3">
            <w:pPr>
              <w:pStyle w:val="TableArial11"/>
              <w:rPr>
                <w:rFonts w:cs="Arial"/>
              </w:rPr>
            </w:pPr>
            <w:r w:rsidRPr="007E0B31">
              <w:rPr>
                <w:rFonts w:cs="Arial"/>
              </w:rPr>
              <w:t>1000 GW = 1 TW</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48D9E28F">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8D9E28F">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8D9E28F">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8D9E28F">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8D9E28F">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8D9E28F">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48D9E28F">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48D9E28F">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8D9E28F">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8D9E28F">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8D9E28F">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48D9E28F">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8D9E28F">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8D9E28F">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8D9E28F">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8D9E28F">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8D9E28F">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8D9E28F">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8D9E28F">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8D9E28F">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8D9E28F">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8D9E28F">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8D9E28F">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8D9E28F">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48D9E28F">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8D9E28F">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8D9E28F">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8D9E28F">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8D9E28F">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8D9E28F">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8D9E28F">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8D9E28F">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8D9E28F">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8D9E28F">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8D9E28F">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8D9E28F">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8D9E28F">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48D9E28F">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48D9E28F">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48D9E28F">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48D9E28F">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48D9E28F">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48D9E28F">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48D9E28F">
        <w:trPr>
          <w:cantSplit/>
        </w:trPr>
        <w:tc>
          <w:tcPr>
            <w:tcW w:w="2884" w:type="dxa"/>
          </w:tcPr>
          <w:p w14:paraId="1E313CE6" w14:textId="77777777" w:rsidR="00CB3A44" w:rsidRPr="007E0B31" w:rsidRDefault="00CB3A44" w:rsidP="00ED5885">
            <w:pPr>
              <w:pStyle w:val="Arial11Bold"/>
              <w:rPr>
                <w:rFonts w:cs="Arial"/>
              </w:rPr>
            </w:pPr>
            <w:r w:rsidRPr="007E0B31">
              <w:rPr>
                <w:rFonts w:cs="Arial"/>
              </w:rPr>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48D9E28F">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48D9E28F">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48D9E28F">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48D9E28F">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48D9E28F">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8D9E28F">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8D9E28F">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8D9E28F">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8D9E28F">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8D9E28F">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8D9E28F">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48D9E28F">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48D9E28F">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8D9E28F">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8D9E28F">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8D9E28F">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8D9E28F">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8D9E28F">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8D9E28F">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8D9E28F">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8D9E28F">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8D9E28F">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8D9E28F">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8D9E28F">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8D9E28F">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8D9E28F">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8D9E28F">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8D9E28F">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8D9E28F">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8D9E28F">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8D9E28F">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8D9E28F">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8D9E28F">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8D9E28F">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8D9E28F">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8D9E28F">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8D9E28F">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8D9E28F">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8D9E28F">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8D9E28F">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 xml:space="preserve">Ancillary </w:t>
            </w:r>
            <w:commentRangeStart w:id="9"/>
            <w:commentRangeStart w:id="10"/>
            <w:r w:rsidRPr="007E0B31">
              <w:rPr>
                <w:rFonts w:cs="Arial"/>
                <w:b/>
              </w:rPr>
              <w:t>Services</w:t>
            </w:r>
            <w:commentRangeEnd w:id="9"/>
            <w:r w:rsidR="00065002">
              <w:rPr>
                <w:rStyle w:val="CommentReference"/>
              </w:rPr>
              <w:commentReference w:id="9"/>
            </w:r>
            <w:commentRangeEnd w:id="10"/>
            <w:r w:rsidR="00156A8E">
              <w:rPr>
                <w:rStyle w:val="CommentReference"/>
              </w:rPr>
              <w:commentReference w:id="10"/>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8D9E28F">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8D9E28F">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8D9E28F">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8D9E28F">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E96191" w:rsidRPr="007E0B31" w14:paraId="46434B70" w14:textId="77777777" w:rsidTr="48D9E28F">
        <w:trPr>
          <w:cantSplit/>
          <w:ins w:id="11" w:author="Baker(ESO), Stephen" w:date="2021-12-17T16:45:00Z"/>
        </w:trPr>
        <w:tc>
          <w:tcPr>
            <w:tcW w:w="2884" w:type="dxa"/>
          </w:tcPr>
          <w:p w14:paraId="6A32484C" w14:textId="69A053DA" w:rsidR="00E96191" w:rsidRPr="007E0B31" w:rsidRDefault="00E96191" w:rsidP="00ED5885">
            <w:pPr>
              <w:pStyle w:val="Arial11Bold"/>
              <w:rPr>
                <w:ins w:id="12" w:author="Baker(ESO), Stephen" w:date="2021-12-17T16:45:00Z"/>
                <w:rFonts w:cs="Arial"/>
              </w:rPr>
            </w:pPr>
            <w:ins w:id="13" w:author="Baker(ESO), Stephen" w:date="2021-12-17T16:45:00Z">
              <w:r>
                <w:rPr>
                  <w:rFonts w:cs="Arial"/>
                </w:rPr>
                <w:t xml:space="preserve">Competitively Appointed Transmission </w:t>
              </w:r>
            </w:ins>
            <w:ins w:id="14" w:author="Melanie Howe" w:date="2022-09-11T22:21:00Z">
              <w:r w:rsidR="00076090">
                <w:rPr>
                  <w:rFonts w:cs="Arial"/>
                </w:rPr>
                <w:t>Licensee</w:t>
              </w:r>
            </w:ins>
            <w:ins w:id="15" w:author="Melanie Howe" w:date="2022-09-07T14:09:00Z">
              <w:r w:rsidR="00927734">
                <w:rPr>
                  <w:rFonts w:cs="Arial"/>
                </w:rPr>
                <w:t xml:space="preserve"> </w:t>
              </w:r>
            </w:ins>
          </w:p>
        </w:tc>
        <w:tc>
          <w:tcPr>
            <w:tcW w:w="6634" w:type="dxa"/>
          </w:tcPr>
          <w:p w14:paraId="260C7077" w14:textId="2D697A6E" w:rsidR="00E96191" w:rsidRPr="00AF6E59" w:rsidRDefault="00AF6E59" w:rsidP="00791F43">
            <w:pPr>
              <w:pStyle w:val="TableArial11"/>
              <w:rPr>
                <w:ins w:id="16" w:author="Baker(ESO), Stephen" w:date="2021-12-17T16:45:00Z"/>
                <w:rFonts w:cs="Arial"/>
              </w:rPr>
            </w:pPr>
            <w:ins w:id="17" w:author="Baker(ESO), Stephen" w:date="2022-07-26T16:49:00Z">
              <w:r w:rsidRPr="00AF6E59">
                <w:rPr>
                  <w:rFonts w:cs="Arial"/>
                  <w:color w:val="242424"/>
                  <w:shd w:val="clear" w:color="auto" w:fill="FFFFFF"/>
                </w:rPr>
                <w:t xml:space="preserve">A </w:t>
              </w:r>
            </w:ins>
            <w:ins w:id="18" w:author="Melanie Howe" w:date="2022-09-11T22:22:00Z">
              <w:r w:rsidR="0059765A" w:rsidRPr="001A7C89">
                <w:rPr>
                  <w:rFonts w:cs="Arial"/>
                  <w:color w:val="242424"/>
                  <w:shd w:val="clear" w:color="auto" w:fill="FFFFFF"/>
                </w:rPr>
                <w:t>person</w:t>
              </w:r>
            </w:ins>
            <w:ins w:id="19" w:author="Baker(ESO), Stephen" w:date="2022-07-26T16:49:00Z">
              <w:del w:id="20" w:author="Melanie Howe" w:date="2022-09-11T22:22:00Z">
                <w:r w:rsidRPr="00AF6E59" w:rsidDel="0059765A">
                  <w:rPr>
                    <w:rFonts w:cs="Arial"/>
                    <w:color w:val="242424"/>
                    <w:shd w:val="clear" w:color="auto" w:fill="FFFFFF"/>
                  </w:rPr>
                  <w:delText>,</w:delText>
                </w:r>
              </w:del>
              <w:r w:rsidRPr="00AF6E59">
                <w:rPr>
                  <w:rFonts w:cs="Arial"/>
                  <w:color w:val="242424"/>
                  <w:shd w:val="clear" w:color="auto" w:fill="FFFFFF"/>
                </w:rPr>
                <w:t xml:space="preserve"> granted a </w:t>
              </w:r>
            </w:ins>
            <w:ins w:id="21" w:author="Baker(ESO), Stephen" w:date="2022-07-26T16:50:00Z">
              <w:r w:rsidR="00566702" w:rsidRPr="00566702">
                <w:rPr>
                  <w:rFonts w:cs="Arial"/>
                  <w:b/>
                  <w:bCs/>
                  <w:color w:val="242424"/>
                  <w:shd w:val="clear" w:color="auto" w:fill="FFFFFF"/>
                </w:rPr>
                <w:t>T</w:t>
              </w:r>
            </w:ins>
            <w:ins w:id="22" w:author="Baker(ESO), Stephen" w:date="2022-07-26T16:49:00Z">
              <w:r w:rsidRPr="00566702">
                <w:rPr>
                  <w:rFonts w:cs="Arial"/>
                  <w:b/>
                  <w:bCs/>
                  <w:color w:val="242424"/>
                  <w:shd w:val="clear" w:color="auto" w:fill="FFFFFF"/>
                </w:rPr>
                <w:t xml:space="preserve">ransmission </w:t>
              </w:r>
            </w:ins>
            <w:ins w:id="23" w:author="Baker(ESO), Stephen" w:date="2022-07-26T16:51:00Z">
              <w:r w:rsidR="00566702" w:rsidRPr="00566702">
                <w:rPr>
                  <w:rFonts w:cs="Arial"/>
                  <w:b/>
                  <w:bCs/>
                  <w:color w:val="242424"/>
                  <w:shd w:val="clear" w:color="auto" w:fill="FFFFFF"/>
                </w:rPr>
                <w:t>L</w:t>
              </w:r>
            </w:ins>
            <w:ins w:id="24" w:author="Baker(ESO), Stephen" w:date="2022-07-26T16:49:00Z">
              <w:r w:rsidRPr="00566702">
                <w:rPr>
                  <w:rFonts w:cs="Arial"/>
                  <w:b/>
                  <w:bCs/>
                  <w:color w:val="242424"/>
                  <w:shd w:val="clear" w:color="auto" w:fill="FFFFFF"/>
                </w:rPr>
                <w:t>icence</w:t>
              </w:r>
              <w:r w:rsidRPr="00AF6E59">
                <w:rPr>
                  <w:rFonts w:cs="Arial"/>
                  <w:color w:val="242424"/>
                  <w:shd w:val="clear" w:color="auto" w:fill="FFFFFF"/>
                </w:rPr>
                <w:t xml:space="preserve"> (as defined in Se</w:t>
              </w:r>
              <w:r>
                <w:rPr>
                  <w:rFonts w:cs="Arial"/>
                  <w:color w:val="242424"/>
                  <w:shd w:val="clear" w:color="auto" w:fill="FFFFFF"/>
                </w:rPr>
                <w:t>c</w:t>
              </w:r>
              <w:r w:rsidRPr="00AF6E59">
                <w:rPr>
                  <w:rFonts w:cs="Arial"/>
                  <w:color w:val="242424"/>
                  <w:shd w:val="clear" w:color="auto" w:fill="FFFFFF"/>
                </w:rPr>
                <w:t xml:space="preserve">tion 6(1)b of the Act ) to own and operate </w:t>
              </w:r>
            </w:ins>
            <w:ins w:id="25" w:author="Melanie Howe" w:date="2022-09-07T15:38:00Z">
              <w:r w:rsidR="00DC5299">
                <w:rPr>
                  <w:rFonts w:cs="Arial"/>
                  <w:color w:val="242424"/>
                  <w:shd w:val="clear" w:color="auto" w:fill="FFFFFF"/>
                </w:rPr>
                <w:t xml:space="preserve">an </w:t>
              </w:r>
            </w:ins>
            <w:ins w:id="26" w:author="Baker(ESO), Stephen" w:date="2022-07-26T16:50:00Z">
              <w:r w:rsidRPr="001A7C89">
                <w:rPr>
                  <w:rFonts w:cs="Arial"/>
                  <w:b/>
                  <w:bCs/>
                  <w:color w:val="242424"/>
                  <w:shd w:val="clear" w:color="auto" w:fill="FFFFFF"/>
                </w:rPr>
                <w:t>O</w:t>
              </w:r>
            </w:ins>
            <w:ins w:id="27" w:author="Baker(ESO), Stephen" w:date="2022-07-26T16:49:00Z">
              <w:r w:rsidRPr="001A7C89">
                <w:rPr>
                  <w:rFonts w:cs="Arial"/>
                  <w:b/>
                  <w:bCs/>
                  <w:color w:val="242424"/>
                  <w:shd w:val="clear" w:color="auto" w:fill="FFFFFF"/>
                </w:rPr>
                <w:t xml:space="preserve">nshore </w:t>
              </w:r>
            </w:ins>
            <w:ins w:id="28" w:author="Baker(ESO), Stephen" w:date="2022-07-26T16:50:00Z">
              <w:r w:rsidRPr="001A7C89">
                <w:rPr>
                  <w:rFonts w:cs="Arial"/>
                  <w:b/>
                  <w:bCs/>
                  <w:color w:val="242424"/>
                  <w:shd w:val="clear" w:color="auto" w:fill="FFFFFF"/>
                </w:rPr>
                <w:t>T</w:t>
              </w:r>
            </w:ins>
            <w:ins w:id="29" w:author="Baker(ESO), Stephen" w:date="2022-07-26T16:49:00Z">
              <w:r w:rsidRPr="001A7C89">
                <w:rPr>
                  <w:rFonts w:cs="Arial"/>
                  <w:b/>
                  <w:bCs/>
                  <w:color w:val="242424"/>
                  <w:shd w:val="clear" w:color="auto" w:fill="FFFFFF"/>
                </w:rPr>
                <w:t>ransmission</w:t>
              </w:r>
              <w:r w:rsidRPr="00AF6E59">
                <w:rPr>
                  <w:rFonts w:cs="Arial"/>
                  <w:color w:val="242424"/>
                  <w:shd w:val="clear" w:color="auto" w:fill="FFFFFF"/>
                </w:rPr>
                <w:t xml:space="preserve"> </w:t>
              </w:r>
            </w:ins>
            <w:ins w:id="30" w:author="Melanie Howe" w:date="2022-09-07T15:38:00Z">
              <w:r w:rsidR="00DC5299" w:rsidRPr="001A7C89">
                <w:rPr>
                  <w:rFonts w:cs="Arial"/>
                  <w:b/>
                  <w:bCs/>
                  <w:color w:val="242424"/>
                  <w:shd w:val="clear" w:color="auto" w:fill="FFFFFF"/>
                </w:rPr>
                <w:t>System</w:t>
              </w:r>
            </w:ins>
            <w:ins w:id="31" w:author="Baker(ESO), Stephen" w:date="2022-07-26T16:49:00Z">
              <w:r w:rsidRPr="00AF6E59">
                <w:rPr>
                  <w:rFonts w:cs="Arial"/>
                  <w:color w:val="242424"/>
                  <w:shd w:val="clear" w:color="auto" w:fill="FFFFFF"/>
                </w:rPr>
                <w:t xml:space="preserve"> on the basis of competitive tendering</w:t>
              </w:r>
            </w:ins>
            <w:ins w:id="32" w:author="Melanie Howe" w:date="2022-09-05T16:00:00Z">
              <w:r w:rsidR="00156A8E">
                <w:rPr>
                  <w:rFonts w:cs="Arial"/>
                  <w:color w:val="242424"/>
                  <w:shd w:val="clear" w:color="auto" w:fill="FFFFFF"/>
                </w:rPr>
                <w:t xml:space="preserve"> </w:t>
              </w:r>
              <w:commentRangeStart w:id="33"/>
              <w:r w:rsidR="00156A8E">
                <w:rPr>
                  <w:rFonts w:cs="Arial"/>
                  <w:color w:val="242424"/>
                  <w:shd w:val="clear" w:color="auto" w:fill="FFFFFF"/>
                </w:rPr>
                <w:t>undertaken pursuant to Section 6C of the Act</w:t>
              </w:r>
            </w:ins>
            <w:ins w:id="34" w:author="Baker(ESO), Stephen" w:date="2022-07-26T16:52:00Z">
              <w:r w:rsidR="00DC6611">
                <w:rPr>
                  <w:rFonts w:cs="Arial"/>
                  <w:color w:val="242424"/>
                  <w:shd w:val="clear" w:color="auto" w:fill="FFFFFF"/>
                </w:rPr>
                <w:t>.</w:t>
              </w:r>
            </w:ins>
            <w:commentRangeEnd w:id="33"/>
            <w:r w:rsidR="00156A8E">
              <w:rPr>
                <w:rStyle w:val="CommentReference"/>
              </w:rPr>
              <w:commentReference w:id="33"/>
            </w:r>
          </w:p>
        </w:tc>
      </w:tr>
      <w:tr w:rsidR="00046274" w:rsidRPr="007E0B31" w14:paraId="3A09F94C" w14:textId="77777777" w:rsidTr="48D9E28F">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8D9E28F">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8D9E28F">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8D9E28F">
        <w:trPr>
          <w:cantSplit/>
        </w:trPr>
        <w:tc>
          <w:tcPr>
            <w:tcW w:w="2884" w:type="dxa"/>
          </w:tcPr>
          <w:p w14:paraId="20BD27CC" w14:textId="77777777" w:rsidR="00C40DC8" w:rsidRPr="007E0B31" w:rsidRDefault="00C40DC8" w:rsidP="00ED5885">
            <w:pPr>
              <w:pStyle w:val="Arial11Bold"/>
              <w:rPr>
                <w:rFonts w:cs="Arial"/>
              </w:rPr>
            </w:pPr>
            <w:bookmarkStart w:id="35" w:name="_DV_C9"/>
            <w:r w:rsidRPr="007E0B31">
              <w:rPr>
                <w:rFonts w:cs="Arial"/>
              </w:rPr>
              <w:t>Compliance Statement</w:t>
            </w:r>
            <w:bookmarkEnd w:id="35"/>
          </w:p>
        </w:tc>
        <w:tc>
          <w:tcPr>
            <w:tcW w:w="6634" w:type="dxa"/>
          </w:tcPr>
          <w:p w14:paraId="13AC6FB0" w14:textId="77777777" w:rsidR="00C40DC8" w:rsidRPr="00E61A96" w:rsidRDefault="00C40DC8" w:rsidP="00BB3C86">
            <w:pPr>
              <w:pStyle w:val="TableArial11"/>
              <w:rPr>
                <w:rFonts w:cs="Arial"/>
              </w:rPr>
            </w:pPr>
            <w:bookmarkStart w:id="3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6"/>
          </w:p>
          <w:p w14:paraId="59457DB7" w14:textId="77777777" w:rsidR="00C40DC8" w:rsidRPr="00E61A96" w:rsidRDefault="00C40DC8" w:rsidP="00BB3C86">
            <w:pPr>
              <w:pStyle w:val="TableArial11"/>
              <w:rPr>
                <w:rFonts w:cs="Arial"/>
              </w:rPr>
            </w:pPr>
            <w:bookmarkStart w:id="37" w:name="_DV_C11"/>
            <w:r w:rsidRPr="00E61A96">
              <w:rPr>
                <w:rFonts w:cs="Arial"/>
                <w:b/>
              </w:rPr>
              <w:t>Generating Unit(s)</w:t>
            </w:r>
            <w:r w:rsidRPr="00E61A96">
              <w:rPr>
                <w:rFonts w:cs="Arial"/>
              </w:rPr>
              <w:t xml:space="preserve">; or, </w:t>
            </w:r>
            <w:bookmarkEnd w:id="37"/>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8" w:name="_DV_C12"/>
            <w:r w:rsidRPr="00E61A96">
              <w:rPr>
                <w:rFonts w:cs="Arial"/>
                <w:b/>
              </w:rPr>
              <w:t>CCGT Module(s)</w:t>
            </w:r>
            <w:r w:rsidRPr="00E61A96">
              <w:rPr>
                <w:rFonts w:cs="Arial"/>
              </w:rPr>
              <w:t xml:space="preserve">; or, </w:t>
            </w:r>
            <w:bookmarkEnd w:id="38"/>
          </w:p>
          <w:p w14:paraId="2F9E7ABB" w14:textId="77777777" w:rsidR="00C40DC8" w:rsidRPr="00E61A96" w:rsidRDefault="00C40DC8" w:rsidP="00BB3C86">
            <w:pPr>
              <w:pStyle w:val="TableArial11"/>
              <w:rPr>
                <w:rFonts w:cs="Arial"/>
              </w:rPr>
            </w:pPr>
            <w:bookmarkStart w:id="39" w:name="_DV_C13"/>
            <w:r w:rsidRPr="00E61A96">
              <w:rPr>
                <w:rFonts w:cs="Arial"/>
                <w:b/>
              </w:rPr>
              <w:t>Power Park Module(s)</w:t>
            </w:r>
            <w:r w:rsidRPr="00E61A96">
              <w:rPr>
                <w:rFonts w:cs="Arial"/>
              </w:rPr>
              <w:t xml:space="preserve">; or, </w:t>
            </w:r>
            <w:bookmarkEnd w:id="39"/>
          </w:p>
          <w:p w14:paraId="6DD734FE" w14:textId="77777777" w:rsidR="00C40DC8" w:rsidRPr="00E61A96" w:rsidRDefault="00C40DC8" w:rsidP="00BB3C86">
            <w:pPr>
              <w:pStyle w:val="TableArial11"/>
              <w:rPr>
                <w:rFonts w:cs="Arial"/>
                <w:b/>
              </w:rPr>
            </w:pPr>
            <w:bookmarkStart w:id="4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41" w:name="_DV_C15"/>
            <w:bookmarkEnd w:id="40"/>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41"/>
          </w:p>
        </w:tc>
      </w:tr>
      <w:tr w:rsidR="00C40DC8" w:rsidRPr="007E0B31" w14:paraId="06D87C8F" w14:textId="77777777" w:rsidTr="48D9E28F">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8D9E28F">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8D9E28F">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8D9E28F">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8D9E28F">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8D9E28F">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8D9E28F">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8D9E28F">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8D9E28F">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8D9E28F">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8D9E28F">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8D9E28F">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046274" w:rsidRPr="007E0B31" w14:paraId="53E01391" w14:textId="77777777" w:rsidTr="48D9E28F">
        <w:trPr>
          <w:cantSplit/>
        </w:trPr>
        <w:tc>
          <w:tcPr>
            <w:tcW w:w="2884" w:type="dxa"/>
          </w:tcPr>
          <w:p w14:paraId="29DEC0AF" w14:textId="77777777" w:rsidR="009E0D93" w:rsidRPr="007E0B31" w:rsidRDefault="009E0D93" w:rsidP="00ED5885">
            <w:pPr>
              <w:pStyle w:val="Arial11Bold"/>
              <w:rPr>
                <w:rFonts w:cs="Arial"/>
              </w:rPr>
            </w:pPr>
            <w:r w:rsidRPr="007E0B31">
              <w:rPr>
                <w:rFonts w:cs="Arial"/>
              </w:rPr>
              <w:t>Control Calls</w:t>
            </w:r>
          </w:p>
        </w:tc>
        <w:tc>
          <w:tcPr>
            <w:tcW w:w="6634" w:type="dxa"/>
          </w:tcPr>
          <w:p w14:paraId="6192B2BE" w14:textId="63AE7318" w:rsidR="009E0D93" w:rsidRPr="007E0B31" w:rsidRDefault="009E0D93" w:rsidP="00214C33">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046274" w:rsidRPr="007E0B31" w14:paraId="2493C15B" w14:textId="77777777" w:rsidTr="48D9E28F">
        <w:trPr>
          <w:cantSplit/>
        </w:trPr>
        <w:tc>
          <w:tcPr>
            <w:tcW w:w="2884" w:type="dxa"/>
          </w:tcPr>
          <w:p w14:paraId="565B74C5" w14:textId="77777777" w:rsidR="009E0D93" w:rsidRPr="007E0B31" w:rsidRDefault="009E0D93" w:rsidP="00ED5885">
            <w:pPr>
              <w:pStyle w:val="Arial11Bold"/>
              <w:rPr>
                <w:rFonts w:cs="Arial"/>
              </w:rPr>
            </w:pPr>
            <w:r w:rsidRPr="007E0B31">
              <w:rPr>
                <w:rFonts w:cs="Arial"/>
              </w:rPr>
              <w:t>Control Centre</w:t>
            </w:r>
          </w:p>
        </w:tc>
        <w:tc>
          <w:tcPr>
            <w:tcW w:w="6634" w:type="dxa"/>
          </w:tcPr>
          <w:p w14:paraId="0D9B9445" w14:textId="77777777" w:rsidR="009E0D93" w:rsidRPr="007E0B31" w:rsidRDefault="009E0D93" w:rsidP="00214C33">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46274" w:rsidRPr="007E0B31" w14:paraId="0286B8A2" w14:textId="77777777" w:rsidTr="48D9E28F">
        <w:trPr>
          <w:cantSplit/>
        </w:trPr>
        <w:tc>
          <w:tcPr>
            <w:tcW w:w="2884" w:type="dxa"/>
          </w:tcPr>
          <w:p w14:paraId="536D92EE" w14:textId="77777777" w:rsidR="009E0D93" w:rsidRPr="007E0B31" w:rsidRDefault="009E0D93" w:rsidP="00ED5885">
            <w:pPr>
              <w:pStyle w:val="Arial11Bold"/>
              <w:rPr>
                <w:rFonts w:cs="Arial"/>
              </w:rPr>
            </w:pPr>
            <w:r w:rsidRPr="007E0B31">
              <w:rPr>
                <w:rFonts w:cs="Arial"/>
              </w:rPr>
              <w:t>Control Engineer</w:t>
            </w:r>
          </w:p>
        </w:tc>
        <w:tc>
          <w:tcPr>
            <w:tcW w:w="6634" w:type="dxa"/>
          </w:tcPr>
          <w:p w14:paraId="2DAA8A41" w14:textId="77777777" w:rsidR="009E0D93" w:rsidRPr="007E0B31" w:rsidRDefault="009E0D93" w:rsidP="00214C33">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46274" w:rsidRPr="007E0B31" w14:paraId="4A061FA1" w14:textId="77777777" w:rsidTr="48D9E28F">
        <w:trPr>
          <w:cantSplit/>
        </w:trPr>
        <w:tc>
          <w:tcPr>
            <w:tcW w:w="2884" w:type="dxa"/>
          </w:tcPr>
          <w:p w14:paraId="0565CA3D" w14:textId="77777777" w:rsidR="009E0D93" w:rsidRPr="007E0B31" w:rsidRDefault="009E0D93" w:rsidP="00ED5885">
            <w:pPr>
              <w:pStyle w:val="Arial11Bold"/>
              <w:rPr>
                <w:rFonts w:cs="Arial"/>
              </w:rPr>
            </w:pPr>
            <w:r w:rsidRPr="007E0B31">
              <w:rPr>
                <w:rFonts w:cs="Arial"/>
              </w:rPr>
              <w:t>Control Person</w:t>
            </w:r>
          </w:p>
        </w:tc>
        <w:tc>
          <w:tcPr>
            <w:tcW w:w="6634" w:type="dxa"/>
          </w:tcPr>
          <w:p w14:paraId="2D0C4029" w14:textId="77777777" w:rsidR="009E0D93" w:rsidRPr="007E0B31" w:rsidRDefault="009E0D93" w:rsidP="00214C33">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46274" w:rsidRPr="007E0B31" w14:paraId="12EB2467" w14:textId="77777777" w:rsidTr="48D9E28F">
        <w:trPr>
          <w:cantSplit/>
        </w:trPr>
        <w:tc>
          <w:tcPr>
            <w:tcW w:w="2884" w:type="dxa"/>
          </w:tcPr>
          <w:p w14:paraId="19C43882" w14:textId="2FBBB530" w:rsidR="00D43AA4" w:rsidRPr="00B43A5F" w:rsidRDefault="009E0D93" w:rsidP="005C20E3">
            <w:pPr>
              <w:rPr>
                <w:bCs/>
              </w:rPr>
            </w:pPr>
            <w:r w:rsidRPr="005C20E3">
              <w:rPr>
                <w:rFonts w:cs="Arial"/>
                <w:b/>
                <w:bCs/>
              </w:rPr>
              <w:t>Control Phase</w:t>
            </w:r>
          </w:p>
          <w:p w14:paraId="1DA71278" w14:textId="77777777" w:rsidR="00D43AA4" w:rsidRPr="00A87826" w:rsidRDefault="00D43AA4" w:rsidP="00D43AA4"/>
          <w:p w14:paraId="14947776" w14:textId="77777777" w:rsidR="00D43AA4" w:rsidRPr="00A87826" w:rsidRDefault="00D43AA4" w:rsidP="00D43AA4"/>
          <w:p w14:paraId="04D42DE1" w14:textId="77777777" w:rsidR="00D43AA4" w:rsidRPr="00A87826" w:rsidRDefault="00D43AA4" w:rsidP="00D43AA4"/>
          <w:p w14:paraId="4E06E153" w14:textId="1EB79B79" w:rsidR="009E0D93" w:rsidRPr="00A87826" w:rsidRDefault="009E0D93" w:rsidP="00D43AA4">
            <w:pPr>
              <w:jc w:val="center"/>
            </w:pPr>
          </w:p>
        </w:tc>
        <w:tc>
          <w:tcPr>
            <w:tcW w:w="6634" w:type="dxa"/>
          </w:tcPr>
          <w:p w14:paraId="39628092" w14:textId="77777777" w:rsidR="009E0D93" w:rsidRPr="007E0B31" w:rsidRDefault="009E0D93" w:rsidP="00214C33">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46274" w:rsidRPr="007E0B31" w14:paraId="027A8852" w14:textId="77777777" w:rsidTr="48D9E28F">
        <w:trPr>
          <w:cantSplit/>
        </w:trPr>
        <w:tc>
          <w:tcPr>
            <w:tcW w:w="2884" w:type="dxa"/>
          </w:tcPr>
          <w:p w14:paraId="61E04235" w14:textId="77777777" w:rsidR="009E0D93" w:rsidRPr="007E0B31" w:rsidRDefault="009E0D93" w:rsidP="00ED5885">
            <w:pPr>
              <w:pStyle w:val="Arial11Bold"/>
              <w:rPr>
                <w:rFonts w:cs="Arial"/>
              </w:rPr>
            </w:pPr>
            <w:r w:rsidRPr="007E0B31">
              <w:rPr>
                <w:rFonts w:cs="Arial"/>
              </w:rPr>
              <w:t xml:space="preserve">Control </w:t>
            </w:r>
            <w:commentRangeStart w:id="42"/>
            <w:commentRangeStart w:id="43"/>
            <w:commentRangeStart w:id="44"/>
            <w:commentRangeStart w:id="45"/>
            <w:commentRangeStart w:id="46"/>
            <w:r w:rsidRPr="007E0B31">
              <w:rPr>
                <w:rFonts w:cs="Arial"/>
              </w:rPr>
              <w:t>Point</w:t>
            </w:r>
            <w:commentRangeEnd w:id="42"/>
            <w:r w:rsidR="0046713A">
              <w:rPr>
                <w:rStyle w:val="CommentReference"/>
                <w:b w:val="0"/>
              </w:rPr>
              <w:commentReference w:id="42"/>
            </w:r>
            <w:commentRangeEnd w:id="43"/>
            <w:r w:rsidR="00BD03DA">
              <w:rPr>
                <w:rStyle w:val="CommentReference"/>
                <w:b w:val="0"/>
              </w:rPr>
              <w:commentReference w:id="43"/>
            </w:r>
            <w:commentRangeEnd w:id="44"/>
            <w:r w:rsidR="00646B20">
              <w:rPr>
                <w:rStyle w:val="CommentReference"/>
                <w:b w:val="0"/>
              </w:rPr>
              <w:commentReference w:id="44"/>
            </w:r>
            <w:commentRangeEnd w:id="45"/>
            <w:r w:rsidR="00C86408">
              <w:rPr>
                <w:rStyle w:val="CommentReference"/>
                <w:b w:val="0"/>
              </w:rPr>
              <w:commentReference w:id="45"/>
            </w:r>
            <w:commentRangeEnd w:id="46"/>
            <w:r w:rsidR="00927734">
              <w:rPr>
                <w:rStyle w:val="CommentReference"/>
                <w:b w:val="0"/>
              </w:rPr>
              <w:commentReference w:id="46"/>
            </w:r>
          </w:p>
        </w:tc>
        <w:tc>
          <w:tcPr>
            <w:tcW w:w="6634" w:type="dxa"/>
          </w:tcPr>
          <w:p w14:paraId="7358CD55" w14:textId="77777777" w:rsidR="009E0D93" w:rsidRPr="007E0B31" w:rsidRDefault="009E0D93" w:rsidP="00F43373">
            <w:pPr>
              <w:pStyle w:val="TableArial11"/>
              <w:rPr>
                <w:rFonts w:cs="Arial"/>
              </w:rPr>
            </w:pPr>
            <w:r w:rsidRPr="007E0B31">
              <w:rPr>
                <w:rFonts w:cs="Arial"/>
              </w:rPr>
              <w:t xml:space="preserve">The point from </w:t>
            </w:r>
            <w:commentRangeStart w:id="47"/>
            <w:r w:rsidRPr="007E0B31">
              <w:rPr>
                <w:rFonts w:cs="Arial"/>
              </w:rPr>
              <w:t>which</w:t>
            </w:r>
            <w:commentRangeEnd w:id="47"/>
            <w:r w:rsidR="0029691B">
              <w:rPr>
                <w:rStyle w:val="CommentReference"/>
              </w:rPr>
              <w:commentReference w:id="47"/>
            </w:r>
            <w:r w:rsidRPr="007E0B31">
              <w:rPr>
                <w:rFonts w:cs="Arial"/>
              </w:rPr>
              <w:t>:-</w:t>
            </w:r>
          </w:p>
          <w:p w14:paraId="30CA2D2A"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1A41AED1" w:rsidR="009E0D93" w:rsidRPr="007E0B31" w:rsidRDefault="009E0D93" w:rsidP="00D94463">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ins w:id="48" w:author="Baker(ESO), Stephen" w:date="2022-08-23T15:16:00Z">
              <w:r w:rsidR="000D119E">
                <w:rPr>
                  <w:rFonts w:cs="Arial"/>
                  <w:b/>
                </w:rPr>
                <w:t xml:space="preserve"> </w:t>
              </w:r>
              <w:r w:rsidR="00A77272" w:rsidRPr="004028ED">
                <w:rPr>
                  <w:rFonts w:cs="Arial"/>
                  <w:bCs/>
                </w:rPr>
                <w:t xml:space="preserve">or </w:t>
              </w:r>
            </w:ins>
            <w:ins w:id="49" w:author="Baker(ESO), Stephen" w:date="2022-08-23T15:17:00Z">
              <w:r w:rsidR="009E1484" w:rsidRPr="004028ED">
                <w:rPr>
                  <w:rFonts w:cs="Arial"/>
                  <w:bCs/>
                </w:rPr>
                <w:t xml:space="preserve">in </w:t>
              </w:r>
            </w:ins>
            <w:ins w:id="50" w:author="Melanie Howe" w:date="2022-09-11T22:44:00Z">
              <w:r w:rsidR="004B1B72">
                <w:rPr>
                  <w:rFonts w:cs="Arial"/>
                  <w:bCs/>
                </w:rPr>
                <w:t>the</w:t>
              </w:r>
            </w:ins>
            <w:ins w:id="51" w:author="Baker(ESO), Stephen" w:date="2022-08-23T15:16:00Z">
              <w:del w:id="52" w:author="Melanie Howe" w:date="2022-09-11T22:44:00Z">
                <w:r w:rsidR="00A77272" w:rsidRPr="001D7C33" w:rsidDel="004B1B72">
                  <w:rPr>
                    <w:rFonts w:cs="Arial"/>
                    <w:bCs/>
                    <w:rPrChange w:id="53" w:author="Melanie Howe" w:date="2022-09-07T13:54:00Z">
                      <w:rPr>
                        <w:rFonts w:cs="Arial"/>
                        <w:b/>
                      </w:rPr>
                    </w:rPrChange>
                  </w:rPr>
                  <w:delText>a</w:delText>
                </w:r>
              </w:del>
              <w:r w:rsidR="00A77272">
                <w:rPr>
                  <w:rFonts w:cs="Arial"/>
                  <w:b/>
                </w:rPr>
                <w:t xml:space="preserve"> Transmission Area </w:t>
              </w:r>
            </w:ins>
            <w:ins w:id="54" w:author="Melanie Howe" w:date="2022-09-11T22:43:00Z">
              <w:r w:rsidR="00733F45" w:rsidRPr="004028ED">
                <w:rPr>
                  <w:rFonts w:cs="Arial"/>
                  <w:bCs/>
                </w:rPr>
                <w:t>of an</w:t>
              </w:r>
              <w:r w:rsidR="00733F45">
                <w:rPr>
                  <w:rFonts w:cs="Arial"/>
                  <w:b/>
                </w:rPr>
                <w:t xml:space="preserve"> E&amp;W Competitively Appointed Transmission Licensee </w:t>
              </w:r>
            </w:ins>
            <w:ins w:id="55" w:author="Melanie Howe" w:date="2022-09-11T23:23:00Z">
              <w:r w:rsidR="0043065A">
                <w:rPr>
                  <w:rFonts w:cs="Arial"/>
                  <w:bCs/>
                </w:rPr>
                <w:t xml:space="preserve">whose </w:t>
              </w:r>
            </w:ins>
            <w:ins w:id="56" w:author="Melanie Howe" w:date="2022-09-07T15:52:00Z">
              <w:r w:rsidR="00A5505C">
                <w:rPr>
                  <w:rFonts w:cs="Arial"/>
                  <w:b/>
                </w:rPr>
                <w:t>Transmission System</w:t>
              </w:r>
            </w:ins>
            <w:commentRangeStart w:id="57"/>
            <w:commentRangeEnd w:id="57"/>
            <w:r w:rsidR="00DC5299">
              <w:rPr>
                <w:rStyle w:val="CommentReference"/>
              </w:rPr>
              <w:commentReference w:id="57"/>
            </w:r>
            <w:ins w:id="58" w:author="Baker(ESO), Stephen" w:date="2022-08-23T15:17:00Z">
              <w:r w:rsidR="004243B0">
                <w:rPr>
                  <w:rFonts w:cs="Arial"/>
                  <w:b/>
                </w:rPr>
                <w:t xml:space="preserve"> </w:t>
              </w:r>
              <w:del w:id="59" w:author="Melanie Howe" w:date="2022-09-11T23:23:00Z">
                <w:r w:rsidR="004243B0" w:rsidRPr="001D7C33" w:rsidDel="0043065A">
                  <w:rPr>
                    <w:rFonts w:cs="Arial"/>
                    <w:bCs/>
                    <w:rPrChange w:id="60" w:author="Melanie Howe" w:date="2022-09-07T13:55:00Z">
                      <w:rPr>
                        <w:rFonts w:cs="Arial"/>
                        <w:b/>
                      </w:rPr>
                    </w:rPrChange>
                  </w:rPr>
                  <w:delText xml:space="preserve">is </w:delText>
                </w:r>
              </w:del>
            </w:ins>
            <w:ins w:id="61" w:author="Baker(ESO), Stephen" w:date="2022-08-23T15:16:00Z">
              <w:del w:id="62" w:author="Melanie Howe" w:date="2022-09-11T23:23:00Z">
                <w:r w:rsidR="00A77272" w:rsidRPr="001D7C33" w:rsidDel="0043065A">
                  <w:rPr>
                    <w:rFonts w:cs="Arial"/>
                    <w:bCs/>
                    <w:rPrChange w:id="63" w:author="Melanie Howe" w:date="2022-09-07T13:55:00Z">
                      <w:rPr>
                        <w:rFonts w:cs="Arial"/>
                        <w:b/>
                      </w:rPr>
                    </w:rPrChange>
                  </w:rPr>
                  <w:delText xml:space="preserve">connected </w:delText>
                </w:r>
                <w:r w:rsidR="009E1484" w:rsidRPr="001D7C33" w:rsidDel="0043065A">
                  <w:rPr>
                    <w:rFonts w:cs="Arial"/>
                    <w:bCs/>
                    <w:rPrChange w:id="64" w:author="Melanie Howe" w:date="2022-09-07T13:55:00Z">
                      <w:rPr>
                        <w:rFonts w:cs="Arial"/>
                        <w:b/>
                      </w:rPr>
                    </w:rPrChange>
                  </w:rPr>
                  <w:delText>to</w:delText>
                </w:r>
              </w:del>
            </w:ins>
            <w:ins w:id="65" w:author="Melanie Howe" w:date="2022-09-11T23:23:00Z">
              <w:r w:rsidR="0043065A">
                <w:rPr>
                  <w:rFonts w:cs="Arial"/>
                  <w:bCs/>
                </w:rPr>
                <w:t xml:space="preserve">has an </w:t>
              </w:r>
              <w:r w:rsidR="0043065A" w:rsidRPr="004028ED">
                <w:rPr>
                  <w:rFonts w:cs="Arial"/>
                  <w:b/>
                </w:rPr>
                <w:t>Interface Point</w:t>
              </w:r>
              <w:r w:rsidR="0043065A">
                <w:rPr>
                  <w:rFonts w:cs="Arial"/>
                  <w:bCs/>
                </w:rPr>
                <w:t xml:space="preserve"> with</w:t>
              </w:r>
            </w:ins>
            <w:ins w:id="66" w:author="Baker(ESO), Stephen" w:date="2022-08-23T15:16:00Z">
              <w:r w:rsidR="009E1484" w:rsidRPr="004028ED">
                <w:rPr>
                  <w:rFonts w:cs="Arial"/>
                  <w:bCs/>
                </w:rPr>
                <w:t xml:space="preserve"> </w:t>
              </w:r>
              <w:r w:rsidR="009E1484">
                <w:rPr>
                  <w:rFonts w:cs="Arial"/>
                  <w:b/>
                </w:rPr>
                <w:t xml:space="preserve">NGET’s Transmission </w:t>
              </w:r>
            </w:ins>
            <w:ins w:id="67" w:author="Baker(ESO), Stephen" w:date="2022-08-23T15:17:00Z">
              <w:r w:rsidR="004243B0">
                <w:rPr>
                  <w:rFonts w:cs="Arial"/>
                  <w:b/>
                </w:rPr>
                <w:t>System</w:t>
              </w:r>
            </w:ins>
            <w:r w:rsidRPr="007E0B31">
              <w:rPr>
                <w:rFonts w:cs="Arial"/>
              </w:rPr>
              <w:t xml:space="preserve">; or </w:t>
            </w:r>
          </w:p>
          <w:p w14:paraId="4B3669E1" w14:textId="716C5E3D" w:rsidR="009E0D93" w:rsidRPr="007E0B31" w:rsidRDefault="009E0D93" w:rsidP="00D94463">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ins w:id="68" w:author="Baker(ESO), Stephen" w:date="2022-08-23T15:18:00Z">
              <w:r w:rsidR="00D900DB">
                <w:rPr>
                  <w:rFonts w:cs="Arial"/>
                  <w:b/>
                </w:rPr>
                <w:t xml:space="preserve"> </w:t>
              </w:r>
              <w:r w:rsidR="00D900DB" w:rsidRPr="004028ED">
                <w:rPr>
                  <w:rFonts w:cs="Arial"/>
                  <w:bCs/>
                </w:rPr>
                <w:t xml:space="preserve">or in </w:t>
              </w:r>
            </w:ins>
            <w:proofErr w:type="spellStart"/>
            <w:ins w:id="69" w:author="Melanie Howe" w:date="2022-09-11T22:44:00Z">
              <w:r w:rsidR="009A4EB1">
                <w:rPr>
                  <w:rFonts w:cs="Arial"/>
                  <w:bCs/>
                </w:rPr>
                <w:t>the</w:t>
              </w:r>
            </w:ins>
            <w:ins w:id="70" w:author="Baker(ESO), Stephen" w:date="2022-08-23T15:18:00Z">
              <w:del w:id="71" w:author="Melanie Howe" w:date="2022-09-11T22:44:00Z">
                <w:r w:rsidR="00D900DB" w:rsidRPr="001D7C33" w:rsidDel="009A4EB1">
                  <w:rPr>
                    <w:rFonts w:cs="Arial"/>
                    <w:bCs/>
                    <w:rPrChange w:id="72" w:author="Melanie Howe" w:date="2022-09-07T13:55:00Z">
                      <w:rPr>
                        <w:rFonts w:cs="Arial"/>
                        <w:b/>
                      </w:rPr>
                    </w:rPrChange>
                  </w:rPr>
                  <w:delText>a</w:delText>
                </w:r>
                <w:r w:rsidR="00D900DB" w:rsidDel="009A4EB1">
                  <w:rPr>
                    <w:rFonts w:cs="Arial"/>
                    <w:b/>
                  </w:rPr>
                  <w:delText xml:space="preserve"> ’s </w:delText>
                </w:r>
              </w:del>
              <w:r w:rsidR="00D900DB">
                <w:rPr>
                  <w:rFonts w:cs="Arial"/>
                  <w:b/>
                </w:rPr>
                <w:t>Transmission</w:t>
              </w:r>
              <w:proofErr w:type="spellEnd"/>
              <w:r w:rsidR="00D900DB">
                <w:rPr>
                  <w:rFonts w:cs="Arial"/>
                  <w:b/>
                </w:rPr>
                <w:t xml:space="preserve"> Area </w:t>
              </w:r>
            </w:ins>
            <w:ins w:id="73" w:author="Melanie Howe" w:date="2022-09-11T22:44:00Z">
              <w:r w:rsidR="009A4EB1">
                <w:rPr>
                  <w:rFonts w:cs="Arial"/>
                  <w:b/>
                </w:rPr>
                <w:t>of</w:t>
              </w:r>
            </w:ins>
            <w:ins w:id="74" w:author="Melanie Howe" w:date="2022-09-11T22:45:00Z">
              <w:r w:rsidR="009A4EB1">
                <w:rPr>
                  <w:rFonts w:cs="Arial"/>
                  <w:b/>
                </w:rPr>
                <w:t xml:space="preserve"> a Scottish Competitively Appointed Transmission Licensee </w:t>
              </w:r>
            </w:ins>
            <w:ins w:id="75" w:author="Baker(ESO), Stephen" w:date="2022-08-23T15:18:00Z">
              <w:del w:id="76" w:author="Melanie Howe" w:date="2022-09-11T22:46:00Z">
                <w:r w:rsidR="00D900DB" w:rsidRPr="001D7C33" w:rsidDel="000341F0">
                  <w:rPr>
                    <w:rFonts w:cs="Arial"/>
                    <w:bCs/>
                    <w:rPrChange w:id="77" w:author="Melanie Howe" w:date="2022-09-07T13:55:00Z">
                      <w:rPr>
                        <w:rFonts w:cs="Arial"/>
                        <w:b/>
                      </w:rPr>
                    </w:rPrChange>
                  </w:rPr>
                  <w:delText>where</w:delText>
                </w:r>
              </w:del>
            </w:ins>
            <w:ins w:id="78" w:author="Melanie Howe" w:date="2022-09-11T22:46:00Z">
              <w:r w:rsidR="000341F0">
                <w:rPr>
                  <w:rFonts w:cs="Arial"/>
                  <w:bCs/>
                </w:rPr>
                <w:t>whose</w:t>
              </w:r>
            </w:ins>
            <w:ins w:id="79" w:author="Baker(ESO), Stephen" w:date="2022-08-23T15:18:00Z">
              <w:r w:rsidR="00D900DB" w:rsidRPr="004028ED">
                <w:rPr>
                  <w:rFonts w:cs="Arial"/>
                  <w:bCs/>
                </w:rPr>
                <w:t xml:space="preserve"> </w:t>
              </w:r>
              <w:del w:id="80" w:author="Melanie Howe" w:date="2022-09-11T22:45:00Z">
                <w:r w:rsidR="00D900DB" w:rsidRPr="004028ED" w:rsidDel="009A4EB1">
                  <w:rPr>
                    <w:rFonts w:cs="Arial"/>
                    <w:bCs/>
                  </w:rPr>
                  <w:delText>that</w:delText>
                </w:r>
                <w:r w:rsidR="00D900DB" w:rsidDel="009A4EB1">
                  <w:rPr>
                    <w:rFonts w:cs="Arial"/>
                    <w:b/>
                  </w:rPr>
                  <w:delText xml:space="preserve"> </w:delText>
                </w:r>
              </w:del>
            </w:ins>
            <w:ins w:id="81" w:author="Melanie Howe" w:date="2022-09-07T15:52:00Z">
              <w:r w:rsidR="00A5505C">
                <w:rPr>
                  <w:rFonts w:cs="Arial"/>
                  <w:b/>
                </w:rPr>
                <w:t>Tr</w:t>
              </w:r>
            </w:ins>
            <w:ins w:id="82" w:author="Melanie Howe" w:date="2022-09-07T15:53:00Z">
              <w:r w:rsidR="00A5505C">
                <w:rPr>
                  <w:rFonts w:cs="Arial"/>
                  <w:b/>
                </w:rPr>
                <w:t>ansmission System</w:t>
              </w:r>
            </w:ins>
            <w:ins w:id="83" w:author="Baker(ESO), Stephen" w:date="2022-08-23T15:18:00Z">
              <w:r w:rsidR="00D900DB">
                <w:rPr>
                  <w:rFonts w:cs="Arial"/>
                  <w:b/>
                </w:rPr>
                <w:t xml:space="preserve"> </w:t>
              </w:r>
              <w:del w:id="84" w:author="Melanie Howe" w:date="2022-09-11T23:23:00Z">
                <w:r w:rsidR="00D900DB" w:rsidRPr="001D7C33" w:rsidDel="0043065A">
                  <w:rPr>
                    <w:rFonts w:cs="Arial"/>
                    <w:bCs/>
                    <w:rPrChange w:id="85" w:author="Melanie Howe" w:date="2022-09-07T13:55:00Z">
                      <w:rPr>
                        <w:rFonts w:cs="Arial"/>
                        <w:b/>
                      </w:rPr>
                    </w:rPrChange>
                  </w:rPr>
                  <w:delText>is connected to</w:delText>
                </w:r>
              </w:del>
            </w:ins>
            <w:ins w:id="86" w:author="Melanie Howe" w:date="2022-09-11T23:23:00Z">
              <w:r w:rsidR="0043065A">
                <w:rPr>
                  <w:rFonts w:cs="Arial"/>
                  <w:bCs/>
                </w:rPr>
                <w:t xml:space="preserve">has an </w:t>
              </w:r>
              <w:r w:rsidR="0043065A">
                <w:rPr>
                  <w:rFonts w:cs="Arial"/>
                  <w:b/>
                </w:rPr>
                <w:t xml:space="preserve">Interface Point </w:t>
              </w:r>
              <w:r w:rsidR="0043065A">
                <w:rPr>
                  <w:rFonts w:cs="Arial"/>
                  <w:bCs/>
                </w:rPr>
                <w:t>with</w:t>
              </w:r>
            </w:ins>
            <w:ins w:id="87" w:author="Baker(ESO), Stephen" w:date="2022-08-23T15:18:00Z">
              <w:r w:rsidR="00D900DB">
                <w:rPr>
                  <w:rFonts w:cs="Arial"/>
                  <w:b/>
                </w:rPr>
                <w:t xml:space="preserve"> </w:t>
              </w:r>
            </w:ins>
            <w:ins w:id="88" w:author="Baker(ESO), Stephen" w:date="2022-08-23T15:19:00Z">
              <w:r w:rsidR="00D900DB">
                <w:rPr>
                  <w:rFonts w:cs="Arial"/>
                  <w:b/>
                </w:rPr>
                <w:t>SP</w:t>
              </w:r>
            </w:ins>
            <w:ins w:id="89" w:author="Baker(ESO), Stephen" w:date="2022-08-23T15:18:00Z">
              <w:r w:rsidR="00D900DB">
                <w:rPr>
                  <w:rFonts w:cs="Arial"/>
                  <w:b/>
                </w:rPr>
                <w:t>T’s Transmission System</w:t>
              </w:r>
            </w:ins>
            <w:r w:rsidRPr="007E0B31">
              <w:rPr>
                <w:rFonts w:cs="Arial"/>
              </w:rPr>
              <w:t>; or</w:t>
            </w:r>
          </w:p>
          <w:p w14:paraId="0188CC03" w14:textId="5491BB85" w:rsidR="009E0D93" w:rsidRPr="007E0B31" w:rsidRDefault="009E0D93" w:rsidP="009603E8">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ins w:id="90" w:author="Baker(ESO), Stephen" w:date="2022-08-23T15:19:00Z">
              <w:r w:rsidR="00C06129">
                <w:rPr>
                  <w:rFonts w:cs="Arial"/>
                  <w:b/>
                </w:rPr>
                <w:t xml:space="preserve"> </w:t>
              </w:r>
              <w:r w:rsidR="00C06129" w:rsidRPr="004028ED">
                <w:rPr>
                  <w:rFonts w:cs="Arial"/>
                  <w:bCs/>
                </w:rPr>
                <w:t xml:space="preserve">or in </w:t>
              </w:r>
            </w:ins>
            <w:ins w:id="91" w:author="Melanie Howe" w:date="2022-09-11T22:45:00Z">
              <w:r w:rsidR="00C2050A">
                <w:rPr>
                  <w:rFonts w:cs="Arial"/>
                  <w:b/>
                </w:rPr>
                <w:t xml:space="preserve">the </w:t>
              </w:r>
            </w:ins>
            <w:ins w:id="92" w:author="Baker(ESO), Stephen" w:date="2022-08-23T15:19:00Z">
              <w:r w:rsidR="00C06129">
                <w:rPr>
                  <w:rFonts w:cs="Arial"/>
                  <w:b/>
                </w:rPr>
                <w:t xml:space="preserve">Transmission Area </w:t>
              </w:r>
            </w:ins>
            <w:ins w:id="93" w:author="Melanie Howe" w:date="2022-09-11T22:45:00Z">
              <w:r w:rsidR="00C2050A">
                <w:rPr>
                  <w:rFonts w:cs="Arial"/>
                  <w:b/>
                </w:rPr>
                <w:t xml:space="preserve">of a Scottish Competitively Appointed Transmission Licensee </w:t>
              </w:r>
            </w:ins>
            <w:ins w:id="94" w:author="Baker(ESO), Stephen" w:date="2022-08-23T15:19:00Z">
              <w:r w:rsidR="00C06129" w:rsidRPr="004028ED">
                <w:rPr>
                  <w:rFonts w:cs="Arial"/>
                  <w:bCs/>
                </w:rPr>
                <w:t>wh</w:t>
              </w:r>
            </w:ins>
            <w:ins w:id="95" w:author="Melanie Howe" w:date="2022-09-11T22:46:00Z">
              <w:r w:rsidR="000341F0">
                <w:rPr>
                  <w:rFonts w:cs="Arial"/>
                  <w:bCs/>
                </w:rPr>
                <w:t>ose</w:t>
              </w:r>
            </w:ins>
            <w:ins w:id="96" w:author="Baker(ESO), Stephen" w:date="2022-08-23T15:19:00Z">
              <w:del w:id="97" w:author="Melanie Howe" w:date="2022-09-11T22:46:00Z">
                <w:r w:rsidR="00C06129" w:rsidRPr="001D7C33" w:rsidDel="000341F0">
                  <w:rPr>
                    <w:rFonts w:cs="Arial"/>
                    <w:bCs/>
                    <w:rPrChange w:id="98" w:author="Melanie Howe" w:date="2022-09-07T13:55:00Z">
                      <w:rPr>
                        <w:rFonts w:cs="Arial"/>
                        <w:b/>
                      </w:rPr>
                    </w:rPrChange>
                  </w:rPr>
                  <w:delText xml:space="preserve">ere </w:delText>
                </w:r>
              </w:del>
            </w:ins>
            <w:ins w:id="99" w:author="Melanie Howe" w:date="2022-09-11T22:46:00Z">
              <w:r w:rsidR="000341F0">
                <w:rPr>
                  <w:rFonts w:cs="Arial"/>
                  <w:bCs/>
                </w:rPr>
                <w:t xml:space="preserve"> </w:t>
              </w:r>
            </w:ins>
            <w:ins w:id="100" w:author="Melanie Howe" w:date="2022-09-07T15:53:00Z">
              <w:r w:rsidR="00A5505C">
                <w:rPr>
                  <w:rFonts w:cs="Arial"/>
                  <w:b/>
                </w:rPr>
                <w:t>Transmission System</w:t>
              </w:r>
            </w:ins>
            <w:ins w:id="101" w:author="Baker(ESO), Stephen" w:date="2022-08-23T15:19:00Z">
              <w:r w:rsidR="00C06129">
                <w:rPr>
                  <w:rFonts w:cs="Arial"/>
                  <w:b/>
                </w:rPr>
                <w:t xml:space="preserve"> </w:t>
              </w:r>
              <w:del w:id="102" w:author="Melanie Howe" w:date="2022-09-11T23:24:00Z">
                <w:r w:rsidR="00C06129" w:rsidRPr="001D7C33" w:rsidDel="0002366F">
                  <w:rPr>
                    <w:rFonts w:cs="Arial"/>
                    <w:bCs/>
                    <w:rPrChange w:id="103" w:author="Melanie Howe" w:date="2022-09-07T13:55:00Z">
                      <w:rPr>
                        <w:rFonts w:cs="Arial"/>
                        <w:b/>
                      </w:rPr>
                    </w:rPrChange>
                  </w:rPr>
                  <w:delText>is connected to</w:delText>
                </w:r>
              </w:del>
            </w:ins>
            <w:ins w:id="104" w:author="Melanie Howe" w:date="2022-09-11T23:24:00Z">
              <w:r w:rsidR="0002366F">
                <w:rPr>
                  <w:rFonts w:cs="Arial"/>
                  <w:bCs/>
                </w:rPr>
                <w:t xml:space="preserve">has an </w:t>
              </w:r>
              <w:r w:rsidR="0002366F">
                <w:rPr>
                  <w:rFonts w:cs="Arial"/>
                  <w:b/>
                </w:rPr>
                <w:t xml:space="preserve">Interface Point </w:t>
              </w:r>
              <w:r w:rsidR="0002366F">
                <w:rPr>
                  <w:rFonts w:cs="Arial"/>
                  <w:bCs/>
                </w:rPr>
                <w:t>with</w:t>
              </w:r>
            </w:ins>
            <w:ins w:id="105" w:author="Baker(ESO), Stephen" w:date="2022-08-23T15:19:00Z">
              <w:r w:rsidR="00C06129">
                <w:rPr>
                  <w:rFonts w:cs="Arial"/>
                  <w:b/>
                </w:rPr>
                <w:t xml:space="preserve"> </w:t>
              </w:r>
            </w:ins>
            <w:ins w:id="106" w:author="Baker(ESO), Stephen" w:date="2022-08-23T15:20:00Z">
              <w:r w:rsidR="00C06129">
                <w:rPr>
                  <w:rFonts w:cs="Arial"/>
                  <w:b/>
                </w:rPr>
                <w:t>SHE</w:t>
              </w:r>
            </w:ins>
            <w:ins w:id="107" w:author="Baker(ESO), Stephen" w:date="2022-08-23T15:19:00Z">
              <w:r w:rsidR="00C06129">
                <w:rPr>
                  <w:rFonts w:cs="Arial"/>
                  <w:b/>
                </w:rPr>
                <w:t>T</w:t>
              </w:r>
            </w:ins>
            <w:ins w:id="108" w:author="Baker(ESO), Stephen" w:date="2022-08-23T15:20:00Z">
              <w:r w:rsidR="00C06129">
                <w:rPr>
                  <w:rFonts w:cs="Arial"/>
                  <w:b/>
                </w:rPr>
                <w:t>L</w:t>
              </w:r>
            </w:ins>
            <w:ins w:id="109" w:author="Baker(ESO), Stephen" w:date="2022-08-23T15:19:00Z">
              <w:r w:rsidR="00C06129">
                <w:rPr>
                  <w:rFonts w:cs="Arial"/>
                  <w:b/>
                </w:rPr>
                <w:t>’s Transmission System</w:t>
              </w:r>
            </w:ins>
            <w:r w:rsidRPr="007E0B31">
              <w:rPr>
                <w:rFonts w:cs="Arial"/>
              </w:rPr>
              <w:t>,</w:t>
            </w:r>
            <w:ins w:id="110" w:author="Melanie Howe" w:date="2022-09-07T13:56:00Z">
              <w:r w:rsidR="001D7C33">
                <w:rPr>
                  <w:rFonts w:cs="Arial"/>
                </w:rPr>
                <w:t xml:space="preserve"> or</w:t>
              </w:r>
            </w:ins>
          </w:p>
          <w:p w14:paraId="507B5642" w14:textId="77777777" w:rsidR="001D7C33" w:rsidRDefault="009E0D93" w:rsidP="001D7C33">
            <w:pPr>
              <w:pStyle w:val="TableArial11"/>
              <w:ind w:left="1134" w:hanging="567"/>
              <w:rPr>
                <w:ins w:id="111" w:author="Melanie Howe" w:date="2022-09-07T13:59:00Z"/>
                <w:rFonts w:cs="Arial"/>
              </w:rPr>
            </w:pPr>
            <w:r w:rsidRPr="007E0B31">
              <w:rPr>
                <w:rFonts w:cs="Arial"/>
              </w:rPr>
              <w:t>(iv)</w:t>
            </w:r>
            <w:r w:rsidRPr="007E0B31">
              <w:rPr>
                <w:rFonts w:cs="Arial"/>
              </w:rPr>
              <w:tab/>
              <w:t xml:space="preserve">10MW or more which is connected to an </w:t>
            </w:r>
            <w:r w:rsidRPr="007E0B31">
              <w:rPr>
                <w:rFonts w:cs="Arial"/>
                <w:b/>
              </w:rPr>
              <w:t>Offshore Transmission System</w:t>
            </w:r>
            <w:ins w:id="112" w:author="Melanie Howe" w:date="2022-09-07T13:59:00Z">
              <w:r w:rsidR="001D7C33" w:rsidRPr="004028ED">
                <w:rPr>
                  <w:rFonts w:cs="Arial"/>
                  <w:bCs/>
                </w:rPr>
                <w:t>; or</w:t>
              </w:r>
            </w:ins>
          </w:p>
          <w:p w14:paraId="0E56EC6B" w14:textId="6B3F6E27" w:rsidR="001D7C33" w:rsidRPr="004028ED" w:rsidRDefault="001D7C33" w:rsidP="00B132C6">
            <w:pPr>
              <w:pStyle w:val="TableArial11"/>
              <w:tabs>
                <w:tab w:val="left" w:pos="5968"/>
              </w:tabs>
              <w:ind w:left="1134" w:right="737" w:hanging="567"/>
              <w:rPr>
                <w:rFonts w:cs="Arial"/>
              </w:rPr>
            </w:pPr>
            <w:ins w:id="113" w:author="Melanie Howe" w:date="2022-09-07T13:59:00Z">
              <w:r>
                <w:rPr>
                  <w:rFonts w:cs="Arial"/>
                </w:rPr>
                <w:t>(v</w:t>
              </w:r>
              <w:commentRangeStart w:id="114"/>
              <w:r>
                <w:rPr>
                  <w:rFonts w:cs="Arial"/>
                </w:rPr>
                <w:t xml:space="preserve">) </w:t>
              </w:r>
            </w:ins>
            <w:ins w:id="115" w:author="Akhtar (ESO), Shazia" w:date="2022-09-21T09:35:00Z">
              <w:r w:rsidR="009021E6">
                <w:rPr>
                  <w:rFonts w:cs="Arial"/>
                </w:rPr>
                <w:t xml:space="preserve"> </w:t>
              </w:r>
            </w:ins>
            <w:ins w:id="116" w:author="Akhtar (ESO), Shazia" w:date="2022-09-21T09:36:00Z">
              <w:r w:rsidR="009021E6">
                <w:rPr>
                  <w:rFonts w:cs="Arial"/>
                </w:rPr>
                <w:t xml:space="preserve">  </w:t>
              </w:r>
            </w:ins>
            <w:ins w:id="117" w:author="Melanie Howe" w:date="2022-09-07T13:59:00Z">
              <w:r>
                <w:rPr>
                  <w:rFonts w:cs="Arial"/>
                </w:rPr>
                <w:t xml:space="preserve">such </w:t>
              </w:r>
            </w:ins>
            <w:ins w:id="118" w:author="Melanie Howe" w:date="2022-09-11T22:14:00Z">
              <w:r w:rsidR="00814DDF">
                <w:rPr>
                  <w:rFonts w:cs="Arial"/>
                </w:rPr>
                <w:t xml:space="preserve">alternate </w:t>
              </w:r>
            </w:ins>
            <w:ins w:id="119" w:author="Melanie Howe" w:date="2022-09-07T14:00:00Z">
              <w:r w:rsidRPr="004028ED">
                <w:rPr>
                  <w:rFonts w:cs="Arial"/>
                </w:rPr>
                <w:t>amount</w:t>
              </w:r>
            </w:ins>
            <w:ins w:id="120" w:author="Melanie Howe" w:date="2022-09-07T13:59:00Z">
              <w:r>
                <w:rPr>
                  <w:rFonts w:cs="Arial"/>
                  <w:b/>
                  <w:bCs/>
                </w:rPr>
                <w:t xml:space="preserve"> </w:t>
              </w:r>
              <w:r>
                <w:rPr>
                  <w:rFonts w:cs="Arial"/>
                </w:rPr>
                <w:t xml:space="preserve">as may </w:t>
              </w:r>
              <w:proofErr w:type="spellStart"/>
              <w:r>
                <w:rPr>
                  <w:rFonts w:cs="Arial"/>
                </w:rPr>
                <w:t>be</w:t>
              </w:r>
            </w:ins>
            <w:del w:id="121" w:author="Baker(ESO), Stephen" w:date="2022-08-31T13:44:00Z">
              <w:r w:rsidR="009E0D93" w:rsidRPr="007E0B31" w:rsidDel="00981E00">
                <w:rPr>
                  <w:rFonts w:cs="Arial"/>
                </w:rPr>
                <w:delText xml:space="preserve"> </w:delText>
              </w:r>
            </w:del>
            <w:ins w:id="122" w:author="Melanie Howe" w:date="2022-09-11T22:14:00Z">
              <w:r w:rsidR="00814DDF">
                <w:rPr>
                  <w:rFonts w:cs="Arial"/>
                </w:rPr>
                <w:t>specified</w:t>
              </w:r>
              <w:proofErr w:type="spellEnd"/>
              <w:r w:rsidR="00814DDF">
                <w:rPr>
                  <w:rFonts w:cs="Arial"/>
                </w:rPr>
                <w:t xml:space="preserve"> by</w:t>
              </w:r>
            </w:ins>
            <w:ins w:id="123" w:author="Melanie Howe" w:date="2022-09-07T14:00:00Z">
              <w:r>
                <w:rPr>
                  <w:rFonts w:cs="Arial"/>
                </w:rPr>
                <w:t xml:space="preserve"> </w:t>
              </w:r>
            </w:ins>
            <w:ins w:id="124" w:author="Melanie Howe" w:date="2022-09-07T14:01:00Z">
              <w:r w:rsidR="00927734">
                <w:rPr>
                  <w:rFonts w:cs="Arial"/>
                </w:rPr>
                <w:t>a</w:t>
              </w:r>
            </w:ins>
            <w:ins w:id="125" w:author="Melanie Howe" w:date="2022-09-07T14:00:00Z">
              <w:r>
                <w:rPr>
                  <w:rFonts w:cs="Arial"/>
                </w:rPr>
                <w:t xml:space="preserve"> </w:t>
              </w:r>
              <w:r w:rsidRPr="004028ED">
                <w:rPr>
                  <w:rFonts w:cs="Arial"/>
                  <w:b/>
                  <w:bCs/>
                </w:rPr>
                <w:t>C</w:t>
              </w:r>
            </w:ins>
            <w:ins w:id="126" w:author="Melanie Howe" w:date="2022-09-11T22:42:00Z">
              <w:r w:rsidR="006B49F4">
                <w:rPr>
                  <w:rFonts w:cs="Arial"/>
                  <w:b/>
                  <w:bCs/>
                </w:rPr>
                <w:t>ompetitively Appointed Transmission Licensee</w:t>
              </w:r>
            </w:ins>
            <w:ins w:id="127" w:author="Melanie Howe" w:date="2022-09-07T14:00:00Z">
              <w:r>
                <w:rPr>
                  <w:rFonts w:cs="Arial"/>
                </w:rPr>
                <w:t xml:space="preserve"> where </w:t>
              </w:r>
            </w:ins>
            <w:ins w:id="128" w:author="Melanie Howe" w:date="2022-09-11T22:15:00Z">
              <w:r w:rsidR="00A10E63">
                <w:rPr>
                  <w:rFonts w:cs="Arial"/>
                </w:rPr>
                <w:t>its</w:t>
              </w:r>
            </w:ins>
            <w:ins w:id="129" w:author="Melanie Howe" w:date="2022-09-07T15:53:00Z">
              <w:r w:rsidR="00A5505C">
                <w:rPr>
                  <w:rFonts w:cs="Arial"/>
                  <w:b/>
                  <w:bCs/>
                </w:rPr>
                <w:t xml:space="preserve"> Transmission System</w:t>
              </w:r>
            </w:ins>
            <w:ins w:id="130" w:author="Melanie Howe" w:date="2022-09-07T14:00:00Z">
              <w:r>
                <w:rPr>
                  <w:rFonts w:cs="Arial"/>
                </w:rPr>
                <w:t xml:space="preserve"> </w:t>
              </w:r>
            </w:ins>
            <w:ins w:id="131" w:author="Melanie Howe" w:date="2022-09-11T23:24:00Z">
              <w:r w:rsidR="0002366F">
                <w:rPr>
                  <w:rFonts w:cs="Arial"/>
                </w:rPr>
                <w:t xml:space="preserve">has </w:t>
              </w:r>
              <w:r w:rsidR="0002366F">
                <w:rPr>
                  <w:rFonts w:cs="Arial"/>
                  <w:b/>
                  <w:bCs/>
                </w:rPr>
                <w:t xml:space="preserve">Interface Points </w:t>
              </w:r>
              <w:r w:rsidR="0002366F">
                <w:rPr>
                  <w:rFonts w:cs="Arial"/>
                </w:rPr>
                <w:t xml:space="preserve">with the </w:t>
              </w:r>
            </w:ins>
            <w:ins w:id="132" w:author="Melanie Howe" w:date="2022-09-11T22:43:00Z">
              <w:r w:rsidR="008C6CC5" w:rsidRPr="004028ED">
                <w:rPr>
                  <w:rFonts w:cs="Arial"/>
                  <w:b/>
                  <w:bCs/>
                </w:rPr>
                <w:t>Transmission System</w:t>
              </w:r>
            </w:ins>
            <w:ins w:id="133" w:author="Melanie Howe" w:date="2022-09-11T23:24:00Z">
              <w:r w:rsidR="0002366F">
                <w:rPr>
                  <w:rFonts w:cs="Arial"/>
                  <w:b/>
                  <w:bCs/>
                </w:rPr>
                <w:t>s</w:t>
              </w:r>
            </w:ins>
            <w:ins w:id="134" w:author="Melanie Howe" w:date="2022-09-11T22:43:00Z">
              <w:r w:rsidR="008C6CC5">
                <w:rPr>
                  <w:rFonts w:cs="Arial"/>
                </w:rPr>
                <w:t xml:space="preserve"> of </w:t>
              </w:r>
            </w:ins>
            <w:ins w:id="135" w:author="Melanie Howe" w:date="2022-09-07T14:00:00Z">
              <w:r>
                <w:rPr>
                  <w:rFonts w:cs="Arial"/>
                </w:rPr>
                <w:t xml:space="preserve">more than </w:t>
              </w:r>
            </w:ins>
            <w:ins w:id="136" w:author="Melanie Howe" w:date="2022-09-07T14:01:00Z">
              <w:r>
                <w:rPr>
                  <w:rFonts w:cs="Arial"/>
                </w:rPr>
                <w:t>one</w:t>
              </w:r>
            </w:ins>
            <w:ins w:id="137" w:author="Melanie Howe" w:date="2022-09-11T22:47:00Z">
              <w:r w:rsidR="006A05A8">
                <w:rPr>
                  <w:rFonts w:cs="Arial"/>
                </w:rPr>
                <w:t xml:space="preserve"> other</w:t>
              </w:r>
            </w:ins>
            <w:ins w:id="138" w:author="Melanie Howe" w:date="2022-09-07T14:01:00Z">
              <w:r>
                <w:rPr>
                  <w:rFonts w:cs="Arial"/>
                </w:rPr>
                <w:t xml:space="preserve"> </w:t>
              </w:r>
              <w:r w:rsidRPr="004028ED">
                <w:rPr>
                  <w:rFonts w:cs="Arial"/>
                  <w:b/>
                  <w:bCs/>
                </w:rPr>
                <w:t>Onshore T</w:t>
              </w:r>
            </w:ins>
            <w:ins w:id="139" w:author="Melanie Howe" w:date="2022-09-07T14:02:00Z">
              <w:r w:rsidR="00927734">
                <w:rPr>
                  <w:rFonts w:cs="Arial"/>
                  <w:b/>
                  <w:bCs/>
                </w:rPr>
                <w:t>ransmission Licen</w:t>
              </w:r>
            </w:ins>
            <w:ins w:id="140" w:author="Melanie Howe" w:date="2022-09-11T23:24:00Z">
              <w:r w:rsidR="0050544E">
                <w:rPr>
                  <w:rFonts w:cs="Arial"/>
                  <w:b/>
                  <w:bCs/>
                </w:rPr>
                <w:t>s</w:t>
              </w:r>
            </w:ins>
            <w:ins w:id="141" w:author="Melanie Howe" w:date="2022-09-07T14:02:00Z">
              <w:r w:rsidR="00927734">
                <w:rPr>
                  <w:rFonts w:cs="Arial"/>
                  <w:b/>
                  <w:bCs/>
                </w:rPr>
                <w:t>ee</w:t>
              </w:r>
            </w:ins>
            <w:ins w:id="142" w:author="Melanie Howe" w:date="2022-09-07T14:01:00Z">
              <w:r>
                <w:rPr>
                  <w:rFonts w:cs="Arial"/>
                </w:rPr>
                <w:t>;</w:t>
              </w:r>
            </w:ins>
            <w:commentRangeEnd w:id="114"/>
            <w:ins w:id="143" w:author="Melanie Howe" w:date="2022-09-11T22:15:00Z">
              <w:r w:rsidR="00A10E63">
                <w:rPr>
                  <w:rStyle w:val="CommentReference"/>
                </w:rPr>
                <w:commentReference w:id="114"/>
              </w:r>
            </w:ins>
          </w:p>
          <w:p w14:paraId="480D77CF" w14:textId="77777777" w:rsidR="009E0D93" w:rsidRPr="007E0B31" w:rsidRDefault="009E0D93" w:rsidP="00D94463">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00764DA2" w:rsidRPr="007E0B31">
              <w:rPr>
                <w:rFonts w:cs="Arial"/>
              </w:rPr>
              <w:t>(which could be part of a</w:t>
            </w:r>
            <w:r w:rsidR="00764DA2" w:rsidRPr="007E0B31">
              <w:rPr>
                <w:rFonts w:cs="Arial"/>
                <w:b/>
              </w:rPr>
              <w:t xml:space="preserve"> </w:t>
            </w:r>
            <w:r w:rsidRPr="007E0B31">
              <w:rPr>
                <w:rFonts w:cs="Arial"/>
                <w:b/>
              </w:rPr>
              <w:t>Power Generating Module</w:t>
            </w:r>
            <w:r w:rsidR="00764DA2" w:rsidRPr="007E0B31">
              <w:rPr>
                <w:rFonts w:cs="Arial"/>
              </w:rPr>
              <w:t>)</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sidR="00161E0D">
              <w:rPr>
                <w:rFonts w:cs="Arial"/>
                <w:b/>
              </w:rPr>
              <w:t>The Company</w:t>
            </w:r>
            <w:r w:rsidRPr="007E0B31">
              <w:rPr>
                <w:rFonts w:cs="Arial"/>
              </w:rPr>
              <w:t>,</w:t>
            </w:r>
          </w:p>
          <w:p w14:paraId="48551103" w14:textId="44624B67" w:rsidR="009E0D93" w:rsidRPr="007E0B31" w:rsidRDefault="009E0D93" w:rsidP="00F43373">
            <w:pPr>
              <w:pStyle w:val="TableArial11"/>
              <w:rPr>
                <w:rFonts w:cs="Arial"/>
              </w:rPr>
            </w:pPr>
            <w:r w:rsidRPr="007E0B31">
              <w:rPr>
                <w:rFonts w:cs="Arial"/>
              </w:rPr>
              <w:t xml:space="preserve">as the case may be. For a </w:t>
            </w:r>
            <w:r w:rsidRPr="007E0B31">
              <w:rPr>
                <w:rFonts w:cs="Arial"/>
                <w:b/>
              </w:rPr>
              <w:t>Generator</w:t>
            </w:r>
            <w:r w:rsidR="00091D8D"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sidR="00161E0D">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sidR="00161E0D">
              <w:rPr>
                <w:rFonts w:cs="Arial"/>
                <w:b/>
              </w:rPr>
              <w:t>The Company</w:t>
            </w:r>
            <w:r w:rsidRPr="007E0B31">
              <w:rPr>
                <w:rFonts w:cs="Arial"/>
              </w:rPr>
              <w:t xml:space="preserve">. </w:t>
            </w:r>
            <w:r w:rsidR="00091D8D">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46274" w:rsidRPr="007E0B31" w14:paraId="3239CB2F" w14:textId="77777777" w:rsidTr="48D9E28F">
        <w:trPr>
          <w:cantSplit/>
        </w:trPr>
        <w:tc>
          <w:tcPr>
            <w:tcW w:w="2884" w:type="dxa"/>
          </w:tcPr>
          <w:p w14:paraId="31CC584E" w14:textId="77777777" w:rsidR="009E0D93" w:rsidRPr="007E0B31" w:rsidRDefault="009E0D93" w:rsidP="00ED5885">
            <w:pPr>
              <w:pStyle w:val="Arial11Bold"/>
              <w:rPr>
                <w:rFonts w:cs="Arial"/>
              </w:rPr>
            </w:pPr>
            <w:r w:rsidRPr="007E0B31">
              <w:rPr>
                <w:rFonts w:cs="Arial"/>
              </w:rPr>
              <w:t>Control Telephony</w:t>
            </w:r>
          </w:p>
        </w:tc>
        <w:tc>
          <w:tcPr>
            <w:tcW w:w="6634" w:type="dxa"/>
          </w:tcPr>
          <w:p w14:paraId="076469C1" w14:textId="44A111F4" w:rsidR="009E0D93" w:rsidRPr="007E0B31" w:rsidRDefault="009E0D93" w:rsidP="005711A2">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sidR="00161E0D">
              <w:rPr>
                <w:rFonts w:cs="Arial"/>
                <w:b/>
              </w:rPr>
              <w:t>The Company</w:t>
            </w:r>
            <w:r w:rsidR="007F1DFE">
              <w:rPr>
                <w:rFonts w:cs="Arial"/>
                <w:b/>
              </w:rPr>
              <w:t>’s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046274" w:rsidRPr="007E0B31" w14:paraId="31949C78" w14:textId="77777777" w:rsidTr="48D9E28F">
        <w:trPr>
          <w:cantSplit/>
        </w:trPr>
        <w:tc>
          <w:tcPr>
            <w:tcW w:w="2884" w:type="dxa"/>
          </w:tcPr>
          <w:p w14:paraId="6E349B25" w14:textId="77777777" w:rsidR="009E0D93" w:rsidRPr="007E0B31" w:rsidRDefault="009E0D93" w:rsidP="00737AD2">
            <w:pPr>
              <w:pStyle w:val="Arial11Bold"/>
              <w:rPr>
                <w:rFonts w:cs="Arial"/>
              </w:rPr>
            </w:pPr>
            <w:r w:rsidRPr="007E0B31">
              <w:rPr>
                <w:rFonts w:cs="Arial"/>
              </w:rPr>
              <w:t>Core Industry Document</w:t>
            </w:r>
          </w:p>
        </w:tc>
        <w:tc>
          <w:tcPr>
            <w:tcW w:w="6634" w:type="dxa"/>
          </w:tcPr>
          <w:p w14:paraId="7330C8CF" w14:textId="4AE65B1F" w:rsidR="009E0D93" w:rsidRPr="007E0B31" w:rsidRDefault="00091D8D" w:rsidP="005711A2">
            <w:pPr>
              <w:pStyle w:val="TableArial11"/>
              <w:rPr>
                <w:rFonts w:cs="Arial"/>
              </w:rPr>
            </w:pPr>
            <w:r>
              <w:rPr>
                <w:rFonts w:cs="Arial"/>
              </w:rPr>
              <w:t>A</w:t>
            </w:r>
            <w:r w:rsidR="009E0D93" w:rsidRPr="007E0B31">
              <w:rPr>
                <w:rFonts w:cs="Arial"/>
              </w:rPr>
              <w:t xml:space="preserve">s defined in the </w:t>
            </w:r>
            <w:r w:rsidR="009E0D93" w:rsidRPr="007E0B31">
              <w:rPr>
                <w:rFonts w:cs="Arial"/>
                <w:b/>
              </w:rPr>
              <w:t>Transmission Licence</w:t>
            </w:r>
          </w:p>
        </w:tc>
      </w:tr>
      <w:tr w:rsidR="00046274" w:rsidRPr="007E0B31" w14:paraId="3A59B2AE" w14:textId="77777777" w:rsidTr="48D9E28F">
        <w:trPr>
          <w:cantSplit/>
        </w:trPr>
        <w:tc>
          <w:tcPr>
            <w:tcW w:w="2884" w:type="dxa"/>
          </w:tcPr>
          <w:p w14:paraId="2D437765" w14:textId="77777777" w:rsidR="009E0D93" w:rsidRPr="007E0B31" w:rsidRDefault="009E0D93" w:rsidP="00ED5885">
            <w:pPr>
              <w:pStyle w:val="Arial11Bold"/>
              <w:rPr>
                <w:rFonts w:cs="Arial"/>
              </w:rPr>
            </w:pPr>
            <w:r w:rsidRPr="007E0B31">
              <w:rPr>
                <w:rFonts w:cs="Arial"/>
              </w:rPr>
              <w:t>Core Industry Document Owner</w:t>
            </w:r>
          </w:p>
        </w:tc>
        <w:tc>
          <w:tcPr>
            <w:tcW w:w="6634" w:type="dxa"/>
          </w:tcPr>
          <w:p w14:paraId="10482254" w14:textId="77777777" w:rsidR="009E0D93" w:rsidRPr="007E0B31" w:rsidRDefault="009E0D93" w:rsidP="005711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046274" w:rsidRPr="007E0B31" w14:paraId="1AD3474E" w14:textId="77777777" w:rsidTr="48D9E28F">
        <w:trPr>
          <w:cantSplit/>
        </w:trPr>
        <w:tc>
          <w:tcPr>
            <w:tcW w:w="2884" w:type="dxa"/>
          </w:tcPr>
          <w:p w14:paraId="1E287F9A" w14:textId="77777777" w:rsidR="009E0D93" w:rsidRPr="007E0B31" w:rsidRDefault="009E0D93" w:rsidP="00ED5885">
            <w:pPr>
              <w:pStyle w:val="Arial11Bold"/>
              <w:rPr>
                <w:rFonts w:cs="Arial"/>
              </w:rPr>
            </w:pPr>
            <w:r w:rsidRPr="007E0B31">
              <w:rPr>
                <w:rFonts w:cs="Arial"/>
              </w:rPr>
              <w:t>CUSC</w:t>
            </w:r>
          </w:p>
        </w:tc>
        <w:tc>
          <w:tcPr>
            <w:tcW w:w="6634" w:type="dxa"/>
          </w:tcPr>
          <w:p w14:paraId="12B3E7E0" w14:textId="5EFE5ACD" w:rsidR="009E0D93" w:rsidRPr="007E0B31" w:rsidRDefault="009E0D93" w:rsidP="005711A2">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p>
        </w:tc>
      </w:tr>
      <w:tr w:rsidR="00046274" w:rsidRPr="007E0B31" w14:paraId="5634AD17" w14:textId="77777777" w:rsidTr="48D9E28F">
        <w:trPr>
          <w:cantSplit/>
        </w:trPr>
        <w:tc>
          <w:tcPr>
            <w:tcW w:w="2884" w:type="dxa"/>
          </w:tcPr>
          <w:p w14:paraId="36634764" w14:textId="77777777" w:rsidR="009E0D93" w:rsidRPr="007E0B31" w:rsidRDefault="009E0D93" w:rsidP="00ED5885">
            <w:pPr>
              <w:pStyle w:val="Arial11Bold"/>
              <w:rPr>
                <w:rFonts w:cs="Arial"/>
              </w:rPr>
            </w:pPr>
            <w:r w:rsidRPr="007E0B31">
              <w:rPr>
                <w:rFonts w:cs="Arial"/>
              </w:rPr>
              <w:t>CUSC Contract</w:t>
            </w:r>
          </w:p>
        </w:tc>
        <w:tc>
          <w:tcPr>
            <w:tcW w:w="6634" w:type="dxa"/>
          </w:tcPr>
          <w:p w14:paraId="19B688D1" w14:textId="5EEE5C4A" w:rsidR="009E0D93" w:rsidRPr="007E0B31" w:rsidRDefault="009E0D93" w:rsidP="005711A2">
            <w:pPr>
              <w:pStyle w:val="TableArial11"/>
              <w:rPr>
                <w:rFonts w:cs="Arial"/>
                <w:b/>
              </w:rPr>
            </w:pPr>
            <w:r w:rsidRPr="007E0B31">
              <w:rPr>
                <w:rFonts w:cs="Arial"/>
              </w:rPr>
              <w:t xml:space="preserve">One or more of the following agreements as envisaged in Standard Condition C1 of </w:t>
            </w:r>
            <w:r w:rsidR="00161E0D">
              <w:rPr>
                <w:rFonts w:cs="Arial"/>
                <w:b/>
              </w:rPr>
              <w:t>The Company</w:t>
            </w:r>
            <w:r w:rsidRPr="007E0B31">
              <w:rPr>
                <w:rFonts w:cs="Arial"/>
                <w:b/>
              </w:rPr>
              <w:t>’s Transmission Licence</w:t>
            </w:r>
            <w:r w:rsidRPr="007E0B31">
              <w:rPr>
                <w:rFonts w:cs="Arial"/>
              </w:rPr>
              <w:t>:</w:t>
            </w:r>
          </w:p>
          <w:p w14:paraId="0AAB8A54"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9E0D93" w:rsidRPr="007E0B31" w:rsidRDefault="009E0D93" w:rsidP="0092786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46274" w:rsidRPr="007E0B31" w14:paraId="64135752" w14:textId="77777777" w:rsidTr="48D9E28F">
        <w:trPr>
          <w:cantSplit/>
        </w:trPr>
        <w:tc>
          <w:tcPr>
            <w:tcW w:w="2884" w:type="dxa"/>
          </w:tcPr>
          <w:p w14:paraId="3DE12D4A" w14:textId="77777777" w:rsidR="009E0D93" w:rsidRPr="007E0B31" w:rsidRDefault="009E0D93" w:rsidP="00ED5885">
            <w:pPr>
              <w:pStyle w:val="Arial11Bold"/>
              <w:rPr>
                <w:rFonts w:cs="Arial"/>
              </w:rPr>
            </w:pPr>
            <w:r w:rsidRPr="007E0B31">
              <w:rPr>
                <w:rFonts w:cs="Arial"/>
              </w:rPr>
              <w:t>CUSC Framework Agreement</w:t>
            </w:r>
          </w:p>
        </w:tc>
        <w:tc>
          <w:tcPr>
            <w:tcW w:w="6634" w:type="dxa"/>
          </w:tcPr>
          <w:p w14:paraId="029332DF" w14:textId="79575959" w:rsidR="009E0D93" w:rsidRPr="007E0B31" w:rsidRDefault="009E0D93" w:rsidP="00927866">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r w:rsidR="00091D8D" w:rsidRPr="00A87826">
              <w:rPr>
                <w:rFonts w:cs="Arial"/>
                <w:bCs/>
              </w:rPr>
              <w:t>.</w:t>
            </w:r>
          </w:p>
        </w:tc>
      </w:tr>
      <w:tr w:rsidR="00046274" w:rsidRPr="007E0B31" w14:paraId="06AECE7D" w14:textId="77777777" w:rsidTr="48D9E28F">
        <w:trPr>
          <w:cantSplit/>
        </w:trPr>
        <w:tc>
          <w:tcPr>
            <w:tcW w:w="2884" w:type="dxa"/>
          </w:tcPr>
          <w:p w14:paraId="5509DB7A" w14:textId="77777777" w:rsidR="009E0D93" w:rsidRPr="007E0B31" w:rsidRDefault="009E0D93" w:rsidP="00ED5885">
            <w:pPr>
              <w:pStyle w:val="Arial11Bold"/>
              <w:rPr>
                <w:rFonts w:cs="Arial"/>
              </w:rPr>
            </w:pPr>
            <w:r w:rsidRPr="007E0B31">
              <w:rPr>
                <w:rFonts w:cs="Arial"/>
              </w:rPr>
              <w:t>CUSC Party</w:t>
            </w:r>
          </w:p>
        </w:tc>
        <w:tc>
          <w:tcPr>
            <w:tcW w:w="6634" w:type="dxa"/>
          </w:tcPr>
          <w:p w14:paraId="7635BD5F" w14:textId="51775C92" w:rsidR="009E0D93" w:rsidRPr="007E0B31" w:rsidRDefault="009E0D93" w:rsidP="006077FA">
            <w:pPr>
              <w:pStyle w:val="TableArial11"/>
              <w:rPr>
                <w:rFonts w:cs="Arial"/>
              </w:rPr>
            </w:pPr>
            <w:r w:rsidRPr="007E0B31">
              <w:rPr>
                <w:rFonts w:cs="Arial"/>
              </w:rPr>
              <w:t xml:space="preserve">As defined in the </w:t>
            </w:r>
            <w:proofErr w:type="spellStart"/>
            <w:r w:rsidR="00507A27">
              <w:rPr>
                <w:rFonts w:cs="Arial"/>
                <w:b/>
              </w:rPr>
              <w:t>The</w:t>
            </w:r>
            <w:proofErr w:type="spellEnd"/>
            <w:r w:rsidR="00507A27">
              <w:rPr>
                <w:rFonts w:cs="Arial"/>
                <w:b/>
              </w:rPr>
              <w:t xml:space="preserve"> Company’s </w:t>
            </w:r>
            <w:r w:rsidRPr="007E0B31">
              <w:rPr>
                <w:rFonts w:cs="Arial"/>
              </w:rPr>
              <w:t>Transmission Licence and “CUSC Parties” shall be construed accordingly.</w:t>
            </w:r>
          </w:p>
        </w:tc>
      </w:tr>
      <w:tr w:rsidR="00046274" w:rsidRPr="007E0B31" w14:paraId="74C0FB34" w14:textId="77777777" w:rsidTr="48D9E28F">
        <w:trPr>
          <w:cantSplit/>
        </w:trPr>
        <w:tc>
          <w:tcPr>
            <w:tcW w:w="2884" w:type="dxa"/>
          </w:tcPr>
          <w:p w14:paraId="7B345751" w14:textId="77777777" w:rsidR="009E0D93" w:rsidRPr="007E0B31" w:rsidRDefault="009E0D93" w:rsidP="00ED5885">
            <w:pPr>
              <w:pStyle w:val="Arial11Bold"/>
              <w:rPr>
                <w:rFonts w:cs="Arial"/>
              </w:rPr>
            </w:pPr>
            <w:r w:rsidRPr="007E0B31">
              <w:rPr>
                <w:rFonts w:cs="Arial"/>
              </w:rPr>
              <w:t>Customer</w:t>
            </w:r>
          </w:p>
        </w:tc>
        <w:tc>
          <w:tcPr>
            <w:tcW w:w="6634" w:type="dxa"/>
          </w:tcPr>
          <w:p w14:paraId="2206AA53" w14:textId="77777777" w:rsidR="009E0D93" w:rsidRPr="007E0B31" w:rsidRDefault="009E0D93" w:rsidP="003C45B5">
            <w:pPr>
              <w:pStyle w:val="TableArial11"/>
              <w:rPr>
                <w:rFonts w:cs="Arial"/>
              </w:rPr>
            </w:pPr>
            <w:r w:rsidRPr="007E0B31">
              <w:rPr>
                <w:rFonts w:cs="Arial"/>
              </w:rPr>
              <w:t>A person to whom electrical power is provided (whether or not he is the same person as the person who provides the electrical power).</w:t>
            </w:r>
          </w:p>
        </w:tc>
      </w:tr>
      <w:tr w:rsidR="00046274" w:rsidRPr="007E0B31" w14:paraId="56EA79E2" w14:textId="77777777" w:rsidTr="48D9E28F">
        <w:trPr>
          <w:cantSplit/>
        </w:trPr>
        <w:tc>
          <w:tcPr>
            <w:tcW w:w="2884" w:type="dxa"/>
          </w:tcPr>
          <w:p w14:paraId="2A71FDEA" w14:textId="77777777" w:rsidR="009E0D93" w:rsidRPr="007E0B31" w:rsidRDefault="009E0D93" w:rsidP="00ED5885">
            <w:pPr>
              <w:pStyle w:val="Arial11Bold"/>
              <w:rPr>
                <w:rFonts w:cs="Arial"/>
              </w:rPr>
            </w:pPr>
            <w:r w:rsidRPr="007E0B31">
              <w:rPr>
                <w:rFonts w:cs="Arial"/>
              </w:rPr>
              <w:t>Customer Demand Management</w:t>
            </w:r>
          </w:p>
        </w:tc>
        <w:tc>
          <w:tcPr>
            <w:tcW w:w="6634" w:type="dxa"/>
          </w:tcPr>
          <w:p w14:paraId="7226D5F1" w14:textId="77777777" w:rsidR="009E0D93" w:rsidRPr="007E0B31" w:rsidRDefault="009E0D93" w:rsidP="003C45B5">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46274" w:rsidRPr="007E0B31" w14:paraId="4707F41F" w14:textId="77777777" w:rsidTr="48D9E28F">
        <w:trPr>
          <w:cantSplit/>
        </w:trPr>
        <w:tc>
          <w:tcPr>
            <w:tcW w:w="2884" w:type="dxa"/>
          </w:tcPr>
          <w:p w14:paraId="7C52AC56" w14:textId="77777777" w:rsidR="009E0D93" w:rsidRPr="007E0B31" w:rsidRDefault="009E0D93" w:rsidP="00ED5885">
            <w:pPr>
              <w:pStyle w:val="Arial11Bold"/>
              <w:rPr>
                <w:rFonts w:cs="Arial"/>
              </w:rPr>
            </w:pPr>
            <w:r w:rsidRPr="007E0B31">
              <w:rPr>
                <w:rFonts w:cs="Arial"/>
              </w:rPr>
              <w:t>Customer Demand Management Notification Level</w:t>
            </w:r>
          </w:p>
        </w:tc>
        <w:tc>
          <w:tcPr>
            <w:tcW w:w="6634" w:type="dxa"/>
          </w:tcPr>
          <w:p w14:paraId="0AAA6C43" w14:textId="270B9CB3" w:rsidR="009E0D93" w:rsidRPr="007E0B31" w:rsidRDefault="009E0D93" w:rsidP="003C45B5">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46274" w:rsidRPr="007E0B31" w14:paraId="2D1B9546" w14:textId="77777777" w:rsidTr="48D9E28F">
        <w:trPr>
          <w:cantSplit/>
        </w:trPr>
        <w:tc>
          <w:tcPr>
            <w:tcW w:w="2884" w:type="dxa"/>
          </w:tcPr>
          <w:p w14:paraId="172D226E" w14:textId="77777777" w:rsidR="009E0D93" w:rsidRPr="007E0B31" w:rsidRDefault="009E0D93" w:rsidP="00ED5885">
            <w:pPr>
              <w:pStyle w:val="Arial11Bold"/>
              <w:rPr>
                <w:rFonts w:cs="Arial"/>
              </w:rPr>
            </w:pPr>
            <w:r w:rsidRPr="007E0B31">
              <w:rPr>
                <w:rFonts w:cs="Arial"/>
              </w:rPr>
              <w:t>Customer Generating Plant</w:t>
            </w:r>
          </w:p>
        </w:tc>
        <w:tc>
          <w:tcPr>
            <w:tcW w:w="6634" w:type="dxa"/>
          </w:tcPr>
          <w:p w14:paraId="398E8F48" w14:textId="77777777" w:rsidR="009E0D93" w:rsidRPr="007E0B31" w:rsidRDefault="009E0D93" w:rsidP="003C45B5">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F82CFC" w:rsidRPr="007E0B31" w14:paraId="7321A935" w14:textId="77777777" w:rsidTr="48D9E28F">
        <w:trPr>
          <w:cantSplit/>
        </w:trPr>
        <w:tc>
          <w:tcPr>
            <w:tcW w:w="2884" w:type="dxa"/>
          </w:tcPr>
          <w:p w14:paraId="6C6A7825" w14:textId="44C72974" w:rsidR="00F82CFC" w:rsidRPr="006D65CB" w:rsidRDefault="00122B87" w:rsidP="00ED5885">
            <w:pPr>
              <w:pStyle w:val="Arial11Bold"/>
              <w:rPr>
                <w:rFonts w:cs="Arial"/>
              </w:rPr>
            </w:pPr>
            <w:r w:rsidRPr="006D65CB">
              <w:rPr>
                <w:lang w:val="en-US"/>
              </w:rPr>
              <w:t>Data Publisher</w:t>
            </w:r>
          </w:p>
        </w:tc>
        <w:tc>
          <w:tcPr>
            <w:tcW w:w="6634" w:type="dxa"/>
          </w:tcPr>
          <w:p w14:paraId="4B901FD2" w14:textId="5BF3A4BA" w:rsidR="00F82CFC" w:rsidRPr="006D65CB" w:rsidRDefault="006D65CB" w:rsidP="003C45B5">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46274" w:rsidRPr="007E0B31" w14:paraId="620031EA" w14:textId="77777777" w:rsidTr="48D9E28F">
        <w:trPr>
          <w:cantSplit/>
        </w:trPr>
        <w:tc>
          <w:tcPr>
            <w:tcW w:w="2884" w:type="dxa"/>
          </w:tcPr>
          <w:p w14:paraId="163A6949" w14:textId="77777777" w:rsidR="009E0D93" w:rsidRPr="007E0B31" w:rsidRDefault="009E0D93" w:rsidP="00ED5885">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9E0D93" w:rsidRPr="007E0B31" w:rsidRDefault="009E0D93" w:rsidP="003C45B5">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46274" w:rsidRPr="007E0B31" w14:paraId="15D1B399" w14:textId="77777777" w:rsidTr="48D9E28F">
        <w:trPr>
          <w:cantSplit/>
        </w:trPr>
        <w:tc>
          <w:tcPr>
            <w:tcW w:w="2884" w:type="dxa"/>
          </w:tcPr>
          <w:p w14:paraId="3C87D465" w14:textId="77777777" w:rsidR="009E0D93" w:rsidRPr="007E0B31" w:rsidRDefault="009E0D93" w:rsidP="00ED5885">
            <w:pPr>
              <w:pStyle w:val="Arial11Bold"/>
              <w:rPr>
                <w:rFonts w:cs="Arial"/>
              </w:rPr>
            </w:pPr>
            <w:r w:rsidRPr="007E0B31">
              <w:rPr>
                <w:rFonts w:cs="Arial"/>
              </w:rPr>
              <w:t>Data Validation, Consistency and Defaulting Rules</w:t>
            </w:r>
          </w:p>
        </w:tc>
        <w:tc>
          <w:tcPr>
            <w:tcW w:w="6634" w:type="dxa"/>
          </w:tcPr>
          <w:p w14:paraId="41EC003B" w14:textId="796659F5" w:rsidR="009E0D93" w:rsidRPr="007E0B31" w:rsidRDefault="009E0D93" w:rsidP="003C45B5">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sidR="00161E0D">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sidR="00161E0D">
              <w:rPr>
                <w:rFonts w:cs="Arial"/>
                <w:b/>
              </w:rPr>
              <w:t>The Company</w:t>
            </w:r>
            <w:r w:rsidRPr="007E0B31">
              <w:rPr>
                <w:rFonts w:cs="Arial"/>
              </w:rPr>
              <w:t>.</w:t>
            </w:r>
          </w:p>
        </w:tc>
      </w:tr>
      <w:tr w:rsidR="000B3943" w:rsidRPr="007E0B31" w14:paraId="60B41840" w14:textId="77777777" w:rsidTr="48D9E28F">
        <w:trPr>
          <w:cantSplit/>
        </w:trPr>
        <w:tc>
          <w:tcPr>
            <w:tcW w:w="2884" w:type="dxa"/>
          </w:tcPr>
          <w:p w14:paraId="28E3B818" w14:textId="77777777" w:rsidR="000B3943" w:rsidRPr="007E0B31" w:rsidRDefault="000B3943" w:rsidP="001D227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B3943" w:rsidRPr="007E0B31" w:rsidRDefault="000B3943" w:rsidP="002665F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46274" w:rsidRPr="007E0B31" w14:paraId="76377CF1" w14:textId="77777777" w:rsidTr="48D9E28F">
        <w:trPr>
          <w:cantSplit/>
        </w:trPr>
        <w:tc>
          <w:tcPr>
            <w:tcW w:w="2884" w:type="dxa"/>
          </w:tcPr>
          <w:p w14:paraId="78134748" w14:textId="77777777" w:rsidR="000B3943" w:rsidRPr="007E0B31" w:rsidRDefault="000B3943" w:rsidP="00ED5885">
            <w:pPr>
              <w:pStyle w:val="Arial11Bold"/>
              <w:rPr>
                <w:rFonts w:cs="Arial"/>
              </w:rPr>
            </w:pPr>
            <w:r w:rsidRPr="007E0B31">
              <w:rPr>
                <w:rFonts w:cs="Arial"/>
              </w:rPr>
              <w:t>DC Converter</w:t>
            </w:r>
          </w:p>
        </w:tc>
        <w:tc>
          <w:tcPr>
            <w:tcW w:w="6634" w:type="dxa"/>
          </w:tcPr>
          <w:p w14:paraId="16A294E9" w14:textId="0242A003" w:rsidR="000B3943" w:rsidRPr="007E0B31" w:rsidRDefault="000B3943" w:rsidP="008E1915">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00091D8D" w:rsidRPr="00A87826">
              <w:rPr>
                <w:rFonts w:cs="Arial"/>
                <w:b/>
                <w:bCs/>
              </w:rPr>
              <w:t>GB Code</w:t>
            </w:r>
            <w:r w:rsidRPr="007E0B31">
              <w:rPr>
                <w:rFonts w:cs="Arial"/>
                <w:b/>
              </w:rPr>
              <w:t xml:space="preserve"> User’s</w:t>
            </w:r>
            <w:r w:rsidRPr="007E0B31">
              <w:rPr>
                <w:rFonts w:cs="Arial"/>
              </w:rPr>
              <w:t>.</w:t>
            </w:r>
          </w:p>
        </w:tc>
      </w:tr>
      <w:tr w:rsidR="00046274" w:rsidRPr="007E0B31" w14:paraId="04148493" w14:textId="77777777" w:rsidTr="48D9E28F">
        <w:trPr>
          <w:cantSplit/>
        </w:trPr>
        <w:tc>
          <w:tcPr>
            <w:tcW w:w="2884" w:type="dxa"/>
          </w:tcPr>
          <w:p w14:paraId="49C122A2" w14:textId="77777777" w:rsidR="000B3943" w:rsidRPr="007E0B31" w:rsidRDefault="000B3943" w:rsidP="00ED5885">
            <w:pPr>
              <w:pStyle w:val="Arial11Bold"/>
              <w:rPr>
                <w:rFonts w:cs="Arial"/>
              </w:rPr>
            </w:pPr>
            <w:r w:rsidRPr="007E0B31">
              <w:rPr>
                <w:rFonts w:cs="Arial"/>
              </w:rPr>
              <w:t>DC Converter Station</w:t>
            </w:r>
          </w:p>
        </w:tc>
        <w:tc>
          <w:tcPr>
            <w:tcW w:w="6634" w:type="dxa"/>
          </w:tcPr>
          <w:p w14:paraId="115A8F13" w14:textId="77777777" w:rsidR="000B3943" w:rsidRPr="007E0B31" w:rsidRDefault="000B3943" w:rsidP="00185EA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B3943" w:rsidRPr="007E0B31" w:rsidRDefault="000B3943" w:rsidP="00185EA4">
            <w:pPr>
              <w:pStyle w:val="TableArial11"/>
              <w:rPr>
                <w:rFonts w:cs="Arial"/>
              </w:rPr>
            </w:pPr>
            <w:r w:rsidRPr="007E0B31">
              <w:rPr>
                <w:rFonts w:cs="Arial"/>
              </w:rPr>
              <w:t xml:space="preserve">to the </w:t>
            </w:r>
            <w:r w:rsidR="00507A27">
              <w:rPr>
                <w:rFonts w:cs="Arial"/>
                <w:b/>
              </w:rPr>
              <w:t>National Electricity</w:t>
            </w:r>
            <w:r w:rsidRPr="007E0B31">
              <w:rPr>
                <w:rFonts w:cs="Arial"/>
                <w:b/>
              </w:rPr>
              <w:t xml:space="preserve"> Transmission System</w:t>
            </w:r>
            <w:r w:rsidRPr="007E0B31">
              <w:rPr>
                <w:rFonts w:cs="Arial"/>
              </w:rPr>
              <w:t>; or,</w:t>
            </w:r>
          </w:p>
          <w:p w14:paraId="6C53111B" w14:textId="77777777" w:rsidR="000B3943" w:rsidRPr="007E0B31" w:rsidRDefault="000B3943" w:rsidP="00185EA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0B3943" w:rsidRPr="007E0B31" w:rsidRDefault="000B3943" w:rsidP="00185EA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46274" w:rsidRPr="007E0B31" w14:paraId="24609803" w14:textId="77777777" w:rsidTr="48D9E28F">
        <w:trPr>
          <w:cantSplit/>
        </w:trPr>
        <w:tc>
          <w:tcPr>
            <w:tcW w:w="2884" w:type="dxa"/>
          </w:tcPr>
          <w:p w14:paraId="222E9D6C" w14:textId="77777777" w:rsidR="000B3943" w:rsidRPr="007E0B31" w:rsidRDefault="000B3943" w:rsidP="00ED5885">
            <w:pPr>
              <w:pStyle w:val="Arial11Bold"/>
              <w:rPr>
                <w:rFonts w:cs="Arial"/>
              </w:rPr>
            </w:pPr>
            <w:r w:rsidRPr="007E0B31">
              <w:rPr>
                <w:rFonts w:cs="Arial"/>
              </w:rPr>
              <w:t>DC Network</w:t>
            </w:r>
          </w:p>
        </w:tc>
        <w:tc>
          <w:tcPr>
            <w:tcW w:w="6634" w:type="dxa"/>
          </w:tcPr>
          <w:p w14:paraId="7159FD8A" w14:textId="77777777" w:rsidR="000B3943" w:rsidRPr="007E0B31" w:rsidRDefault="000B3943" w:rsidP="00185EA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46274" w:rsidRPr="007E0B31" w14:paraId="63DC321A" w14:textId="77777777" w:rsidTr="48D9E28F">
        <w:trPr>
          <w:cantSplit/>
        </w:trPr>
        <w:tc>
          <w:tcPr>
            <w:tcW w:w="2884" w:type="dxa"/>
          </w:tcPr>
          <w:p w14:paraId="28B46EC0" w14:textId="77777777" w:rsidR="000B3943" w:rsidRPr="007E0B31" w:rsidRDefault="000B3943" w:rsidP="00ED5885">
            <w:pPr>
              <w:pStyle w:val="Arial11Bold"/>
              <w:rPr>
                <w:rFonts w:cs="Arial"/>
              </w:rPr>
            </w:pPr>
            <w:bookmarkStart w:id="144" w:name="_DV_C16"/>
            <w:r w:rsidRPr="007E0B31">
              <w:rPr>
                <w:rFonts w:cs="Arial"/>
              </w:rPr>
              <w:t>DCUSA</w:t>
            </w:r>
            <w:bookmarkEnd w:id="144"/>
          </w:p>
        </w:tc>
        <w:tc>
          <w:tcPr>
            <w:tcW w:w="6634" w:type="dxa"/>
          </w:tcPr>
          <w:p w14:paraId="2D09966A" w14:textId="77777777" w:rsidR="000B3943" w:rsidRPr="007E0B31" w:rsidRDefault="000B3943" w:rsidP="00185EA4">
            <w:pPr>
              <w:pStyle w:val="TableArial11"/>
              <w:rPr>
                <w:rFonts w:cs="Arial"/>
              </w:rPr>
            </w:pPr>
            <w:bookmarkStart w:id="145"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45"/>
          </w:p>
        </w:tc>
      </w:tr>
      <w:tr w:rsidR="00A12032" w:rsidRPr="007E0B31" w14:paraId="1606AF94" w14:textId="77777777" w:rsidTr="48D9E28F">
        <w:trPr>
          <w:cantSplit/>
        </w:trPr>
        <w:tc>
          <w:tcPr>
            <w:tcW w:w="2884" w:type="dxa"/>
          </w:tcPr>
          <w:p w14:paraId="4E5CF645" w14:textId="7FE8AA42" w:rsidR="00A12032" w:rsidRPr="007E0B31" w:rsidRDefault="00E653BD" w:rsidP="00ED5885">
            <w:pPr>
              <w:pStyle w:val="Arial11Bold"/>
              <w:rPr>
                <w:rFonts w:cs="Arial"/>
              </w:rPr>
            </w:pPr>
            <w:r>
              <w:rPr>
                <w:rFonts w:cs="Arial"/>
              </w:rPr>
              <w:t>Defence Service Pro</w:t>
            </w:r>
            <w:r w:rsidR="00A36833">
              <w:rPr>
                <w:rFonts w:cs="Arial"/>
              </w:rPr>
              <w:t>vider</w:t>
            </w:r>
          </w:p>
        </w:tc>
        <w:tc>
          <w:tcPr>
            <w:tcW w:w="6634" w:type="dxa"/>
          </w:tcPr>
          <w:p w14:paraId="5F608CCE" w14:textId="7D1B0FBC" w:rsidR="00A12032" w:rsidRPr="00A87826" w:rsidRDefault="000E4D6A" w:rsidP="00185EA4">
            <w:pPr>
              <w:pStyle w:val="TableArial11"/>
            </w:pPr>
            <w:r>
              <w:rPr>
                <w:rFonts w:cs="Arial"/>
              </w:rPr>
              <w:t>A</w:t>
            </w:r>
            <w:r>
              <w:rPr>
                <w:rFonts w:cs="Arial"/>
                <w:b/>
                <w:bCs/>
              </w:rPr>
              <w:t xml:space="preserve"> U</w:t>
            </w:r>
            <w:r w:rsidR="006C5A21">
              <w:rPr>
                <w:rFonts w:cs="Arial"/>
                <w:b/>
                <w:bCs/>
              </w:rPr>
              <w:t xml:space="preserve">ser </w:t>
            </w:r>
            <w:r w:rsidR="005760DF">
              <w:rPr>
                <w:rFonts w:cs="Arial"/>
              </w:rPr>
              <w:t xml:space="preserve">with a legal </w:t>
            </w:r>
            <w:r w:rsidR="00091D8D">
              <w:t xml:space="preserve">or </w:t>
            </w:r>
            <w:r w:rsidR="007D7792">
              <w:rPr>
                <w:rFonts w:cs="Arial"/>
              </w:rPr>
              <w:t xml:space="preserve">contractual obligation to provide a service </w:t>
            </w:r>
            <w:r w:rsidR="003927B8">
              <w:rPr>
                <w:rFonts w:cs="Arial"/>
              </w:rPr>
              <w:t xml:space="preserve">contributing </w:t>
            </w:r>
            <w:r w:rsidR="00320C84">
              <w:rPr>
                <w:rFonts w:cs="Arial"/>
              </w:rPr>
              <w:t>to one or</w:t>
            </w:r>
            <w:r w:rsidR="001075DE">
              <w:rPr>
                <w:rFonts w:cs="Arial"/>
              </w:rPr>
              <w:t xml:space="preserve"> several</w:t>
            </w:r>
            <w:r w:rsidR="001075DE" w:rsidRPr="00A87826">
              <w:t xml:space="preserve"> </w:t>
            </w:r>
            <w:r w:rsidR="001075DE">
              <w:rPr>
                <w:rFonts w:cs="Arial"/>
              </w:rPr>
              <w:t xml:space="preserve">measures </w:t>
            </w:r>
            <w:r w:rsidR="00F24EEC">
              <w:rPr>
                <w:rFonts w:cs="Arial"/>
              </w:rPr>
              <w:t xml:space="preserve">of the </w:t>
            </w:r>
            <w:r w:rsidR="00AA7697">
              <w:rPr>
                <w:rFonts w:cs="Arial"/>
                <w:b/>
                <w:bCs/>
              </w:rPr>
              <w:t>System Defence Plan</w:t>
            </w:r>
            <w:r w:rsidR="00AA7697" w:rsidRPr="00A87826">
              <w:rPr>
                <w:b/>
              </w:rPr>
              <w:t>.</w:t>
            </w:r>
            <w:r w:rsidR="00091D8D" w:rsidRPr="00702881">
              <w:t xml:space="preserve">  </w:t>
            </w:r>
            <w:r w:rsidR="00091D8D">
              <w:t xml:space="preserve">   </w:t>
            </w:r>
          </w:p>
        </w:tc>
      </w:tr>
      <w:tr w:rsidR="00046274" w:rsidRPr="007E0B31" w14:paraId="2FA07109" w14:textId="77777777" w:rsidTr="48D9E28F">
        <w:trPr>
          <w:cantSplit/>
        </w:trPr>
        <w:tc>
          <w:tcPr>
            <w:tcW w:w="2884" w:type="dxa"/>
          </w:tcPr>
          <w:p w14:paraId="117B083C" w14:textId="77777777" w:rsidR="000B3943" w:rsidRPr="007E0B31" w:rsidRDefault="000B3943" w:rsidP="00ED5885">
            <w:pPr>
              <w:pStyle w:val="Arial11Bold"/>
              <w:rPr>
                <w:rFonts w:cs="Arial"/>
              </w:rPr>
            </w:pPr>
            <w:r w:rsidRPr="007E0B31">
              <w:rPr>
                <w:rFonts w:cs="Arial"/>
              </w:rPr>
              <w:t>De-Load</w:t>
            </w:r>
          </w:p>
        </w:tc>
        <w:tc>
          <w:tcPr>
            <w:tcW w:w="6634" w:type="dxa"/>
          </w:tcPr>
          <w:p w14:paraId="37F791C8" w14:textId="77777777" w:rsidR="000B3943" w:rsidRPr="007E0B31" w:rsidRDefault="000B3943" w:rsidP="00185EA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BC1CEA" w:rsidRPr="007E0B31" w14:paraId="350F79F3" w14:textId="77777777" w:rsidTr="48D9E28F">
        <w:trPr>
          <w:cantSplit/>
        </w:trPr>
        <w:tc>
          <w:tcPr>
            <w:tcW w:w="2884" w:type="dxa"/>
          </w:tcPr>
          <w:p w14:paraId="391D35C5" w14:textId="51014E35" w:rsidR="00BC1CEA" w:rsidRPr="00BF40B1" w:rsidRDefault="00BF40B1" w:rsidP="001D227F">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BC1CEA" w:rsidRPr="007E0B31" w:rsidRDefault="00BC1CEA" w:rsidP="001D227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46274" w:rsidRPr="007E0B31" w14:paraId="606CCDD6" w14:textId="77777777" w:rsidTr="48D9E28F">
        <w:trPr>
          <w:cantSplit/>
        </w:trPr>
        <w:tc>
          <w:tcPr>
            <w:tcW w:w="2884" w:type="dxa"/>
          </w:tcPr>
          <w:p w14:paraId="2DC6202B" w14:textId="77777777" w:rsidR="00BC1CEA" w:rsidRPr="007E0B31" w:rsidRDefault="00BC1CEA" w:rsidP="00ED5885">
            <w:pPr>
              <w:pStyle w:val="Arial11Bold"/>
              <w:rPr>
                <w:rFonts w:cs="Arial"/>
              </w:rPr>
            </w:pPr>
            <w:r w:rsidRPr="007E0B31">
              <w:rPr>
                <w:rFonts w:cs="Arial"/>
              </w:rPr>
              <w:t>Demand</w:t>
            </w:r>
          </w:p>
        </w:tc>
        <w:tc>
          <w:tcPr>
            <w:tcW w:w="6634" w:type="dxa"/>
          </w:tcPr>
          <w:p w14:paraId="24CCD0A3" w14:textId="3A222D29" w:rsidR="00BC1CEA" w:rsidRPr="007E0B31" w:rsidRDefault="00BC1CEA" w:rsidP="00185EA4">
            <w:pPr>
              <w:pStyle w:val="TableArial11"/>
              <w:rPr>
                <w:rFonts w:cs="Arial"/>
              </w:rPr>
            </w:pPr>
            <w:r w:rsidRPr="007E0B31">
              <w:rPr>
                <w:rFonts w:cs="Arial"/>
              </w:rPr>
              <w:t xml:space="preserve">The demand of MW and </w:t>
            </w:r>
            <w:r w:rsidR="00091D8D"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BC1CEA" w:rsidRPr="007E0B31" w14:paraId="132FD5F0" w14:textId="77777777" w:rsidTr="48D9E28F">
        <w:trPr>
          <w:cantSplit/>
        </w:trPr>
        <w:tc>
          <w:tcPr>
            <w:tcW w:w="2884" w:type="dxa"/>
          </w:tcPr>
          <w:p w14:paraId="492175AA" w14:textId="77777777" w:rsidR="00BC1CEA" w:rsidRPr="00D43AA4" w:rsidRDefault="00BC1CEA" w:rsidP="00ED5885">
            <w:pPr>
              <w:pStyle w:val="Arial11Bold"/>
              <w:rPr>
                <w:rFonts w:cs="Arial"/>
              </w:rPr>
            </w:pPr>
            <w:r w:rsidRPr="00D43AA4">
              <w:rPr>
                <w:rFonts w:cs="Arial"/>
              </w:rPr>
              <w:t>Demand Aggregation</w:t>
            </w:r>
          </w:p>
        </w:tc>
        <w:tc>
          <w:tcPr>
            <w:tcW w:w="6634" w:type="dxa"/>
          </w:tcPr>
          <w:p w14:paraId="23ABDC51" w14:textId="53C213C8" w:rsidR="00BC1CEA" w:rsidRPr="00D43AA4" w:rsidRDefault="00D43AA4" w:rsidP="00185EA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46274" w:rsidRPr="007E0B31" w14:paraId="447D159D" w14:textId="77777777" w:rsidTr="48D9E28F">
        <w:trPr>
          <w:cantSplit/>
        </w:trPr>
        <w:tc>
          <w:tcPr>
            <w:tcW w:w="2884" w:type="dxa"/>
          </w:tcPr>
          <w:p w14:paraId="2D2F08BE" w14:textId="77777777" w:rsidR="00BC1CEA" w:rsidRPr="007E0B31" w:rsidRDefault="00BC1CEA" w:rsidP="00ED5885">
            <w:pPr>
              <w:pStyle w:val="Arial11Bold"/>
              <w:rPr>
                <w:rFonts w:cs="Arial"/>
              </w:rPr>
            </w:pPr>
            <w:r w:rsidRPr="007E0B31">
              <w:rPr>
                <w:rFonts w:cs="Arial"/>
              </w:rPr>
              <w:t>Demand Capacity</w:t>
            </w:r>
          </w:p>
        </w:tc>
        <w:tc>
          <w:tcPr>
            <w:tcW w:w="6634" w:type="dxa"/>
          </w:tcPr>
          <w:p w14:paraId="006F2F7A" w14:textId="77777777" w:rsidR="00BC1CEA" w:rsidRPr="007E0B31" w:rsidRDefault="00BC1CEA" w:rsidP="00185EA4">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46274" w:rsidRPr="007E0B31" w14:paraId="73128DE2" w14:textId="77777777" w:rsidTr="48D9E28F">
        <w:trPr>
          <w:cantSplit/>
        </w:trPr>
        <w:tc>
          <w:tcPr>
            <w:tcW w:w="2884" w:type="dxa"/>
          </w:tcPr>
          <w:p w14:paraId="0DB30E04" w14:textId="77777777" w:rsidR="00BC1CEA" w:rsidRPr="007E0B31" w:rsidRDefault="00BC1CEA" w:rsidP="00ED5885">
            <w:pPr>
              <w:pStyle w:val="Arial11Bold"/>
              <w:rPr>
                <w:rFonts w:cs="Arial"/>
              </w:rPr>
            </w:pPr>
            <w:r w:rsidRPr="007E0B31">
              <w:rPr>
                <w:rFonts w:cs="Arial"/>
              </w:rPr>
              <w:t>Demand Control</w:t>
            </w:r>
          </w:p>
        </w:tc>
        <w:tc>
          <w:tcPr>
            <w:tcW w:w="6634" w:type="dxa"/>
          </w:tcPr>
          <w:p w14:paraId="292D7690" w14:textId="77777777" w:rsidR="00BC1CEA" w:rsidRPr="007E0B31" w:rsidRDefault="00BC1CEA" w:rsidP="007871A3">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BC1CEA" w:rsidRPr="007E0B31" w:rsidRDefault="00BC1CEA" w:rsidP="00D94463">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7E234F17" w14:textId="7CCC5699" w:rsidR="00BC1CEA" w:rsidRPr="007E0B31" w:rsidRDefault="00BC1CEA" w:rsidP="00D94463">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2B9E2F60" w14:textId="462326D7" w:rsidR="00BC1CEA" w:rsidRPr="007E0B31" w:rsidRDefault="00BC1CEA" w:rsidP="00D94463">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sidR="00161E0D">
              <w:rPr>
                <w:rFonts w:cs="Arial"/>
                <w:b/>
              </w:rPr>
              <w:t>The Company</w:t>
            </w:r>
            <w:r w:rsidRPr="007E0B31">
              <w:rPr>
                <w:rFonts w:cs="Arial"/>
              </w:rPr>
              <w:t>;</w:t>
            </w:r>
          </w:p>
          <w:p w14:paraId="6E8C3FD4" w14:textId="77777777" w:rsidR="00BC1CEA" w:rsidRPr="007E0B31" w:rsidRDefault="00BC1CEA" w:rsidP="00D94463">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BC1CEA" w:rsidRPr="007E0B31" w:rsidRDefault="00BC1CEA" w:rsidP="00D94463">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46274" w:rsidRPr="007E0B31" w14:paraId="771D1D67" w14:textId="77777777" w:rsidTr="48D9E28F">
        <w:trPr>
          <w:cantSplit/>
        </w:trPr>
        <w:tc>
          <w:tcPr>
            <w:tcW w:w="2884" w:type="dxa"/>
          </w:tcPr>
          <w:p w14:paraId="29DA16EE" w14:textId="77777777" w:rsidR="00BC1CEA" w:rsidRPr="007E0B31" w:rsidRDefault="00BC1CEA" w:rsidP="00ED5885">
            <w:pPr>
              <w:pStyle w:val="Arial11Bold"/>
              <w:rPr>
                <w:rFonts w:cs="Arial"/>
              </w:rPr>
            </w:pPr>
            <w:r w:rsidRPr="007E0B31">
              <w:rPr>
                <w:rFonts w:cs="Arial"/>
              </w:rPr>
              <w:t>Demand Control Notification Level</w:t>
            </w:r>
          </w:p>
        </w:tc>
        <w:tc>
          <w:tcPr>
            <w:tcW w:w="6634" w:type="dxa"/>
          </w:tcPr>
          <w:p w14:paraId="2EAE7DCE" w14:textId="4D95D84D" w:rsidR="00BC1CEA" w:rsidRPr="007E0B31" w:rsidRDefault="00BC1CEA" w:rsidP="007871A3">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F2089" w:rsidRPr="007E0B31" w14:paraId="7F6978BD" w14:textId="77777777" w:rsidTr="48D9E28F">
        <w:trPr>
          <w:cantSplit/>
        </w:trPr>
        <w:tc>
          <w:tcPr>
            <w:tcW w:w="2884" w:type="dxa"/>
          </w:tcPr>
          <w:p w14:paraId="0ADFAF99" w14:textId="4EE2F7AC" w:rsidR="000F2089" w:rsidRPr="007E0B31" w:rsidRDefault="000F2089" w:rsidP="001D227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F2089" w:rsidRPr="00A87826" w:rsidRDefault="000F2089" w:rsidP="0073489C">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BC1CEA" w:rsidRPr="007E0B31" w14:paraId="0DAA104C" w14:textId="77777777" w:rsidTr="48D9E28F">
        <w:trPr>
          <w:cantSplit/>
        </w:trPr>
        <w:tc>
          <w:tcPr>
            <w:tcW w:w="2884" w:type="dxa"/>
          </w:tcPr>
          <w:p w14:paraId="32FDE2E4" w14:textId="6F83A7BF" w:rsidR="00BC1CEA" w:rsidRPr="007E0B31" w:rsidRDefault="00BC1CEA" w:rsidP="001D227F">
            <w:pPr>
              <w:pStyle w:val="Level1Text"/>
              <w:tabs>
                <w:tab w:val="left" w:pos="0"/>
              </w:tabs>
              <w:ind w:left="0" w:firstLine="0"/>
              <w:rPr>
                <w:rFonts w:cs="Arial"/>
                <w:b/>
                <w:color w:val="auto"/>
                <w:lang w:val="en-GB"/>
              </w:rPr>
            </w:pPr>
            <w:r w:rsidRPr="007E0B31">
              <w:rPr>
                <w:rFonts w:cs="Arial"/>
                <w:b/>
                <w:color w:val="auto"/>
                <w:lang w:val="en-GB"/>
              </w:rPr>
              <w:t>Demand Facility</w:t>
            </w:r>
            <w:r w:rsidR="000F2089">
              <w:rPr>
                <w:rFonts w:cs="Arial"/>
                <w:b/>
                <w:color w:val="auto"/>
                <w:lang w:val="en-GB"/>
              </w:rPr>
              <w:t xml:space="preserve"> Owner</w:t>
            </w:r>
          </w:p>
        </w:tc>
        <w:tc>
          <w:tcPr>
            <w:tcW w:w="6634" w:type="dxa"/>
          </w:tcPr>
          <w:p w14:paraId="50F62303" w14:textId="4C2B4992" w:rsidR="00BC1CEA" w:rsidRPr="007E0B31" w:rsidRDefault="00D43AA4" w:rsidP="0073489C">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sidR="00091D8D">
              <w:rPr>
                <w:rFonts w:cs="Arial"/>
                <w:b/>
              </w:rPr>
              <w:t>-</w:t>
            </w:r>
            <w:r w:rsidRPr="00A87826">
              <w:rPr>
                <w:rFonts w:ascii="Calibri" w:hAnsi="Calibri"/>
                <w:b/>
                <w:sz w:val="22"/>
              </w:rPr>
              <w:t>Embedded Customer</w:t>
            </w:r>
            <w:r w:rsidRPr="00A87826">
              <w:rPr>
                <w:rFonts w:ascii="Calibri" w:hAnsi="Calibri"/>
                <w:sz w:val="22"/>
              </w:rPr>
              <w:t>.</w:t>
            </w:r>
          </w:p>
        </w:tc>
      </w:tr>
      <w:tr w:rsidR="00BC1CEA" w:rsidRPr="007E0B31" w14:paraId="3A2115E3" w14:textId="77777777" w:rsidTr="48D9E28F">
        <w:trPr>
          <w:cantSplit/>
        </w:trPr>
        <w:tc>
          <w:tcPr>
            <w:tcW w:w="2884" w:type="dxa"/>
          </w:tcPr>
          <w:p w14:paraId="503FDDCB" w14:textId="77777777" w:rsidR="00BC1CEA" w:rsidRPr="007E0B31" w:rsidRDefault="00BC1CEA" w:rsidP="001D227F">
            <w:pPr>
              <w:rPr>
                <w:rFonts w:cs="Arial"/>
                <w:b/>
              </w:rPr>
            </w:pPr>
            <w:r w:rsidRPr="007E0B31">
              <w:rPr>
                <w:rFonts w:cs="Arial"/>
                <w:b/>
              </w:rPr>
              <w:t>Demand Response Active Power Control</w:t>
            </w:r>
          </w:p>
          <w:p w14:paraId="3D2C98B3" w14:textId="77777777" w:rsidR="00BC1CEA" w:rsidRPr="007E0B31" w:rsidRDefault="00BC1CEA" w:rsidP="001D227F">
            <w:pPr>
              <w:pStyle w:val="Level1Text"/>
              <w:tabs>
                <w:tab w:val="left" w:pos="0"/>
              </w:tabs>
              <w:ind w:left="0" w:firstLine="0"/>
              <w:rPr>
                <w:rFonts w:cs="Arial"/>
                <w:b/>
                <w:color w:val="auto"/>
                <w:lang w:val="en-GB"/>
              </w:rPr>
            </w:pPr>
          </w:p>
        </w:tc>
        <w:tc>
          <w:tcPr>
            <w:tcW w:w="6634" w:type="dxa"/>
          </w:tcPr>
          <w:p w14:paraId="72EAF0B4" w14:textId="674041C0" w:rsidR="00BC1CEA" w:rsidRPr="007E0B31" w:rsidRDefault="00D43AA4" w:rsidP="0073489C">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00A44642"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D43AA4" w:rsidRPr="007E0B31" w14:paraId="0D19BB11" w14:textId="77777777" w:rsidTr="48D9E28F">
        <w:trPr>
          <w:cantSplit/>
        </w:trPr>
        <w:tc>
          <w:tcPr>
            <w:tcW w:w="2884" w:type="dxa"/>
          </w:tcPr>
          <w:p w14:paraId="19186A82" w14:textId="30F4003A" w:rsidR="00D43AA4" w:rsidRPr="00D43AA4" w:rsidRDefault="00D43AA4" w:rsidP="001D227F">
            <w:pPr>
              <w:rPr>
                <w:rFonts w:cs="Arial"/>
                <w:b/>
              </w:rPr>
            </w:pPr>
            <w:r w:rsidRPr="00D43AA4">
              <w:rPr>
                <w:rFonts w:cs="Arial"/>
                <w:b/>
                <w:szCs w:val="22"/>
              </w:rPr>
              <w:t>Demand Response Provider</w:t>
            </w:r>
          </w:p>
        </w:tc>
        <w:tc>
          <w:tcPr>
            <w:tcW w:w="6634" w:type="dxa"/>
          </w:tcPr>
          <w:p w14:paraId="58BAB0B3" w14:textId="5BBA17DE" w:rsidR="00D43AA4" w:rsidRPr="00D43AA4" w:rsidRDefault="00D43AA4" w:rsidP="0073489C">
            <w:pPr>
              <w:jc w:val="both"/>
              <w:rPr>
                <w:rFonts w:cs="Arial"/>
                <w:b/>
                <w:szCs w:val="22"/>
              </w:rPr>
            </w:pPr>
            <w:r w:rsidRPr="00D43AA4">
              <w:rPr>
                <w:rFonts w:cs="Arial"/>
                <w:szCs w:val="22"/>
              </w:rPr>
              <w:t xml:space="preserve">A party (other than </w:t>
            </w:r>
            <w:r w:rsidR="00A44642">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sidR="00A44642">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sidR="00A44642">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D43AA4" w:rsidRPr="007E0B31" w14:paraId="6633663D" w14:textId="77777777" w:rsidTr="48D9E28F">
        <w:trPr>
          <w:cantSplit/>
        </w:trPr>
        <w:tc>
          <w:tcPr>
            <w:tcW w:w="2884" w:type="dxa"/>
          </w:tcPr>
          <w:p w14:paraId="22517FE8" w14:textId="77777777" w:rsidR="00D43AA4" w:rsidRPr="007E0B31" w:rsidRDefault="00D43AA4" w:rsidP="00D43AA4">
            <w:pPr>
              <w:rPr>
                <w:rFonts w:cs="Arial"/>
                <w:b/>
              </w:rPr>
            </w:pPr>
            <w:r w:rsidRPr="007E0B31">
              <w:rPr>
                <w:rFonts w:cs="Arial"/>
                <w:b/>
              </w:rPr>
              <w:t>Demand Response Reactive Power Control</w:t>
            </w:r>
          </w:p>
        </w:tc>
        <w:tc>
          <w:tcPr>
            <w:tcW w:w="6634" w:type="dxa"/>
          </w:tcPr>
          <w:p w14:paraId="2BA4A3FA" w14:textId="64E7B691" w:rsidR="00D43AA4" w:rsidRPr="007E0B31" w:rsidRDefault="00D43AA4" w:rsidP="00D43AA4">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sidR="00A44642">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D43AA4" w:rsidRPr="007E0B31" w14:paraId="14822F78" w14:textId="77777777" w:rsidTr="48D9E28F">
        <w:trPr>
          <w:cantSplit/>
        </w:trPr>
        <w:tc>
          <w:tcPr>
            <w:tcW w:w="2884" w:type="dxa"/>
          </w:tcPr>
          <w:p w14:paraId="26BC8B33" w14:textId="77777777" w:rsidR="00D43AA4" w:rsidRDefault="00D43AA4" w:rsidP="00D43AA4">
            <w:pPr>
              <w:rPr>
                <w:rFonts w:cs="Arial"/>
                <w:b/>
              </w:rPr>
            </w:pPr>
            <w:r w:rsidRPr="007E0B31">
              <w:rPr>
                <w:rFonts w:cs="Arial"/>
                <w:b/>
              </w:rPr>
              <w:t>Demand Response Transmission Constrain</w:t>
            </w:r>
            <w:r w:rsidR="00C53DFC">
              <w:rPr>
                <w:rFonts w:cs="Arial"/>
                <w:b/>
              </w:rPr>
              <w:t>t</w:t>
            </w:r>
            <w:r w:rsidRPr="007E0B31">
              <w:rPr>
                <w:rFonts w:cs="Arial"/>
                <w:b/>
              </w:rPr>
              <w:t xml:space="preserve"> Management</w:t>
            </w:r>
          </w:p>
          <w:p w14:paraId="48798F6A" w14:textId="77777777" w:rsidR="00480535" w:rsidRPr="00480535" w:rsidRDefault="00480535" w:rsidP="00480535">
            <w:pPr>
              <w:rPr>
                <w:rFonts w:cs="Arial"/>
              </w:rPr>
            </w:pPr>
          </w:p>
          <w:p w14:paraId="0F59FC4D" w14:textId="77777777" w:rsidR="00480535" w:rsidRPr="00480535" w:rsidRDefault="00480535" w:rsidP="00480535">
            <w:pPr>
              <w:rPr>
                <w:rFonts w:cs="Arial"/>
              </w:rPr>
            </w:pPr>
          </w:p>
          <w:p w14:paraId="0D090E50" w14:textId="77777777" w:rsidR="00480535" w:rsidRPr="00480535" w:rsidRDefault="00480535" w:rsidP="00480535">
            <w:pPr>
              <w:rPr>
                <w:rFonts w:cs="Arial"/>
              </w:rPr>
            </w:pPr>
          </w:p>
          <w:p w14:paraId="7DD60955" w14:textId="77777777" w:rsidR="00480535" w:rsidRPr="00480535" w:rsidRDefault="00480535" w:rsidP="00480535">
            <w:pPr>
              <w:rPr>
                <w:rFonts w:cs="Arial"/>
              </w:rPr>
            </w:pPr>
          </w:p>
          <w:p w14:paraId="4C69458D" w14:textId="77777777" w:rsidR="00480535" w:rsidRPr="00480535" w:rsidRDefault="00480535" w:rsidP="00480535">
            <w:pPr>
              <w:rPr>
                <w:rFonts w:cs="Arial"/>
              </w:rPr>
            </w:pPr>
          </w:p>
          <w:p w14:paraId="32D73845" w14:textId="77777777" w:rsidR="00480535" w:rsidRPr="00480535" w:rsidRDefault="00480535" w:rsidP="00480535">
            <w:pPr>
              <w:rPr>
                <w:rFonts w:cs="Arial"/>
              </w:rPr>
            </w:pPr>
          </w:p>
          <w:p w14:paraId="5CE629BF" w14:textId="7D9E0949" w:rsidR="00480535" w:rsidRPr="00480535" w:rsidRDefault="00480535" w:rsidP="00480535">
            <w:pPr>
              <w:jc w:val="center"/>
              <w:rPr>
                <w:rFonts w:cs="Arial"/>
              </w:rPr>
            </w:pPr>
          </w:p>
        </w:tc>
        <w:tc>
          <w:tcPr>
            <w:tcW w:w="6634" w:type="dxa"/>
          </w:tcPr>
          <w:p w14:paraId="04DC5A55" w14:textId="73F1EE42" w:rsidR="00D43AA4" w:rsidRPr="007E0B31" w:rsidRDefault="00D43AA4" w:rsidP="00D43AA4">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00A44642"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D43AA4" w:rsidRPr="007E0B31" w14:paraId="7A78EA4E" w14:textId="77777777" w:rsidTr="48D9E28F">
        <w:trPr>
          <w:cantSplit/>
        </w:trPr>
        <w:tc>
          <w:tcPr>
            <w:tcW w:w="2884" w:type="dxa"/>
          </w:tcPr>
          <w:p w14:paraId="6163D819" w14:textId="10CAF025" w:rsidR="00D43AA4" w:rsidRPr="007E0B31" w:rsidRDefault="005B68B2" w:rsidP="00D43AA4">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D43AA4" w:rsidRPr="005C20E3" w:rsidRDefault="00D43AA4" w:rsidP="00D43AA4">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D43AA4" w:rsidRPr="005C20E3" w:rsidRDefault="00D43AA4" w:rsidP="00D43AA4">
            <w:pPr>
              <w:rPr>
                <w:rFonts w:cs="Arial"/>
              </w:rPr>
            </w:pPr>
          </w:p>
          <w:p w14:paraId="2A316F87"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345E35" w:rsidRPr="005C20E3" w:rsidRDefault="00345E35" w:rsidP="00345E35">
            <w:pPr>
              <w:pStyle w:val="ListParagraph"/>
              <w:spacing w:line="240" w:lineRule="auto"/>
              <w:ind w:left="459"/>
              <w:rPr>
                <w:rFonts w:ascii="Arial" w:hAnsi="Arial" w:cs="Arial"/>
                <w:sz w:val="20"/>
                <w:szCs w:val="20"/>
              </w:rPr>
            </w:pPr>
          </w:p>
          <w:p w14:paraId="3F033E46" w14:textId="396588CB" w:rsidR="000B6DF9" w:rsidRPr="005C20E3" w:rsidRDefault="00D43AA4" w:rsidP="005C20E3">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00A44642"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5B68B2" w:rsidRPr="007E0B31" w14:paraId="069E3C1B" w14:textId="77777777" w:rsidTr="48D9E28F">
        <w:trPr>
          <w:cantSplit/>
        </w:trPr>
        <w:tc>
          <w:tcPr>
            <w:tcW w:w="2884" w:type="dxa"/>
          </w:tcPr>
          <w:p w14:paraId="304EA547" w14:textId="517B1998" w:rsidR="005B68B2" w:rsidRPr="00B12F3A" w:rsidRDefault="00194632" w:rsidP="00D43AA4">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5B68B2" w:rsidRPr="00A87826" w:rsidRDefault="00194632" w:rsidP="005C20E3">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D43AA4" w:rsidRPr="007E0B31" w14:paraId="0124F93C" w14:textId="77777777" w:rsidTr="48D9E28F">
        <w:trPr>
          <w:cantSplit/>
        </w:trPr>
        <w:tc>
          <w:tcPr>
            <w:tcW w:w="2884" w:type="dxa"/>
          </w:tcPr>
          <w:p w14:paraId="0BC19B3D" w14:textId="77777777" w:rsidR="00D43AA4" w:rsidRPr="007E0B31" w:rsidRDefault="00D43AA4" w:rsidP="00D43AA4">
            <w:pPr>
              <w:rPr>
                <w:rFonts w:cs="Arial"/>
                <w:b/>
              </w:rPr>
            </w:pPr>
            <w:r w:rsidRPr="007E0B31">
              <w:rPr>
                <w:rFonts w:cs="Arial"/>
                <w:b/>
              </w:rPr>
              <w:t>Demand Response System Frequency Control</w:t>
            </w:r>
          </w:p>
        </w:tc>
        <w:tc>
          <w:tcPr>
            <w:tcW w:w="6634" w:type="dxa"/>
          </w:tcPr>
          <w:p w14:paraId="1D6D3207" w14:textId="70595B0E" w:rsidR="00D43AA4" w:rsidRPr="00194632" w:rsidRDefault="00194632" w:rsidP="00D43AA4">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194632" w:rsidRPr="007E0B31" w14:paraId="5C7B9A5D" w14:textId="77777777" w:rsidTr="48D9E28F">
        <w:trPr>
          <w:cantSplit/>
        </w:trPr>
        <w:tc>
          <w:tcPr>
            <w:tcW w:w="2884" w:type="dxa"/>
          </w:tcPr>
          <w:p w14:paraId="608821CD" w14:textId="2F24A7A4" w:rsidR="00194632" w:rsidRPr="007E0B31" w:rsidRDefault="00194632" w:rsidP="00D43AA4">
            <w:pPr>
              <w:rPr>
                <w:rFonts w:cs="Arial"/>
                <w:b/>
              </w:rPr>
            </w:pPr>
            <w:r w:rsidRPr="005C20E3">
              <w:rPr>
                <w:b/>
              </w:rPr>
              <w:t>Demand Response Unit Document (DRUD)</w:t>
            </w:r>
          </w:p>
        </w:tc>
        <w:tc>
          <w:tcPr>
            <w:tcW w:w="6634" w:type="dxa"/>
          </w:tcPr>
          <w:p w14:paraId="61859395" w14:textId="33B2516A" w:rsidR="00194632" w:rsidRPr="005C20E3" w:rsidRDefault="00194632" w:rsidP="00D43AA4">
            <w:pPr>
              <w:jc w:val="both"/>
            </w:pPr>
            <w:r w:rsidRPr="005C20E3">
              <w:t xml:space="preserve">A document, issued either by the </w:t>
            </w:r>
            <w:r w:rsidRPr="005C20E3">
              <w:rPr>
                <w:b/>
              </w:rPr>
              <w:t>Non</w:t>
            </w:r>
            <w:r w:rsidR="00091D8D">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sidR="00A44642">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D43AA4" w:rsidRPr="007E0B31" w14:paraId="6E5C5A5B" w14:textId="77777777" w:rsidTr="48D9E28F">
        <w:trPr>
          <w:cantSplit/>
        </w:trPr>
        <w:tc>
          <w:tcPr>
            <w:tcW w:w="2884" w:type="dxa"/>
          </w:tcPr>
          <w:p w14:paraId="027A193D" w14:textId="77777777" w:rsidR="00D43AA4" w:rsidRPr="00194632" w:rsidRDefault="00D43AA4" w:rsidP="00D43AA4">
            <w:pPr>
              <w:rPr>
                <w:rFonts w:cs="Arial"/>
                <w:b/>
              </w:rPr>
            </w:pPr>
            <w:r w:rsidRPr="00194632">
              <w:rPr>
                <w:rFonts w:cs="Arial"/>
                <w:b/>
              </w:rPr>
              <w:t>Demand Response Very Fast Active Power Control</w:t>
            </w:r>
          </w:p>
        </w:tc>
        <w:tc>
          <w:tcPr>
            <w:tcW w:w="6634" w:type="dxa"/>
          </w:tcPr>
          <w:p w14:paraId="2126F39C" w14:textId="2AC93BA4" w:rsidR="00D43AA4" w:rsidRPr="00194632" w:rsidRDefault="00194632" w:rsidP="00D43AA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D43AA4" w:rsidRPr="007E0B31" w14:paraId="6C74BC95" w14:textId="77777777" w:rsidTr="48D9E28F">
        <w:trPr>
          <w:cantSplit/>
        </w:trPr>
        <w:tc>
          <w:tcPr>
            <w:tcW w:w="2884" w:type="dxa"/>
          </w:tcPr>
          <w:p w14:paraId="68034CD4" w14:textId="77777777" w:rsidR="00D43AA4" w:rsidRPr="007E0B31" w:rsidRDefault="00D43AA4" w:rsidP="00D43AA4">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D43AA4" w:rsidRPr="00194632" w:rsidRDefault="00194632" w:rsidP="00D43AA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D43AA4" w:rsidRPr="007E0B31" w14:paraId="4A9CD3FB" w14:textId="77777777" w:rsidTr="48D9E28F">
        <w:trPr>
          <w:cantSplit/>
        </w:trPr>
        <w:tc>
          <w:tcPr>
            <w:tcW w:w="2884" w:type="dxa"/>
          </w:tcPr>
          <w:p w14:paraId="55739DEF" w14:textId="77777777" w:rsidR="00D43AA4" w:rsidRPr="007E0B31" w:rsidRDefault="00D43AA4" w:rsidP="00D43AA4">
            <w:pPr>
              <w:pStyle w:val="Arial11Bold"/>
              <w:rPr>
                <w:rFonts w:cs="Arial"/>
              </w:rPr>
            </w:pPr>
            <w:r w:rsidRPr="007E0B31">
              <w:rPr>
                <w:rFonts w:cs="Arial"/>
              </w:rPr>
              <w:t>Designed Minimum Operating Level</w:t>
            </w:r>
          </w:p>
        </w:tc>
        <w:tc>
          <w:tcPr>
            <w:tcW w:w="6634" w:type="dxa"/>
          </w:tcPr>
          <w:p w14:paraId="4F7EB2C3" w14:textId="77777777" w:rsidR="00D43AA4" w:rsidRPr="007E0B31" w:rsidRDefault="00D43AA4" w:rsidP="00D43AA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D43AA4" w:rsidRPr="007E0B31" w14:paraId="6B85B224" w14:textId="77777777" w:rsidTr="48D9E28F">
        <w:trPr>
          <w:cantSplit/>
        </w:trPr>
        <w:tc>
          <w:tcPr>
            <w:tcW w:w="2884" w:type="dxa"/>
          </w:tcPr>
          <w:p w14:paraId="7D7D28A9" w14:textId="77777777" w:rsidR="00D43AA4" w:rsidRPr="007E0B31" w:rsidRDefault="00D43AA4" w:rsidP="00D43AA4">
            <w:pPr>
              <w:pStyle w:val="Arial11Bold"/>
              <w:rPr>
                <w:rFonts w:cs="Arial"/>
              </w:rPr>
            </w:pPr>
            <w:r w:rsidRPr="007E0B31">
              <w:rPr>
                <w:rFonts w:cs="Arial"/>
              </w:rPr>
              <w:t>De-Synchronise</w:t>
            </w:r>
          </w:p>
        </w:tc>
        <w:tc>
          <w:tcPr>
            <w:tcW w:w="6634" w:type="dxa"/>
          </w:tcPr>
          <w:p w14:paraId="458DCB7D"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D43AA4" w:rsidRPr="007E0B31" w:rsidRDefault="00D43AA4" w:rsidP="00D43AA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D43AA4" w:rsidRPr="007E0B31" w14:paraId="63C7C920" w14:textId="77777777" w:rsidTr="48D9E28F">
        <w:trPr>
          <w:cantSplit/>
        </w:trPr>
        <w:tc>
          <w:tcPr>
            <w:tcW w:w="2884" w:type="dxa"/>
          </w:tcPr>
          <w:p w14:paraId="03100505" w14:textId="77777777" w:rsidR="00D43AA4" w:rsidRPr="007E0B31" w:rsidRDefault="00D43AA4" w:rsidP="00D43AA4">
            <w:pPr>
              <w:pStyle w:val="Arial11Bold"/>
              <w:rPr>
                <w:rFonts w:cs="Arial"/>
              </w:rPr>
            </w:pPr>
            <w:r w:rsidRPr="007E0B31">
              <w:rPr>
                <w:rFonts w:cs="Arial"/>
              </w:rPr>
              <w:t>De-synchronised Island(s)</w:t>
            </w:r>
          </w:p>
        </w:tc>
        <w:tc>
          <w:tcPr>
            <w:tcW w:w="6634" w:type="dxa"/>
          </w:tcPr>
          <w:p w14:paraId="189D40B3" w14:textId="5AEA0E26" w:rsidR="00D43AA4" w:rsidRPr="007E0B31" w:rsidRDefault="00D43AA4" w:rsidP="00D43AA4">
            <w:pPr>
              <w:pStyle w:val="TableArial11"/>
              <w:rPr>
                <w:rFonts w:cs="Arial"/>
                <w:b/>
                <w:u w:val="single"/>
              </w:rPr>
            </w:pPr>
            <w:r w:rsidRPr="007E0B31">
              <w:rPr>
                <w:rFonts w:cs="Arial"/>
              </w:rPr>
              <w:t>Has the meaning set out in OC9.5.1(a</w:t>
            </w:r>
            <w:r w:rsidR="00091D8D" w:rsidRPr="0079139F">
              <w:rPr>
                <w:rFonts w:cs="Arial"/>
              </w:rPr>
              <w:t>)</w:t>
            </w:r>
            <w:r w:rsidR="00091D8D">
              <w:rPr>
                <w:rFonts w:cs="Arial"/>
              </w:rPr>
              <w:t>.</w:t>
            </w:r>
          </w:p>
        </w:tc>
      </w:tr>
      <w:tr w:rsidR="00D43AA4" w:rsidRPr="007E0B31" w14:paraId="365BD7A7" w14:textId="77777777" w:rsidTr="48D9E28F">
        <w:trPr>
          <w:cantSplit/>
        </w:trPr>
        <w:tc>
          <w:tcPr>
            <w:tcW w:w="2884" w:type="dxa"/>
          </w:tcPr>
          <w:p w14:paraId="027BC704" w14:textId="77777777" w:rsidR="00D43AA4" w:rsidRPr="007E0B31" w:rsidRDefault="00D43AA4" w:rsidP="00D43AA4">
            <w:pPr>
              <w:pStyle w:val="Arial11Bold"/>
              <w:rPr>
                <w:rFonts w:cs="Arial"/>
              </w:rPr>
            </w:pPr>
            <w:r w:rsidRPr="007E0B31">
              <w:rPr>
                <w:rFonts w:cs="Arial"/>
              </w:rPr>
              <w:t>Detailed Planning Data</w:t>
            </w:r>
          </w:p>
        </w:tc>
        <w:tc>
          <w:tcPr>
            <w:tcW w:w="6634" w:type="dxa"/>
          </w:tcPr>
          <w:p w14:paraId="618E97A1" w14:textId="114F5797" w:rsidR="00D43AA4" w:rsidRPr="007E0B31" w:rsidRDefault="00D43AA4" w:rsidP="00D43AA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00091D8D" w:rsidRPr="00A87826">
              <w:rPr>
                <w:rFonts w:cs="Arial"/>
                <w:bCs/>
              </w:rPr>
              <w:t>.</w:t>
            </w:r>
          </w:p>
        </w:tc>
      </w:tr>
      <w:tr w:rsidR="00D43AA4" w:rsidRPr="007E0B31" w14:paraId="0D8CB90A" w14:textId="77777777" w:rsidTr="48D9E28F">
        <w:trPr>
          <w:cantSplit/>
        </w:trPr>
        <w:tc>
          <w:tcPr>
            <w:tcW w:w="2884" w:type="dxa"/>
          </w:tcPr>
          <w:p w14:paraId="7C6CFC2E" w14:textId="77777777" w:rsidR="00D43AA4" w:rsidRPr="007E0B31" w:rsidRDefault="00D43AA4" w:rsidP="00D43AA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D43AA4" w:rsidRPr="007E0B31" w14:paraId="087B589C" w14:textId="77777777" w:rsidTr="48D9E28F">
        <w:trPr>
          <w:cantSplit/>
        </w:trPr>
        <w:tc>
          <w:tcPr>
            <w:tcW w:w="2884" w:type="dxa"/>
          </w:tcPr>
          <w:p w14:paraId="6AA366E8" w14:textId="77777777" w:rsidR="00D43AA4" w:rsidRPr="007E0B31" w:rsidRDefault="00D43AA4" w:rsidP="00D43AA4">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091D8D" w:rsidRPr="0079139F" w14:paraId="6FA98D3A" w14:textId="77777777" w:rsidTr="48D9E28F">
        <w:trPr>
          <w:cantSplit/>
        </w:trPr>
        <w:tc>
          <w:tcPr>
            <w:tcW w:w="2884" w:type="dxa"/>
          </w:tcPr>
          <w:p w14:paraId="640652FE" w14:textId="3306E7F6" w:rsidR="00091D8D" w:rsidRPr="0079139F" w:rsidRDefault="00091D8D" w:rsidP="00091D8D">
            <w:pPr>
              <w:pStyle w:val="Arial11Bold"/>
              <w:rPr>
                <w:rFonts w:cs="Arial"/>
              </w:rPr>
            </w:pPr>
            <w:r w:rsidRPr="0079139F">
              <w:rPr>
                <w:rFonts w:cs="Arial"/>
              </w:rPr>
              <w:t>Disconnection</w:t>
            </w:r>
          </w:p>
        </w:tc>
        <w:tc>
          <w:tcPr>
            <w:tcW w:w="6634" w:type="dxa"/>
          </w:tcPr>
          <w:p w14:paraId="61AAC738" w14:textId="2AFD8882" w:rsidR="00091D8D" w:rsidRPr="0079139F" w:rsidRDefault="00091D8D" w:rsidP="00091D8D">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B69EA" w:rsidRPr="007E0B31" w14:paraId="6FBBB87F" w14:textId="77777777" w:rsidTr="48D9E28F">
        <w:trPr>
          <w:cantSplit/>
        </w:trPr>
        <w:tc>
          <w:tcPr>
            <w:tcW w:w="2884" w:type="dxa"/>
          </w:tcPr>
          <w:p w14:paraId="7F0320E6" w14:textId="63B2DB1A" w:rsidR="000B69EA" w:rsidRPr="007E0B31" w:rsidRDefault="000B69EA" w:rsidP="000B69EA">
            <w:pPr>
              <w:pStyle w:val="Arial11Bold"/>
              <w:rPr>
                <w:rFonts w:cs="Arial"/>
              </w:rPr>
            </w:pPr>
            <w:r w:rsidRPr="007E0B31">
              <w:rPr>
                <w:rFonts w:cs="Arial"/>
              </w:rPr>
              <w:t>Discrimination</w:t>
            </w:r>
          </w:p>
        </w:tc>
        <w:tc>
          <w:tcPr>
            <w:tcW w:w="6634" w:type="dxa"/>
          </w:tcPr>
          <w:p w14:paraId="36121BA7" w14:textId="5F8C5E2B" w:rsidR="000B69EA" w:rsidRPr="007E0B31" w:rsidRDefault="000B69EA" w:rsidP="000B69EA">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B69EA" w:rsidRPr="007E0B31" w14:paraId="19496D16" w14:textId="77777777" w:rsidTr="48D9E28F">
        <w:trPr>
          <w:cantSplit/>
        </w:trPr>
        <w:tc>
          <w:tcPr>
            <w:tcW w:w="2884" w:type="dxa"/>
          </w:tcPr>
          <w:p w14:paraId="355DADE4" w14:textId="77777777" w:rsidR="000B69EA" w:rsidRPr="007E0B31" w:rsidRDefault="000B69EA" w:rsidP="000B69EA">
            <w:pPr>
              <w:pStyle w:val="Arial11Bold"/>
              <w:rPr>
                <w:rFonts w:cs="Arial"/>
              </w:rPr>
            </w:pPr>
            <w:r w:rsidRPr="007E0B31">
              <w:rPr>
                <w:rFonts w:cs="Arial"/>
              </w:rPr>
              <w:t>Disputes Resolution Procedure</w:t>
            </w:r>
          </w:p>
        </w:tc>
        <w:tc>
          <w:tcPr>
            <w:tcW w:w="6634" w:type="dxa"/>
          </w:tcPr>
          <w:p w14:paraId="65E4E59C" w14:textId="77777777" w:rsidR="000B69EA" w:rsidRPr="007E0B31" w:rsidRDefault="000B69EA" w:rsidP="000B69EA">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B69EA" w:rsidRPr="007E0B31" w14:paraId="36D6416B" w14:textId="77777777" w:rsidTr="48D9E28F">
        <w:trPr>
          <w:cantSplit/>
        </w:trPr>
        <w:tc>
          <w:tcPr>
            <w:tcW w:w="2884" w:type="dxa"/>
          </w:tcPr>
          <w:p w14:paraId="30EAAF8C" w14:textId="77777777" w:rsidR="000B69EA" w:rsidRPr="007E0B31" w:rsidRDefault="000B69EA" w:rsidP="000B69EA">
            <w:pPr>
              <w:pStyle w:val="Arial11Bold"/>
              <w:rPr>
                <w:rFonts w:cs="Arial"/>
              </w:rPr>
            </w:pPr>
            <w:r w:rsidRPr="007E0B31">
              <w:rPr>
                <w:rFonts w:cs="Arial"/>
              </w:rPr>
              <w:t>Distribution Code</w:t>
            </w:r>
          </w:p>
        </w:tc>
        <w:tc>
          <w:tcPr>
            <w:tcW w:w="6634" w:type="dxa"/>
          </w:tcPr>
          <w:p w14:paraId="365D5D6F" w14:textId="77777777" w:rsidR="000B69EA" w:rsidRPr="007E0B31" w:rsidRDefault="000B69EA" w:rsidP="000B69EA">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B69EA" w:rsidRPr="007E0B31" w14:paraId="231BBB49" w14:textId="77777777" w:rsidTr="48D9E28F">
        <w:trPr>
          <w:cantSplit/>
        </w:trPr>
        <w:tc>
          <w:tcPr>
            <w:tcW w:w="2884" w:type="dxa"/>
          </w:tcPr>
          <w:p w14:paraId="54987465" w14:textId="77777777" w:rsidR="000B69EA" w:rsidRPr="007E0B31" w:rsidRDefault="000B69EA" w:rsidP="000B69EA">
            <w:pPr>
              <w:pStyle w:val="Arial11Bold"/>
              <w:rPr>
                <w:rFonts w:cs="Arial"/>
              </w:rPr>
            </w:pPr>
            <w:r w:rsidRPr="007E0B31">
              <w:rPr>
                <w:rFonts w:cs="Arial"/>
              </w:rPr>
              <w:t>Droop</w:t>
            </w:r>
          </w:p>
        </w:tc>
        <w:tc>
          <w:tcPr>
            <w:tcW w:w="6634" w:type="dxa"/>
          </w:tcPr>
          <w:p w14:paraId="77B62E50" w14:textId="1781255D" w:rsidR="000B69EA" w:rsidRPr="007E0B31" w:rsidRDefault="000B69EA" w:rsidP="000B69EA">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B69EA" w:rsidRPr="007E0B31" w14:paraId="5843358E" w14:textId="77777777" w:rsidTr="48D9E28F">
        <w:trPr>
          <w:cantSplit/>
        </w:trPr>
        <w:tc>
          <w:tcPr>
            <w:tcW w:w="2884" w:type="dxa"/>
          </w:tcPr>
          <w:p w14:paraId="79EC9BAF" w14:textId="77777777" w:rsidR="000B69EA" w:rsidRPr="007E0B31" w:rsidRDefault="000B69EA" w:rsidP="000B69EA">
            <w:pPr>
              <w:pStyle w:val="Arial11Bold"/>
              <w:rPr>
                <w:rFonts w:cs="Arial"/>
              </w:rPr>
            </w:pPr>
            <w:r w:rsidRPr="007E0B31">
              <w:rPr>
                <w:rFonts w:cs="Arial"/>
              </w:rPr>
              <w:t>Dynamic Parameters</w:t>
            </w:r>
          </w:p>
        </w:tc>
        <w:tc>
          <w:tcPr>
            <w:tcW w:w="6634" w:type="dxa"/>
          </w:tcPr>
          <w:p w14:paraId="051D8350" w14:textId="77777777" w:rsidR="000B69EA" w:rsidRPr="007E0B31" w:rsidRDefault="000B69EA" w:rsidP="000B69EA">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27734" w:rsidRPr="000B675D" w14:paraId="0A7C6F64" w14:textId="77777777" w:rsidTr="48D9E28F">
        <w:trPr>
          <w:cantSplit/>
          <w:ins w:id="146" w:author="Melanie Howe" w:date="2022-09-07T14:08:00Z"/>
        </w:trPr>
        <w:tc>
          <w:tcPr>
            <w:tcW w:w="2884" w:type="dxa"/>
          </w:tcPr>
          <w:p w14:paraId="4F865EAF" w14:textId="6BCF680A" w:rsidR="00927734" w:rsidRPr="000B675D" w:rsidRDefault="00927734" w:rsidP="000B69EA">
            <w:pPr>
              <w:pStyle w:val="Arial11Bold"/>
              <w:rPr>
                <w:ins w:id="147" w:author="Melanie Howe" w:date="2022-09-07T14:08:00Z"/>
                <w:rFonts w:cs="Arial"/>
              </w:rPr>
            </w:pPr>
            <w:commentRangeStart w:id="148"/>
            <w:commentRangeStart w:id="149"/>
            <w:ins w:id="150" w:author="Melanie Howe" w:date="2022-09-07T14:08:00Z">
              <w:r>
                <w:rPr>
                  <w:rFonts w:cs="Arial"/>
                </w:rPr>
                <w:t>E&amp;W Competitively Appointed Transmission System</w:t>
              </w:r>
            </w:ins>
            <w:commentRangeEnd w:id="148"/>
            <w:ins w:id="151" w:author="Melanie Howe" w:date="2022-09-11T22:18:00Z">
              <w:r w:rsidR="00D34C09">
                <w:rPr>
                  <w:rStyle w:val="CommentReference"/>
                  <w:b w:val="0"/>
                </w:rPr>
                <w:commentReference w:id="148"/>
              </w:r>
            </w:ins>
            <w:commentRangeEnd w:id="149"/>
            <w:r w:rsidR="00EB2E89">
              <w:rPr>
                <w:rStyle w:val="CommentReference"/>
                <w:b w:val="0"/>
              </w:rPr>
              <w:commentReference w:id="149"/>
            </w:r>
          </w:p>
        </w:tc>
        <w:tc>
          <w:tcPr>
            <w:tcW w:w="6634" w:type="dxa"/>
          </w:tcPr>
          <w:p w14:paraId="70EB35D0" w14:textId="51AC73F6" w:rsidR="00927734" w:rsidRPr="000B675D" w:rsidRDefault="00927734" w:rsidP="000B69EA">
            <w:pPr>
              <w:pStyle w:val="TableArial11"/>
              <w:rPr>
                <w:ins w:id="152" w:author="Melanie Howe" w:date="2022-09-07T14:08:00Z"/>
                <w:rFonts w:cs="Arial"/>
              </w:rPr>
            </w:pPr>
            <w:ins w:id="153" w:author="Melanie Howe" w:date="2022-09-07T14:08:00Z">
              <w:r>
                <w:rPr>
                  <w:rFonts w:cs="Arial"/>
                </w:rPr>
                <w:t>A</w:t>
              </w:r>
            </w:ins>
            <w:ins w:id="154" w:author="Melanie Howe" w:date="2022-09-07T16:10:00Z">
              <w:r w:rsidR="00D57084">
                <w:rPr>
                  <w:rFonts w:cs="Arial"/>
                </w:rPr>
                <w:t xml:space="preserve">n </w:t>
              </w:r>
              <w:r w:rsidR="00D57084" w:rsidRPr="009143B5">
                <w:rPr>
                  <w:rFonts w:cs="Arial"/>
                  <w:b/>
                  <w:bCs/>
                </w:rPr>
                <w:t>Onshore</w:t>
              </w:r>
            </w:ins>
            <w:ins w:id="155" w:author="Melanie Howe" w:date="2022-09-07T14:08:00Z">
              <w:r w:rsidRPr="009143B5">
                <w:rPr>
                  <w:rFonts w:cs="Arial"/>
                  <w:b/>
                  <w:bCs/>
                </w:rPr>
                <w:t xml:space="preserve"> Transmission System</w:t>
              </w:r>
              <w:r>
                <w:rPr>
                  <w:rFonts w:cs="Arial"/>
                </w:rPr>
                <w:t xml:space="preserve"> </w:t>
              </w:r>
            </w:ins>
            <w:ins w:id="156" w:author="Melanie Howe" w:date="2022-09-07T14:10:00Z">
              <w:r>
                <w:rPr>
                  <w:rFonts w:cs="Arial"/>
                </w:rPr>
                <w:t xml:space="preserve">owned and operated by a </w:t>
              </w:r>
              <w:r w:rsidRPr="009143B5">
                <w:rPr>
                  <w:rFonts w:cs="Arial"/>
                  <w:b/>
                  <w:bCs/>
                </w:rPr>
                <w:t>C</w:t>
              </w:r>
            </w:ins>
            <w:ins w:id="157" w:author="Melanie Howe" w:date="2022-09-11T22:47:00Z">
              <w:r w:rsidR="006A05A8">
                <w:rPr>
                  <w:rFonts w:cs="Arial"/>
                  <w:b/>
                  <w:bCs/>
                </w:rPr>
                <w:t>ompetitively Appointed Transmission Licensee</w:t>
              </w:r>
            </w:ins>
            <w:ins w:id="158" w:author="Melanie Howe" w:date="2022-09-07T14:10:00Z">
              <w:r>
                <w:rPr>
                  <w:rFonts w:cs="Arial"/>
                </w:rPr>
                <w:t xml:space="preserve"> </w:t>
              </w:r>
            </w:ins>
            <w:ins w:id="159" w:author="Melanie Howe" w:date="2022-09-07T14:08:00Z">
              <w:r>
                <w:rPr>
                  <w:rFonts w:cs="Arial"/>
                </w:rPr>
                <w:t xml:space="preserve">with an </w:t>
              </w:r>
              <w:r w:rsidRPr="009143B5">
                <w:rPr>
                  <w:rFonts w:cs="Arial"/>
                  <w:b/>
                  <w:bCs/>
                </w:rPr>
                <w:t>In</w:t>
              </w:r>
            </w:ins>
            <w:ins w:id="160" w:author="Melanie Howe" w:date="2022-09-07T14:09:00Z">
              <w:r w:rsidRPr="009143B5">
                <w:rPr>
                  <w:rFonts w:cs="Arial"/>
                  <w:b/>
                  <w:bCs/>
                </w:rPr>
                <w:t>terface Point</w:t>
              </w:r>
              <w:r>
                <w:rPr>
                  <w:rFonts w:cs="Arial"/>
                </w:rPr>
                <w:t xml:space="preserve"> in England and Wales.</w:t>
              </w:r>
            </w:ins>
          </w:p>
        </w:tc>
      </w:tr>
      <w:tr w:rsidR="00306C11" w:rsidRPr="000B675D" w14:paraId="6687C6F4" w14:textId="77777777" w:rsidTr="48D9E28F">
        <w:trPr>
          <w:cantSplit/>
          <w:ins w:id="161" w:author="Melanie Howe" w:date="2022-09-11T22:16:00Z"/>
        </w:trPr>
        <w:tc>
          <w:tcPr>
            <w:tcW w:w="2884" w:type="dxa"/>
          </w:tcPr>
          <w:p w14:paraId="69E3BB65" w14:textId="0DECEEF9" w:rsidR="00306C11" w:rsidRPr="000B675D" w:rsidRDefault="00306C11" w:rsidP="000B69EA">
            <w:pPr>
              <w:pStyle w:val="Arial11Bold"/>
              <w:rPr>
                <w:ins w:id="162" w:author="Melanie Howe" w:date="2022-09-11T22:16:00Z"/>
                <w:rFonts w:cs="Arial"/>
              </w:rPr>
            </w:pPr>
            <w:ins w:id="163" w:author="Melanie Howe" w:date="2022-09-11T22:16:00Z">
              <w:r>
                <w:rPr>
                  <w:rFonts w:cs="Arial"/>
                </w:rPr>
                <w:t xml:space="preserve">E&amp;W </w:t>
              </w:r>
              <w:proofErr w:type="spellStart"/>
              <w:r>
                <w:rPr>
                  <w:rFonts w:cs="Arial"/>
                </w:rPr>
                <w:t>Competively</w:t>
              </w:r>
              <w:proofErr w:type="spellEnd"/>
              <w:r>
                <w:rPr>
                  <w:rFonts w:cs="Arial"/>
                </w:rPr>
                <w:t xml:space="preserve"> Appointed Transmission</w:t>
              </w:r>
              <w:r w:rsidR="00C66D35">
                <w:rPr>
                  <w:rFonts w:cs="Arial"/>
                </w:rPr>
                <w:t xml:space="preserve"> Licensee</w:t>
              </w:r>
            </w:ins>
          </w:p>
        </w:tc>
        <w:tc>
          <w:tcPr>
            <w:tcW w:w="6634" w:type="dxa"/>
          </w:tcPr>
          <w:p w14:paraId="6098F1F9" w14:textId="27337AB8" w:rsidR="00306C11" w:rsidRPr="000B675D" w:rsidRDefault="00C66D35" w:rsidP="000B69EA">
            <w:pPr>
              <w:pStyle w:val="TableArial11"/>
              <w:rPr>
                <w:ins w:id="164" w:author="Melanie Howe" w:date="2022-09-11T22:16:00Z"/>
                <w:rFonts w:cs="Arial"/>
              </w:rPr>
            </w:pPr>
            <w:ins w:id="165" w:author="Melanie Howe" w:date="2022-09-11T22:16:00Z">
              <w:r>
                <w:rPr>
                  <w:rFonts w:cs="Arial"/>
                </w:rPr>
                <w:t xml:space="preserve">A person who owns or operates an </w:t>
              </w:r>
              <w:r w:rsidRPr="009143B5">
                <w:rPr>
                  <w:rFonts w:cs="Arial"/>
                  <w:b/>
                  <w:bCs/>
                </w:rPr>
                <w:t xml:space="preserve">E&amp;W Competitively Appointed Transmission System </w:t>
              </w:r>
            </w:ins>
            <w:ins w:id="166" w:author="Melanie Howe" w:date="2022-09-11T22:17:00Z">
              <w:r>
                <w:rPr>
                  <w:rFonts w:cs="Arial"/>
                </w:rPr>
                <w:t xml:space="preserve">pursuant to a </w:t>
              </w:r>
              <w:r w:rsidRPr="009143B5">
                <w:rPr>
                  <w:rFonts w:cs="Arial"/>
                  <w:b/>
                  <w:bCs/>
                </w:rPr>
                <w:t>Transmission Licence</w:t>
              </w:r>
              <w:r>
                <w:rPr>
                  <w:rFonts w:cs="Arial"/>
                </w:rPr>
                <w:t>.</w:t>
              </w:r>
            </w:ins>
          </w:p>
        </w:tc>
      </w:tr>
      <w:tr w:rsidR="000B69EA" w:rsidRPr="000B675D" w14:paraId="4B2A5C83" w14:textId="77777777" w:rsidTr="48D9E28F">
        <w:trPr>
          <w:cantSplit/>
        </w:trPr>
        <w:tc>
          <w:tcPr>
            <w:tcW w:w="2884" w:type="dxa"/>
          </w:tcPr>
          <w:p w14:paraId="13C94F80" w14:textId="77777777" w:rsidR="000B69EA" w:rsidRPr="000B675D" w:rsidRDefault="000B69EA" w:rsidP="000B69EA">
            <w:pPr>
              <w:pStyle w:val="Arial11Bold"/>
              <w:rPr>
                <w:rFonts w:cs="Arial"/>
              </w:rPr>
            </w:pPr>
            <w:r w:rsidRPr="000B675D">
              <w:rPr>
                <w:rFonts w:cs="Arial"/>
              </w:rPr>
              <w:t>E&amp;W Offshore Transmission System</w:t>
            </w:r>
          </w:p>
        </w:tc>
        <w:tc>
          <w:tcPr>
            <w:tcW w:w="6634" w:type="dxa"/>
          </w:tcPr>
          <w:p w14:paraId="2CFB9907" w14:textId="77777777" w:rsidR="000B69EA" w:rsidRPr="000B675D" w:rsidRDefault="000B69EA" w:rsidP="000B69EA">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B69EA" w:rsidRPr="0079139F" w14:paraId="29063031" w14:textId="77777777" w:rsidTr="48D9E28F">
        <w:trPr>
          <w:cantSplit/>
        </w:trPr>
        <w:tc>
          <w:tcPr>
            <w:tcW w:w="2884" w:type="dxa"/>
          </w:tcPr>
          <w:p w14:paraId="25CE097E" w14:textId="3FA3BD6F" w:rsidR="000B69EA" w:rsidRPr="0079139F" w:rsidRDefault="000B69EA" w:rsidP="000B69EA">
            <w:pPr>
              <w:pStyle w:val="Arial11Bold"/>
              <w:rPr>
                <w:rFonts w:cs="Arial"/>
              </w:rPr>
            </w:pPr>
            <w:r w:rsidRPr="0079139F">
              <w:rPr>
                <w:rFonts w:cs="Arial"/>
              </w:rPr>
              <w:t>E&amp;W Offshore Transmission Licensee</w:t>
            </w:r>
          </w:p>
        </w:tc>
        <w:tc>
          <w:tcPr>
            <w:tcW w:w="6634" w:type="dxa"/>
          </w:tcPr>
          <w:p w14:paraId="6C4EE077" w14:textId="07A71FD9" w:rsidR="000B69EA" w:rsidRPr="0079139F" w:rsidRDefault="000B69EA" w:rsidP="000B69EA">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E76C00" w:rsidRPr="007E0B31" w14:paraId="16715855" w14:textId="77777777" w:rsidTr="000B01D4">
        <w:trPr>
          <w:cantSplit/>
          <w:trHeight w:val="1245"/>
        </w:trPr>
        <w:tc>
          <w:tcPr>
            <w:tcW w:w="2884" w:type="dxa"/>
          </w:tcPr>
          <w:p w14:paraId="491CEE12" w14:textId="278765B2" w:rsidR="00E76C00" w:rsidRPr="007E0B31" w:rsidRDefault="00E76C00" w:rsidP="00E76C00">
            <w:pPr>
              <w:pStyle w:val="Arial11Bold"/>
              <w:rPr>
                <w:rFonts w:cs="Arial"/>
              </w:rPr>
            </w:pPr>
            <w:r w:rsidRPr="007E0B31">
              <w:rPr>
                <w:rFonts w:cs="Arial"/>
              </w:rPr>
              <w:t>E&amp;W Transmission System</w:t>
            </w:r>
          </w:p>
        </w:tc>
        <w:tc>
          <w:tcPr>
            <w:tcW w:w="6634" w:type="dxa"/>
          </w:tcPr>
          <w:p w14:paraId="75E612EF" w14:textId="0A4AB512" w:rsidR="00E76C00" w:rsidRPr="007E0B31" w:rsidRDefault="00E76C00" w:rsidP="00E76C0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167" w:author="Baker(ESO), Stephen" w:date="2022-07-19T11:36:00Z">
              <w:r w:rsidR="00AB6736" w:rsidRPr="00EB2E89">
                <w:rPr>
                  <w:rFonts w:cs="Arial"/>
                  <w:bCs/>
                </w:rPr>
                <w:t xml:space="preserve">, </w:t>
              </w:r>
              <w:r w:rsidR="00532C23" w:rsidRPr="00EB2E89">
                <w:rPr>
                  <w:rFonts w:cs="Arial"/>
                  <w:bCs/>
                </w:rPr>
                <w:t>any</w:t>
              </w:r>
              <w:r w:rsidR="00532C23">
                <w:rPr>
                  <w:rFonts w:cs="Arial"/>
                  <w:b/>
                </w:rPr>
                <w:t xml:space="preserve"> </w:t>
              </w:r>
            </w:ins>
            <w:ins w:id="168" w:author="Melanie Howe" w:date="2022-09-07T14:08:00Z">
              <w:r w:rsidR="00927734">
                <w:rPr>
                  <w:rFonts w:cs="Arial"/>
                  <w:b/>
                </w:rPr>
                <w:t xml:space="preserve">E&amp;W </w:t>
              </w:r>
            </w:ins>
            <w:ins w:id="169" w:author="Baker(ESO), Stephen" w:date="2022-07-19T11:36:00Z">
              <w:r w:rsidR="00532C23">
                <w:rPr>
                  <w:rFonts w:cs="Arial"/>
                  <w:b/>
                </w:rPr>
                <w:t>Competitively Appointed Transm</w:t>
              </w:r>
            </w:ins>
            <w:ins w:id="170" w:author="Baker(ESO), Stephen" w:date="2022-07-19T11:37:00Z">
              <w:r w:rsidR="00532C23">
                <w:rPr>
                  <w:rFonts w:cs="Arial"/>
                  <w:b/>
                </w:rPr>
                <w:t>ission System</w:t>
              </w:r>
            </w:ins>
            <w:ins w:id="171" w:author="Melanie Howe" w:date="2022-09-07T16:06:00Z">
              <w:r w:rsidR="00D57084">
                <w:rPr>
                  <w:rFonts w:cs="Arial"/>
                  <w:b/>
                </w:rPr>
                <w:t>s</w:t>
              </w:r>
            </w:ins>
            <w:ins w:id="172" w:author="Baker(ESO), Stephen" w:date="2022-07-26T15:50:00Z">
              <w:del w:id="173" w:author="Melanie Howe" w:date="2022-09-07T14:08:00Z">
                <w:r w:rsidR="007634E2" w:rsidDel="00927734">
                  <w:rPr>
                    <w:rFonts w:cs="Arial"/>
                    <w:b/>
                  </w:rPr>
                  <w:delText xml:space="preserve"> connected t</w:delText>
                </w:r>
                <w:r w:rsidR="00E15A1A" w:rsidDel="00927734">
                  <w:rPr>
                    <w:rFonts w:cs="Arial"/>
                    <w:b/>
                  </w:rPr>
                  <w:delText>o NGET’s Transmission System</w:delText>
                </w:r>
              </w:del>
            </w:ins>
            <w:r w:rsidRPr="007E0B31">
              <w:rPr>
                <w:rFonts w:cs="Arial"/>
              </w:rPr>
              <w:t xml:space="preserve"> and any </w:t>
            </w:r>
            <w:r w:rsidRPr="007E0B31">
              <w:rPr>
                <w:rFonts w:cs="Arial"/>
                <w:b/>
              </w:rPr>
              <w:t>E&amp;W Offshore Transmission Systems</w:t>
            </w:r>
            <w:r w:rsidRPr="007E0B31">
              <w:rPr>
                <w:rFonts w:cs="Arial"/>
              </w:rPr>
              <w:t>.</w:t>
            </w:r>
          </w:p>
        </w:tc>
      </w:tr>
      <w:tr w:rsidR="00E76C00" w:rsidRPr="007E0B31" w14:paraId="27D19D54" w14:textId="77777777" w:rsidTr="48D9E28F">
        <w:trPr>
          <w:cantSplit/>
        </w:trPr>
        <w:tc>
          <w:tcPr>
            <w:tcW w:w="2884" w:type="dxa"/>
          </w:tcPr>
          <w:p w14:paraId="155671F3" w14:textId="77777777" w:rsidR="00E76C00" w:rsidRPr="007E0B31" w:rsidRDefault="00E76C00" w:rsidP="00E76C00">
            <w:pPr>
              <w:pStyle w:val="Arial11Bold"/>
              <w:rPr>
                <w:rFonts w:cs="Arial"/>
              </w:rPr>
            </w:pPr>
            <w:r w:rsidRPr="007E0B31">
              <w:rPr>
                <w:rFonts w:cs="Arial"/>
              </w:rPr>
              <w:t>E&amp;W User</w:t>
            </w:r>
          </w:p>
        </w:tc>
        <w:tc>
          <w:tcPr>
            <w:tcW w:w="6634" w:type="dxa"/>
          </w:tcPr>
          <w:p w14:paraId="305E2C2E"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E76C00" w:rsidRPr="007E0B31" w14:paraId="4EF8D946" w14:textId="77777777" w:rsidTr="48D9E28F">
        <w:trPr>
          <w:cantSplit/>
        </w:trPr>
        <w:tc>
          <w:tcPr>
            <w:tcW w:w="2884" w:type="dxa"/>
          </w:tcPr>
          <w:p w14:paraId="2F8D7755" w14:textId="77777777" w:rsidR="00E76C00" w:rsidRPr="007E0B31" w:rsidRDefault="00E76C00" w:rsidP="00E76C00">
            <w:pPr>
              <w:pStyle w:val="Arial11Bold"/>
              <w:rPr>
                <w:rFonts w:cs="Arial"/>
              </w:rPr>
            </w:pPr>
            <w:r w:rsidRPr="007E0B31">
              <w:rPr>
                <w:rFonts w:cs="Arial"/>
              </w:rPr>
              <w:t>Earth Fault Factor</w:t>
            </w:r>
          </w:p>
        </w:tc>
        <w:tc>
          <w:tcPr>
            <w:tcW w:w="6634" w:type="dxa"/>
          </w:tcPr>
          <w:p w14:paraId="6127CD38" w14:textId="77777777" w:rsidR="00E76C00" w:rsidRPr="007E0B31" w:rsidRDefault="00E76C00" w:rsidP="00E76C0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E76C00" w:rsidRPr="007E0B31" w14:paraId="3ED6F9F3" w14:textId="77777777" w:rsidTr="48D9E28F">
        <w:trPr>
          <w:cantSplit/>
        </w:trPr>
        <w:tc>
          <w:tcPr>
            <w:tcW w:w="2884" w:type="dxa"/>
          </w:tcPr>
          <w:p w14:paraId="3BB43CE7" w14:textId="77777777" w:rsidR="00E76C00" w:rsidRPr="007E0B31" w:rsidRDefault="00E76C00" w:rsidP="00E76C00">
            <w:pPr>
              <w:pStyle w:val="Arial11Bold"/>
              <w:rPr>
                <w:rFonts w:cs="Arial"/>
              </w:rPr>
            </w:pPr>
            <w:r w:rsidRPr="007E0B31">
              <w:rPr>
                <w:rFonts w:cs="Arial"/>
              </w:rPr>
              <w:t>Earthing</w:t>
            </w:r>
          </w:p>
        </w:tc>
        <w:tc>
          <w:tcPr>
            <w:tcW w:w="6634" w:type="dxa"/>
          </w:tcPr>
          <w:p w14:paraId="0C914808" w14:textId="77777777" w:rsidR="00E76C00" w:rsidRPr="007E0B31" w:rsidRDefault="00E76C00" w:rsidP="00E76C0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E76C00" w:rsidRPr="007E0B31" w14:paraId="20790EFF" w14:textId="77777777" w:rsidTr="48D9E28F">
        <w:trPr>
          <w:cantSplit/>
        </w:trPr>
        <w:tc>
          <w:tcPr>
            <w:tcW w:w="2884" w:type="dxa"/>
          </w:tcPr>
          <w:p w14:paraId="583FA21D" w14:textId="77777777" w:rsidR="00E76C00" w:rsidRPr="007E0B31" w:rsidRDefault="00E76C00" w:rsidP="00E76C00">
            <w:pPr>
              <w:pStyle w:val="Arial11Bold"/>
              <w:rPr>
                <w:rFonts w:cs="Arial"/>
              </w:rPr>
            </w:pPr>
            <w:r w:rsidRPr="007E0B31">
              <w:rPr>
                <w:rFonts w:cs="Arial"/>
              </w:rPr>
              <w:t>Earthing Device</w:t>
            </w:r>
          </w:p>
        </w:tc>
        <w:tc>
          <w:tcPr>
            <w:tcW w:w="6634" w:type="dxa"/>
          </w:tcPr>
          <w:p w14:paraId="1C3B0D47" w14:textId="77777777" w:rsidR="00E76C00" w:rsidRPr="007E0B31" w:rsidRDefault="00E76C00" w:rsidP="00E76C00">
            <w:pPr>
              <w:pStyle w:val="TableArial11"/>
              <w:rPr>
                <w:rFonts w:cs="Arial"/>
              </w:rPr>
            </w:pPr>
            <w:r w:rsidRPr="007E0B31">
              <w:rPr>
                <w:rFonts w:cs="Arial"/>
              </w:rPr>
              <w:t>A means of providing a connection between a conductor and earth being of adequate strength and capability.</w:t>
            </w:r>
          </w:p>
        </w:tc>
      </w:tr>
      <w:tr w:rsidR="00E76C00" w:rsidRPr="007E0B31" w14:paraId="6FE62627" w14:textId="77777777" w:rsidTr="48D9E28F">
        <w:trPr>
          <w:cantSplit/>
        </w:trPr>
        <w:tc>
          <w:tcPr>
            <w:tcW w:w="2884" w:type="dxa"/>
          </w:tcPr>
          <w:p w14:paraId="5F411AEF" w14:textId="77777777" w:rsidR="00E76C00" w:rsidRPr="007E0B31" w:rsidRDefault="00E76C00" w:rsidP="00E76C00">
            <w:pPr>
              <w:pStyle w:val="Arial11Bold"/>
              <w:rPr>
                <w:rFonts w:cs="Arial"/>
              </w:rPr>
            </w:pPr>
            <w:r w:rsidRPr="007E0B31">
              <w:rPr>
                <w:rFonts w:cs="Arial"/>
              </w:rPr>
              <w:t>Elected Panel Members</w:t>
            </w:r>
          </w:p>
        </w:tc>
        <w:tc>
          <w:tcPr>
            <w:tcW w:w="6634" w:type="dxa"/>
          </w:tcPr>
          <w:p w14:paraId="5FB33BE8" w14:textId="77777777" w:rsidR="00E76C00" w:rsidRPr="007E0B31" w:rsidRDefault="00E76C00" w:rsidP="00E76C0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E76C00" w:rsidRPr="007E0B31" w:rsidRDefault="00E76C00" w:rsidP="00E76C0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E76C00" w:rsidRPr="007E0B31" w:rsidRDefault="00E76C00" w:rsidP="00E76C0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E76C00" w:rsidRPr="007E0B31" w:rsidRDefault="00E76C00" w:rsidP="00E76C0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E76C00" w:rsidRPr="007E0B31" w:rsidRDefault="00E76C00" w:rsidP="00E76C00">
            <w:pPr>
              <w:pStyle w:val="TableArial11"/>
              <w:rPr>
                <w:rFonts w:cs="Arial"/>
              </w:rPr>
            </w:pPr>
            <w:r w:rsidRPr="007E0B31">
              <w:rPr>
                <w:rFonts w:cs="Arial"/>
              </w:rPr>
              <w:t xml:space="preserve">(d) the representatives of the </w:t>
            </w:r>
            <w:r w:rsidRPr="007E0B31">
              <w:rPr>
                <w:rFonts w:cs="Arial"/>
                <w:b/>
              </w:rPr>
              <w:t>Generators</w:t>
            </w:r>
          </w:p>
        </w:tc>
      </w:tr>
      <w:tr w:rsidR="00E76C00" w:rsidRPr="007E0B31" w14:paraId="79615CAE" w14:textId="77777777" w:rsidTr="48D9E28F">
        <w:trPr>
          <w:cantSplit/>
        </w:trPr>
        <w:tc>
          <w:tcPr>
            <w:tcW w:w="2884" w:type="dxa"/>
          </w:tcPr>
          <w:p w14:paraId="6B5295BC" w14:textId="77777777" w:rsidR="00E76C00" w:rsidRPr="007E0B31" w:rsidRDefault="00E76C00" w:rsidP="00E76C00">
            <w:pPr>
              <w:pStyle w:val="Arial11Bold"/>
              <w:rPr>
                <w:rFonts w:cs="Arial"/>
              </w:rPr>
            </w:pPr>
            <w:r w:rsidRPr="007E0B31">
              <w:rPr>
                <w:rFonts w:cs="Arial"/>
              </w:rPr>
              <w:t>Electrical Standard</w:t>
            </w:r>
          </w:p>
        </w:tc>
        <w:tc>
          <w:tcPr>
            <w:tcW w:w="6634" w:type="dxa"/>
          </w:tcPr>
          <w:p w14:paraId="5A4738F8" w14:textId="77777777" w:rsidR="00E76C00" w:rsidRPr="007E0B31" w:rsidRDefault="00E76C00" w:rsidP="00E76C0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B68C9" w:rsidRPr="007E0B31" w14:paraId="77FD0811" w14:textId="77777777" w:rsidTr="48D9E28F">
        <w:trPr>
          <w:cantSplit/>
        </w:trPr>
        <w:tc>
          <w:tcPr>
            <w:tcW w:w="2884" w:type="dxa"/>
          </w:tcPr>
          <w:p w14:paraId="7CF40496" w14:textId="51F2F0DA" w:rsidR="005B68C9" w:rsidRPr="00F6331A" w:rsidRDefault="004C44FC" w:rsidP="00E76C00">
            <w:pPr>
              <w:pStyle w:val="Arial11Bold"/>
              <w:rPr>
                <w:rFonts w:cs="Arial"/>
              </w:rPr>
            </w:pPr>
            <w:r w:rsidRPr="00F6331A">
              <w:rPr>
                <w:lang w:val="en-US"/>
              </w:rPr>
              <w:t>Electricity Balancing Regulation</w:t>
            </w:r>
          </w:p>
        </w:tc>
        <w:tc>
          <w:tcPr>
            <w:tcW w:w="6634" w:type="dxa"/>
          </w:tcPr>
          <w:p w14:paraId="3860E34E" w14:textId="35D52113" w:rsidR="005B68C9" w:rsidRPr="00F6331A" w:rsidRDefault="00F6331A" w:rsidP="00E76C0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E76C00" w:rsidRPr="007E0B31" w14:paraId="5FDEE14B" w14:textId="77777777" w:rsidTr="48D9E28F">
        <w:trPr>
          <w:cantSplit/>
        </w:trPr>
        <w:tc>
          <w:tcPr>
            <w:tcW w:w="2884" w:type="dxa"/>
          </w:tcPr>
          <w:p w14:paraId="272D7034" w14:textId="77777777" w:rsidR="00E76C00" w:rsidRPr="007E0B31" w:rsidRDefault="00E76C00" w:rsidP="00E76C00">
            <w:pPr>
              <w:pStyle w:val="Arial11Bold"/>
              <w:rPr>
                <w:rFonts w:cs="Arial"/>
              </w:rPr>
            </w:pPr>
            <w:r w:rsidRPr="007E0B31">
              <w:rPr>
                <w:rFonts w:cs="Arial"/>
              </w:rPr>
              <w:t>Electricity Council</w:t>
            </w:r>
          </w:p>
        </w:tc>
        <w:tc>
          <w:tcPr>
            <w:tcW w:w="6634" w:type="dxa"/>
          </w:tcPr>
          <w:p w14:paraId="15365170" w14:textId="77777777" w:rsidR="00E76C00" w:rsidRPr="007E0B31" w:rsidRDefault="00E76C00" w:rsidP="00E76C00">
            <w:pPr>
              <w:pStyle w:val="TableArial11"/>
              <w:rPr>
                <w:rFonts w:cs="Arial"/>
              </w:rPr>
            </w:pPr>
            <w:r w:rsidRPr="007E0B31">
              <w:rPr>
                <w:rFonts w:cs="Arial"/>
              </w:rPr>
              <w:t>That body set up under the Electricity Act, 1957.</w:t>
            </w:r>
          </w:p>
        </w:tc>
      </w:tr>
      <w:tr w:rsidR="00E76C00" w:rsidRPr="007E0B31" w14:paraId="2701B422" w14:textId="77777777" w:rsidTr="48D9E28F">
        <w:trPr>
          <w:cantSplit/>
        </w:trPr>
        <w:tc>
          <w:tcPr>
            <w:tcW w:w="2884" w:type="dxa"/>
          </w:tcPr>
          <w:p w14:paraId="0475EF83" w14:textId="77777777" w:rsidR="00E76C00" w:rsidRPr="007E0B31" w:rsidRDefault="00E76C00" w:rsidP="00E76C00">
            <w:pPr>
              <w:pStyle w:val="Arial11Bold"/>
              <w:rPr>
                <w:rFonts w:cs="Arial"/>
              </w:rPr>
            </w:pPr>
            <w:r w:rsidRPr="007E0B31">
              <w:rPr>
                <w:rFonts w:cs="Arial"/>
              </w:rPr>
              <w:t>Electricity Distribution Licence</w:t>
            </w:r>
          </w:p>
        </w:tc>
        <w:tc>
          <w:tcPr>
            <w:tcW w:w="6634" w:type="dxa"/>
          </w:tcPr>
          <w:p w14:paraId="3B723255" w14:textId="77777777" w:rsidR="00E76C00" w:rsidRPr="007E0B31" w:rsidRDefault="00E76C00" w:rsidP="00E76C0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E76C00" w:rsidRPr="007E0B31" w14:paraId="45591D21" w14:textId="77777777" w:rsidTr="48D9E28F">
        <w:trPr>
          <w:cantSplit/>
        </w:trPr>
        <w:tc>
          <w:tcPr>
            <w:tcW w:w="2884" w:type="dxa"/>
          </w:tcPr>
          <w:p w14:paraId="07683A3F" w14:textId="77777777" w:rsidR="00E76C00" w:rsidRPr="007E0B31" w:rsidRDefault="00E76C00" w:rsidP="00E76C00">
            <w:pPr>
              <w:pStyle w:val="Arial11Bold"/>
              <w:rPr>
                <w:rFonts w:cs="Arial"/>
              </w:rPr>
            </w:pPr>
            <w:r w:rsidRPr="007E0B31">
              <w:rPr>
                <w:rFonts w:cs="Arial"/>
              </w:rPr>
              <w:t>Electricity Regulation</w:t>
            </w:r>
          </w:p>
        </w:tc>
        <w:tc>
          <w:tcPr>
            <w:tcW w:w="6634" w:type="dxa"/>
          </w:tcPr>
          <w:p w14:paraId="448F37B6"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Transmission Licence.</w:t>
            </w:r>
          </w:p>
        </w:tc>
      </w:tr>
      <w:tr w:rsidR="00E76C00" w:rsidRPr="007E0B31" w14:paraId="3F1D3736" w14:textId="77777777" w:rsidTr="48D9E28F">
        <w:trPr>
          <w:cantSplit/>
        </w:trPr>
        <w:tc>
          <w:tcPr>
            <w:tcW w:w="2884" w:type="dxa"/>
          </w:tcPr>
          <w:p w14:paraId="487F65CC" w14:textId="786CD569" w:rsidR="00E76C00" w:rsidRPr="007E0B31" w:rsidRDefault="00E76C00" w:rsidP="00E76C00">
            <w:pPr>
              <w:pStyle w:val="Arial11Bold"/>
              <w:rPr>
                <w:rFonts w:cs="Arial"/>
              </w:rPr>
            </w:pPr>
            <w:r w:rsidRPr="00DB341C">
              <w:rPr>
                <w:rFonts w:cs="Arial"/>
              </w:rPr>
              <w:t>Electricity Storage</w:t>
            </w:r>
          </w:p>
        </w:tc>
        <w:tc>
          <w:tcPr>
            <w:tcW w:w="6634" w:type="dxa"/>
          </w:tcPr>
          <w:p w14:paraId="5A71141B" w14:textId="7EEFC93F" w:rsidR="00E76C00" w:rsidRPr="007E0B31" w:rsidRDefault="00E76C00" w:rsidP="00E76C0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E76C00" w:rsidRPr="007E0B31" w14:paraId="71C453A5" w14:textId="77777777" w:rsidTr="48D9E28F">
        <w:trPr>
          <w:cantSplit/>
        </w:trPr>
        <w:tc>
          <w:tcPr>
            <w:tcW w:w="2884" w:type="dxa"/>
          </w:tcPr>
          <w:p w14:paraId="0C20A181" w14:textId="2AAAF4F0" w:rsidR="00E76C00" w:rsidRPr="007E0B31" w:rsidRDefault="00E76C00" w:rsidP="00E76C00">
            <w:pPr>
              <w:pStyle w:val="Arial11Bold"/>
              <w:rPr>
                <w:rFonts w:cs="Arial"/>
              </w:rPr>
            </w:pPr>
            <w:r w:rsidRPr="00DB341C">
              <w:rPr>
                <w:rFonts w:cs="Arial"/>
              </w:rPr>
              <w:t>Electricity Storage Module</w:t>
            </w:r>
          </w:p>
        </w:tc>
        <w:tc>
          <w:tcPr>
            <w:tcW w:w="6634" w:type="dxa"/>
          </w:tcPr>
          <w:p w14:paraId="5AE08111" w14:textId="5EABFFFC" w:rsidR="00E76C00" w:rsidRPr="007E0B31" w:rsidRDefault="00E76C00" w:rsidP="00E76C0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E76C00" w14:paraId="54F3B6E6" w14:textId="77777777" w:rsidTr="48D9E28F">
        <w:trPr>
          <w:cantSplit/>
        </w:trPr>
        <w:tc>
          <w:tcPr>
            <w:tcW w:w="2884" w:type="dxa"/>
          </w:tcPr>
          <w:p w14:paraId="67ACC8AD" w14:textId="116BD586" w:rsidR="00E76C00" w:rsidRDefault="00E76C00" w:rsidP="00E76C00">
            <w:pPr>
              <w:pStyle w:val="Arial11Bold"/>
              <w:rPr>
                <w:rFonts w:cs="Arial"/>
              </w:rPr>
            </w:pPr>
            <w:r w:rsidRPr="024814CE">
              <w:rPr>
                <w:rFonts w:cs="Arial"/>
              </w:rPr>
              <w:t>Electricity Storage Unit</w:t>
            </w:r>
          </w:p>
        </w:tc>
        <w:tc>
          <w:tcPr>
            <w:tcW w:w="6634" w:type="dxa"/>
          </w:tcPr>
          <w:p w14:paraId="0D3DC444" w14:textId="11F529A9" w:rsidR="00E76C00" w:rsidRPr="00207464" w:rsidRDefault="00E76C00" w:rsidP="00E76C0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E76C00" w:rsidRPr="007E0B31" w14:paraId="618E4044" w14:textId="77777777" w:rsidTr="48D9E28F">
        <w:trPr>
          <w:cantSplit/>
        </w:trPr>
        <w:tc>
          <w:tcPr>
            <w:tcW w:w="2884" w:type="dxa"/>
          </w:tcPr>
          <w:p w14:paraId="06BF56EE" w14:textId="77777777" w:rsidR="00E76C00" w:rsidRPr="007E0B31" w:rsidRDefault="00E76C00" w:rsidP="00E76C00">
            <w:pPr>
              <w:pStyle w:val="Arial11Bold"/>
              <w:rPr>
                <w:rFonts w:cs="Arial"/>
              </w:rPr>
            </w:pPr>
            <w:r w:rsidRPr="007E0B31">
              <w:rPr>
                <w:rFonts w:cs="Arial"/>
              </w:rPr>
              <w:t>Electricity Supply Industry Arbitration Association</w:t>
            </w:r>
          </w:p>
        </w:tc>
        <w:tc>
          <w:tcPr>
            <w:tcW w:w="6634" w:type="dxa"/>
          </w:tcPr>
          <w:p w14:paraId="75769710" w14:textId="77777777" w:rsidR="00E76C00" w:rsidRPr="007E0B31" w:rsidRDefault="00E76C00" w:rsidP="00E76C0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E76C00" w:rsidRPr="007E0B31" w14:paraId="7456E88A" w14:textId="77777777" w:rsidTr="48D9E28F">
        <w:trPr>
          <w:cantSplit/>
        </w:trPr>
        <w:tc>
          <w:tcPr>
            <w:tcW w:w="2884" w:type="dxa"/>
          </w:tcPr>
          <w:p w14:paraId="2944497F" w14:textId="77777777" w:rsidR="00E76C00" w:rsidRPr="007E0B31" w:rsidRDefault="00E76C00" w:rsidP="00E76C00">
            <w:pPr>
              <w:pStyle w:val="Arial11Bold"/>
              <w:rPr>
                <w:rFonts w:cs="Arial"/>
              </w:rPr>
            </w:pPr>
            <w:r w:rsidRPr="007E0B31">
              <w:rPr>
                <w:rFonts w:cs="Arial"/>
              </w:rPr>
              <w:t>Electricity Supply Licence</w:t>
            </w:r>
          </w:p>
        </w:tc>
        <w:tc>
          <w:tcPr>
            <w:tcW w:w="6634" w:type="dxa"/>
          </w:tcPr>
          <w:p w14:paraId="3BC449FB" w14:textId="77777777" w:rsidR="00E76C00" w:rsidRPr="007E0B31" w:rsidRDefault="00E76C00" w:rsidP="00E76C0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E76C00" w:rsidRPr="007E0B31" w14:paraId="383B22BD" w14:textId="77777777" w:rsidTr="48D9E28F">
        <w:trPr>
          <w:cantSplit/>
        </w:trPr>
        <w:tc>
          <w:tcPr>
            <w:tcW w:w="2884" w:type="dxa"/>
          </w:tcPr>
          <w:p w14:paraId="4523E57A" w14:textId="77777777" w:rsidR="00E76C00" w:rsidRPr="007E0B31" w:rsidRDefault="00E76C00" w:rsidP="00E76C00">
            <w:pPr>
              <w:pStyle w:val="Arial11Bold"/>
              <w:rPr>
                <w:rFonts w:cs="Arial"/>
              </w:rPr>
            </w:pPr>
            <w:r w:rsidRPr="007E0B31">
              <w:rPr>
                <w:rFonts w:cs="Arial"/>
              </w:rPr>
              <w:t>Electromagnetic Compatibility Level</w:t>
            </w:r>
          </w:p>
        </w:tc>
        <w:tc>
          <w:tcPr>
            <w:tcW w:w="6634" w:type="dxa"/>
          </w:tcPr>
          <w:p w14:paraId="0D27502A" w14:textId="4D35DCA2" w:rsidR="00E76C00" w:rsidRPr="007E0B31" w:rsidRDefault="00E76C00" w:rsidP="00E76C0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E76C00" w:rsidRPr="007E0B31" w14:paraId="78630B68" w14:textId="77777777" w:rsidTr="48D9E28F">
        <w:trPr>
          <w:cantSplit/>
        </w:trPr>
        <w:tc>
          <w:tcPr>
            <w:tcW w:w="2884" w:type="dxa"/>
          </w:tcPr>
          <w:p w14:paraId="4FB09170" w14:textId="77777777" w:rsidR="00E76C00" w:rsidRPr="007E0B31" w:rsidRDefault="00E76C00" w:rsidP="00E76C00">
            <w:pPr>
              <w:pStyle w:val="Arial11Bold"/>
              <w:rPr>
                <w:rFonts w:cs="Arial"/>
              </w:rPr>
            </w:pPr>
            <w:r w:rsidRPr="007E0B31">
              <w:rPr>
                <w:rFonts w:cs="Arial"/>
              </w:rPr>
              <w:t>Embedded</w:t>
            </w:r>
          </w:p>
        </w:tc>
        <w:tc>
          <w:tcPr>
            <w:tcW w:w="6634" w:type="dxa"/>
          </w:tcPr>
          <w:p w14:paraId="43C85B4A" w14:textId="477FDA09" w:rsidR="00E76C00" w:rsidRPr="007E0B31" w:rsidRDefault="00E76C00" w:rsidP="00E76C0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E76C00" w:rsidRPr="007E0B31" w14:paraId="7BE66195" w14:textId="77777777" w:rsidTr="48D9E28F">
        <w:trPr>
          <w:cantSplit/>
        </w:trPr>
        <w:tc>
          <w:tcPr>
            <w:tcW w:w="2884" w:type="dxa"/>
          </w:tcPr>
          <w:p w14:paraId="0AB999B5" w14:textId="77777777" w:rsidR="00E76C00" w:rsidRPr="007E0B31" w:rsidRDefault="00E76C00" w:rsidP="00E76C00">
            <w:pPr>
              <w:pStyle w:val="Arial11Bold"/>
              <w:rPr>
                <w:rFonts w:cs="Arial"/>
              </w:rPr>
            </w:pPr>
            <w:r w:rsidRPr="007E0B31">
              <w:rPr>
                <w:rFonts w:cs="Arial"/>
              </w:rPr>
              <w:t>Embedded Development</w:t>
            </w:r>
          </w:p>
        </w:tc>
        <w:tc>
          <w:tcPr>
            <w:tcW w:w="6634" w:type="dxa"/>
          </w:tcPr>
          <w:p w14:paraId="0D4A7139" w14:textId="54525408" w:rsidR="00E76C00" w:rsidRPr="007E0B31" w:rsidRDefault="00E76C00" w:rsidP="00E76C00">
            <w:pPr>
              <w:pStyle w:val="TableArial11"/>
              <w:rPr>
                <w:rFonts w:cs="Arial"/>
              </w:rPr>
            </w:pPr>
            <w:r w:rsidRPr="007E0B31">
              <w:rPr>
                <w:rFonts w:cs="Arial"/>
              </w:rPr>
              <w:t>Has the meaning set out in PC.4.4.3(a)</w:t>
            </w:r>
            <w:r w:rsidR="00072670">
              <w:rPr>
                <w:rFonts w:cs="Arial"/>
              </w:rPr>
              <w:t>.</w:t>
            </w:r>
          </w:p>
        </w:tc>
      </w:tr>
      <w:tr w:rsidR="00E76C00" w:rsidRPr="007E0B31" w14:paraId="324AF804" w14:textId="77777777" w:rsidTr="48D9E28F">
        <w:trPr>
          <w:cantSplit/>
        </w:trPr>
        <w:tc>
          <w:tcPr>
            <w:tcW w:w="2884" w:type="dxa"/>
          </w:tcPr>
          <w:p w14:paraId="503A9514" w14:textId="77777777" w:rsidR="00E76C00" w:rsidRPr="007E0B31" w:rsidRDefault="00E76C00" w:rsidP="00E76C00">
            <w:pPr>
              <w:pStyle w:val="Arial11Bold"/>
              <w:rPr>
                <w:rFonts w:cs="Arial"/>
              </w:rPr>
            </w:pPr>
            <w:r w:rsidRPr="007E0B31">
              <w:rPr>
                <w:rFonts w:cs="Arial"/>
              </w:rPr>
              <w:t>Embedded Development Agreement</w:t>
            </w:r>
          </w:p>
        </w:tc>
        <w:tc>
          <w:tcPr>
            <w:tcW w:w="6634" w:type="dxa"/>
          </w:tcPr>
          <w:p w14:paraId="7275F528" w14:textId="77777777" w:rsidR="00E76C00" w:rsidRPr="007E0B31" w:rsidRDefault="00E76C00" w:rsidP="00E76C0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D02DB7" w:rsidRPr="007E0B31" w14:paraId="76FDE784" w14:textId="77777777" w:rsidTr="48D9E28F">
        <w:trPr>
          <w:cantSplit/>
        </w:trPr>
        <w:tc>
          <w:tcPr>
            <w:tcW w:w="2884" w:type="dxa"/>
          </w:tcPr>
          <w:p w14:paraId="067A8F97" w14:textId="4D591BE2" w:rsidR="00D02DB7" w:rsidRPr="009D0E56" w:rsidRDefault="00A35E3B" w:rsidP="00E76C0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A35E3B" w:rsidRPr="004161F0" w:rsidRDefault="00A35E3B" w:rsidP="00A35E3B">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A35E3B" w:rsidRPr="004161F0" w:rsidRDefault="00A35E3B" w:rsidP="00A35E3B">
            <w:pPr>
              <w:pStyle w:val="paragraph"/>
              <w:spacing w:before="0" w:beforeAutospacing="0" w:after="0" w:afterAutospacing="0"/>
              <w:ind w:left="45"/>
              <w:textAlignment w:val="baseline"/>
              <w:rPr>
                <w:rFonts w:ascii="Arial" w:hAnsi="Arial" w:cs="Arial"/>
                <w:sz w:val="20"/>
                <w:szCs w:val="20"/>
              </w:rPr>
            </w:pPr>
          </w:p>
          <w:p w14:paraId="077319CF" w14:textId="77777777" w:rsidR="004161F0" w:rsidRPr="004161F0" w:rsidRDefault="00A35E3B" w:rsidP="007C78FD">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D02DB7" w:rsidRPr="004161F0" w:rsidRDefault="00A35E3B" w:rsidP="007C78FD">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BE1747" w:rsidRPr="007E0B31" w14:paraId="00288AB3" w14:textId="77777777" w:rsidTr="48D9E28F">
        <w:trPr>
          <w:cantSplit/>
        </w:trPr>
        <w:tc>
          <w:tcPr>
            <w:tcW w:w="2884" w:type="dxa"/>
          </w:tcPr>
          <w:p w14:paraId="55688B36" w14:textId="0C025310" w:rsidR="00BE1747" w:rsidRPr="007E0B31" w:rsidRDefault="00BE1747" w:rsidP="00E76C0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BE1747" w:rsidRPr="007E0B31" w:rsidRDefault="009D0E56" w:rsidP="00E76C0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E76C00" w:rsidRPr="007E0B31" w14:paraId="2DAED564" w14:textId="77777777" w:rsidTr="48D9E28F">
        <w:trPr>
          <w:cantSplit/>
        </w:trPr>
        <w:tc>
          <w:tcPr>
            <w:tcW w:w="2884" w:type="dxa"/>
          </w:tcPr>
          <w:p w14:paraId="01198E4B" w14:textId="77777777" w:rsidR="00E76C00" w:rsidRPr="007E0B31" w:rsidRDefault="00E76C00" w:rsidP="00E76C00">
            <w:pPr>
              <w:pStyle w:val="Arial11Bold"/>
              <w:rPr>
                <w:rFonts w:cs="Arial"/>
              </w:rPr>
            </w:pPr>
            <w:r w:rsidRPr="007E0B31">
              <w:rPr>
                <w:rFonts w:cs="Arial"/>
              </w:rPr>
              <w:t>Embedded Person</w:t>
            </w:r>
          </w:p>
        </w:tc>
        <w:tc>
          <w:tcPr>
            <w:tcW w:w="6634" w:type="dxa"/>
          </w:tcPr>
          <w:p w14:paraId="4C7488BF" w14:textId="77777777" w:rsidR="00E76C00" w:rsidRPr="007E0B31" w:rsidRDefault="00E76C00" w:rsidP="00E76C0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E76C00" w:rsidRPr="007E0B31" w14:paraId="1456BAF8" w14:textId="77777777" w:rsidTr="48D9E28F">
        <w:trPr>
          <w:cantSplit/>
        </w:trPr>
        <w:tc>
          <w:tcPr>
            <w:tcW w:w="2884" w:type="dxa"/>
          </w:tcPr>
          <w:p w14:paraId="273D1FA4" w14:textId="77777777" w:rsidR="00E76C00" w:rsidRPr="007E0B31" w:rsidRDefault="00E76C00" w:rsidP="00E76C0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E76C00" w:rsidRPr="007E0B31" w:rsidRDefault="00E76C00" w:rsidP="00E76C0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E76C00" w:rsidRPr="007E0B31" w14:paraId="309DF515" w14:textId="77777777" w:rsidTr="48D9E28F">
        <w:trPr>
          <w:cantSplit/>
        </w:trPr>
        <w:tc>
          <w:tcPr>
            <w:tcW w:w="2884" w:type="dxa"/>
          </w:tcPr>
          <w:p w14:paraId="5E4F87D8" w14:textId="77777777" w:rsidR="00E76C00" w:rsidRPr="007E0B31" w:rsidRDefault="00E76C00" w:rsidP="00E76C00">
            <w:pPr>
              <w:pStyle w:val="Arial11Bold"/>
              <w:rPr>
                <w:rFonts w:cs="Arial"/>
              </w:rPr>
            </w:pPr>
            <w:r w:rsidRPr="007E0B31">
              <w:rPr>
                <w:rFonts w:cs="Arial"/>
              </w:rPr>
              <w:t>Emergency Instruction</w:t>
            </w:r>
          </w:p>
        </w:tc>
        <w:tc>
          <w:tcPr>
            <w:tcW w:w="6634" w:type="dxa"/>
          </w:tcPr>
          <w:p w14:paraId="2C1B5BD0" w14:textId="3A6BD19D" w:rsidR="00E76C00" w:rsidRPr="007E0B31" w:rsidRDefault="00E76C00" w:rsidP="00E76C0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E76C00" w:rsidRPr="007E0B31" w14:paraId="0B7E24DC" w14:textId="77777777" w:rsidTr="48D9E28F">
        <w:trPr>
          <w:cantSplit/>
        </w:trPr>
        <w:tc>
          <w:tcPr>
            <w:tcW w:w="2884" w:type="dxa"/>
          </w:tcPr>
          <w:p w14:paraId="36CFFB26" w14:textId="77777777" w:rsidR="00E76C00" w:rsidRPr="007E0B31" w:rsidRDefault="00E76C00" w:rsidP="00E76C00">
            <w:pPr>
              <w:pStyle w:val="Arial11Bold"/>
              <w:rPr>
                <w:rFonts w:cs="Arial"/>
              </w:rPr>
            </w:pPr>
            <w:r w:rsidRPr="007E0B31">
              <w:rPr>
                <w:rFonts w:cs="Arial"/>
              </w:rPr>
              <w:t>EMR Administrative Parties</w:t>
            </w:r>
          </w:p>
        </w:tc>
        <w:tc>
          <w:tcPr>
            <w:tcW w:w="6634" w:type="dxa"/>
          </w:tcPr>
          <w:p w14:paraId="63E2B672" w14:textId="77777777" w:rsidR="00E76C00" w:rsidRPr="007E0B31" w:rsidRDefault="00E76C00" w:rsidP="00E76C0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E76C00" w:rsidRPr="007E0B31" w14:paraId="1177F5BF" w14:textId="77777777" w:rsidTr="48D9E28F">
        <w:trPr>
          <w:cantSplit/>
        </w:trPr>
        <w:tc>
          <w:tcPr>
            <w:tcW w:w="2884" w:type="dxa"/>
          </w:tcPr>
          <w:p w14:paraId="0158BF8D" w14:textId="77777777" w:rsidR="00E76C00" w:rsidRPr="007E0B31" w:rsidRDefault="00E76C00" w:rsidP="00E76C00">
            <w:pPr>
              <w:pStyle w:val="Arial11Bold"/>
              <w:rPr>
                <w:rFonts w:cs="Arial"/>
              </w:rPr>
            </w:pPr>
            <w:r w:rsidRPr="007E0B31">
              <w:rPr>
                <w:rFonts w:cs="Arial"/>
              </w:rPr>
              <w:t>EMR Documents</w:t>
            </w:r>
          </w:p>
        </w:tc>
        <w:tc>
          <w:tcPr>
            <w:tcW w:w="6634" w:type="dxa"/>
          </w:tcPr>
          <w:p w14:paraId="44B93D78" w14:textId="77777777" w:rsidR="00E76C00" w:rsidRPr="007E0B31" w:rsidRDefault="00E76C00" w:rsidP="00E76C0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E76C00" w:rsidRPr="007E0B31" w14:paraId="3F49DD85" w14:textId="77777777" w:rsidTr="48D9E28F">
        <w:trPr>
          <w:cantSplit/>
        </w:trPr>
        <w:tc>
          <w:tcPr>
            <w:tcW w:w="2884" w:type="dxa"/>
          </w:tcPr>
          <w:p w14:paraId="421B5476" w14:textId="77777777" w:rsidR="00E76C00" w:rsidRPr="007E0B31" w:rsidRDefault="00E76C00" w:rsidP="00E76C00">
            <w:pPr>
              <w:pStyle w:val="Arial11Bold"/>
              <w:rPr>
                <w:rFonts w:cs="Arial"/>
              </w:rPr>
            </w:pPr>
            <w:r w:rsidRPr="007E0B31">
              <w:rPr>
                <w:rFonts w:cs="Arial"/>
              </w:rPr>
              <w:t>EMR Functions</w:t>
            </w:r>
          </w:p>
        </w:tc>
        <w:tc>
          <w:tcPr>
            <w:tcW w:w="6634" w:type="dxa"/>
          </w:tcPr>
          <w:p w14:paraId="2D8415ED" w14:textId="77777777" w:rsidR="00E76C00" w:rsidRPr="007E0B31" w:rsidRDefault="00E76C00" w:rsidP="00E76C00">
            <w:pPr>
              <w:pStyle w:val="TableArial11"/>
              <w:rPr>
                <w:rFonts w:cs="Arial"/>
              </w:rPr>
            </w:pPr>
            <w:r w:rsidRPr="007E0B31">
              <w:rPr>
                <w:rFonts w:cs="Arial"/>
              </w:rPr>
              <w:t>Has the meaning given to “EMR functions” in Chapter 5 of Part 2 of the Energy Act 2013.</w:t>
            </w:r>
          </w:p>
        </w:tc>
      </w:tr>
      <w:tr w:rsidR="00E76C00" w:rsidRPr="007E0B31" w14:paraId="02A6FBDC" w14:textId="77777777" w:rsidTr="48D9E28F">
        <w:trPr>
          <w:cantSplit/>
        </w:trPr>
        <w:tc>
          <w:tcPr>
            <w:tcW w:w="2884" w:type="dxa"/>
          </w:tcPr>
          <w:p w14:paraId="0FC4088B" w14:textId="77777777" w:rsidR="00E76C00" w:rsidRPr="007E0B31" w:rsidRDefault="00E76C00" w:rsidP="00E76C00">
            <w:pPr>
              <w:pStyle w:val="Arial11Bold"/>
              <w:rPr>
                <w:rFonts w:cs="Arial"/>
              </w:rPr>
            </w:pPr>
            <w:r w:rsidRPr="007E0B31">
              <w:rPr>
                <w:rFonts w:cs="Arial"/>
              </w:rPr>
              <w:t>Engineering Recommendations</w:t>
            </w:r>
          </w:p>
        </w:tc>
        <w:tc>
          <w:tcPr>
            <w:tcW w:w="6634" w:type="dxa"/>
          </w:tcPr>
          <w:p w14:paraId="6E886C13" w14:textId="77777777" w:rsidR="00E76C00" w:rsidRPr="007E0B31" w:rsidRDefault="00E76C00" w:rsidP="00E76C00">
            <w:pPr>
              <w:pStyle w:val="TableArial11"/>
              <w:rPr>
                <w:rFonts w:cs="Arial"/>
              </w:rPr>
            </w:pPr>
            <w:r w:rsidRPr="007E0B31">
              <w:rPr>
                <w:rFonts w:cs="Arial"/>
              </w:rPr>
              <w:t>The documents referred to as such and issued by the Energy Networks Association or the former Electricity Council.</w:t>
            </w:r>
          </w:p>
        </w:tc>
      </w:tr>
      <w:tr w:rsidR="00E76C00" w:rsidRPr="007E0B31" w14:paraId="19BABE29" w14:textId="77777777" w:rsidTr="48D9E28F">
        <w:trPr>
          <w:cantSplit/>
        </w:trPr>
        <w:tc>
          <w:tcPr>
            <w:tcW w:w="2884" w:type="dxa"/>
          </w:tcPr>
          <w:p w14:paraId="552734E6" w14:textId="1545D5FD" w:rsidR="00E76C00" w:rsidRPr="007E0B31" w:rsidRDefault="00E76C00" w:rsidP="00E76C00">
            <w:pPr>
              <w:pStyle w:val="Arial11Bold"/>
              <w:rPr>
                <w:rFonts w:cs="Arial"/>
              </w:rPr>
            </w:pPr>
            <w:r>
              <w:rPr>
                <w:rFonts w:cs="Arial"/>
              </w:rPr>
              <w:t>Engineering Recommendation G5</w:t>
            </w:r>
          </w:p>
        </w:tc>
        <w:tc>
          <w:tcPr>
            <w:tcW w:w="6634" w:type="dxa"/>
          </w:tcPr>
          <w:p w14:paraId="5C25304C" w14:textId="5C9C6EBC" w:rsidR="00E76C00" w:rsidRPr="007E0B31" w:rsidRDefault="00E76C00" w:rsidP="00E76C00">
            <w:pPr>
              <w:pStyle w:val="TableArial11"/>
              <w:rPr>
                <w:rFonts w:cs="Arial"/>
              </w:rPr>
            </w:pPr>
            <w:r>
              <w:rPr>
                <w:rFonts w:cs="Arial"/>
              </w:rPr>
              <w:t>Means Engineering Recommendation G5/5.</w:t>
            </w:r>
          </w:p>
        </w:tc>
      </w:tr>
      <w:tr w:rsidR="00E76C00" w:rsidRPr="007E0B31" w14:paraId="1A461395" w14:textId="77777777" w:rsidTr="48D9E28F">
        <w:trPr>
          <w:cantSplit/>
        </w:trPr>
        <w:tc>
          <w:tcPr>
            <w:tcW w:w="2884" w:type="dxa"/>
          </w:tcPr>
          <w:p w14:paraId="5B18CA36" w14:textId="77777777" w:rsidR="00E76C00" w:rsidRPr="007E0B31" w:rsidRDefault="00E76C00" w:rsidP="00E76C00">
            <w:pPr>
              <w:pStyle w:val="Arial11Bold"/>
              <w:rPr>
                <w:rFonts w:cs="Arial"/>
              </w:rPr>
            </w:pPr>
            <w:bookmarkStart w:id="174"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74"/>
          </w:p>
        </w:tc>
        <w:tc>
          <w:tcPr>
            <w:tcW w:w="6634" w:type="dxa"/>
          </w:tcPr>
          <w:p w14:paraId="611268A9" w14:textId="49E96478" w:rsidR="00E76C00" w:rsidRPr="007E0B31" w:rsidRDefault="00E76C00" w:rsidP="00E76C00">
            <w:pPr>
              <w:pStyle w:val="TableArial11"/>
              <w:rPr>
                <w:rFonts w:cs="Arial"/>
                <w:i/>
              </w:rPr>
            </w:pPr>
            <w:bookmarkStart w:id="175"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75"/>
          </w:p>
        </w:tc>
      </w:tr>
      <w:tr w:rsidR="00E76C00" w:rsidRPr="007E0B31" w14:paraId="2950C7E5" w14:textId="77777777" w:rsidTr="48D9E28F">
        <w:trPr>
          <w:cantSplit/>
        </w:trPr>
        <w:tc>
          <w:tcPr>
            <w:tcW w:w="2884" w:type="dxa"/>
          </w:tcPr>
          <w:p w14:paraId="0D69FC18" w14:textId="77777777" w:rsidR="00E76C00" w:rsidRPr="001F43C1" w:rsidRDefault="00E76C00" w:rsidP="00E76C00">
            <w:pPr>
              <w:pStyle w:val="Arial11Bold"/>
              <w:rPr>
                <w:rFonts w:cs="Arial"/>
              </w:rPr>
            </w:pPr>
            <w:r w:rsidRPr="001F43C1">
              <w:rPr>
                <w:rFonts w:cs="Arial"/>
              </w:rPr>
              <w:t>Equipment Certificate</w:t>
            </w:r>
          </w:p>
        </w:tc>
        <w:tc>
          <w:tcPr>
            <w:tcW w:w="6634" w:type="dxa"/>
          </w:tcPr>
          <w:p w14:paraId="35F8EAB4" w14:textId="39FE8007" w:rsidR="00E76C00" w:rsidRPr="001F43C1" w:rsidRDefault="00E76C00" w:rsidP="00E76C0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E76C00" w:rsidRPr="007E0B31" w14:paraId="03E8B9AA" w14:textId="77777777" w:rsidTr="48D9E28F">
        <w:trPr>
          <w:cantSplit/>
        </w:trPr>
        <w:tc>
          <w:tcPr>
            <w:tcW w:w="2884" w:type="dxa"/>
          </w:tcPr>
          <w:p w14:paraId="1B116121" w14:textId="77777777" w:rsidR="00E76C00" w:rsidRPr="007E0B31" w:rsidRDefault="00E76C00" w:rsidP="00E76C00">
            <w:pPr>
              <w:pStyle w:val="Arial11Bold"/>
              <w:rPr>
                <w:rFonts w:cs="Arial"/>
              </w:rPr>
            </w:pPr>
            <w:r w:rsidRPr="007E0B31">
              <w:rPr>
                <w:rFonts w:cs="Arial"/>
              </w:rPr>
              <w:t>Estimated Registered Data</w:t>
            </w:r>
          </w:p>
        </w:tc>
        <w:tc>
          <w:tcPr>
            <w:tcW w:w="6634" w:type="dxa"/>
          </w:tcPr>
          <w:p w14:paraId="04C7E6AA"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E76C00" w:rsidRPr="007E0B31" w14:paraId="393BBD51" w14:textId="77777777" w:rsidTr="48D9E28F">
        <w:trPr>
          <w:cantSplit/>
        </w:trPr>
        <w:tc>
          <w:tcPr>
            <w:tcW w:w="2884" w:type="dxa"/>
          </w:tcPr>
          <w:p w14:paraId="12276130" w14:textId="77777777" w:rsidR="00E76C00" w:rsidRPr="007E0B31" w:rsidRDefault="00E76C00" w:rsidP="00E76C00">
            <w:pPr>
              <w:pStyle w:val="Arial11Bold"/>
              <w:rPr>
                <w:rFonts w:cs="Arial"/>
              </w:rPr>
            </w:pPr>
            <w:r w:rsidRPr="007E0B31">
              <w:rPr>
                <w:rFonts w:cs="Arial"/>
              </w:rPr>
              <w:t>EU Code User</w:t>
            </w:r>
          </w:p>
        </w:tc>
        <w:tc>
          <w:tcPr>
            <w:tcW w:w="6634" w:type="dxa"/>
          </w:tcPr>
          <w:p w14:paraId="0BC82B48"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E76C00" w:rsidRPr="007E0B31" w:rsidRDefault="00E76C00" w:rsidP="007C78F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E76C00" w:rsidRPr="007E0B31" w:rsidRDefault="00E76C00" w:rsidP="007C78F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E76C00"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E76C00" w:rsidRPr="00A87826" w:rsidRDefault="00E76C00" w:rsidP="007C78FD">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E76C00" w:rsidRPr="00965E71" w:rsidRDefault="00E76C00" w:rsidP="007C78FD">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E76C00" w:rsidRPr="005C20E3" w:rsidRDefault="00E76C00" w:rsidP="007C78FD">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E76C00" w:rsidRPr="007E0B31" w14:paraId="34B16CD5" w14:textId="77777777" w:rsidTr="48D9E28F">
        <w:trPr>
          <w:cantSplit/>
        </w:trPr>
        <w:tc>
          <w:tcPr>
            <w:tcW w:w="2884" w:type="dxa"/>
          </w:tcPr>
          <w:p w14:paraId="43DAAB5C" w14:textId="05D82DA7" w:rsidR="00E76C00" w:rsidRPr="007E0B31" w:rsidRDefault="00E76C00" w:rsidP="00E76C00">
            <w:pPr>
              <w:pStyle w:val="Arial11Bold"/>
              <w:rPr>
                <w:rFonts w:cs="Arial"/>
              </w:rPr>
            </w:pPr>
            <w:r w:rsidRPr="007E0B31">
              <w:rPr>
                <w:rFonts w:cs="Arial"/>
              </w:rPr>
              <w:t>EU Generator</w:t>
            </w:r>
          </w:p>
        </w:tc>
        <w:tc>
          <w:tcPr>
            <w:tcW w:w="6634" w:type="dxa"/>
          </w:tcPr>
          <w:p w14:paraId="36ECC795" w14:textId="515C007C" w:rsidR="00E76C00" w:rsidRPr="007E0B31" w:rsidRDefault="00E76C00" w:rsidP="00E76C0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E76C00" w:rsidRPr="007E0B31" w14:paraId="18C1605C" w14:textId="77777777" w:rsidTr="48D9E28F">
        <w:trPr>
          <w:cantSplit/>
        </w:trPr>
        <w:tc>
          <w:tcPr>
            <w:tcW w:w="2884" w:type="dxa"/>
          </w:tcPr>
          <w:p w14:paraId="32E2A05F" w14:textId="08CAE283" w:rsidR="00E76C00" w:rsidRPr="001F43C1" w:rsidRDefault="00E76C00" w:rsidP="00E76C00">
            <w:pPr>
              <w:pStyle w:val="Arial11Bold"/>
              <w:rPr>
                <w:rFonts w:cs="Arial"/>
              </w:rPr>
            </w:pPr>
            <w:r w:rsidRPr="005C20E3">
              <w:rPr>
                <w:rFonts w:cs="Arial"/>
              </w:rPr>
              <w:t>EU Grid Supply Point</w:t>
            </w:r>
          </w:p>
        </w:tc>
        <w:tc>
          <w:tcPr>
            <w:tcW w:w="6634" w:type="dxa"/>
          </w:tcPr>
          <w:p w14:paraId="5CE27367" w14:textId="77777777" w:rsidR="00E76C00" w:rsidRPr="005C20E3" w:rsidRDefault="00E76C00" w:rsidP="00E76C0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E76C00" w:rsidRPr="005C20E3" w:rsidRDefault="00E76C00" w:rsidP="007C78FD">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E76C00" w:rsidRPr="005C20E3" w:rsidRDefault="00E76C00" w:rsidP="007C78FD">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E76C00" w:rsidRPr="001F43C1" w:rsidRDefault="00E76C00" w:rsidP="007C78FD">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E76C00" w:rsidRPr="007E0B31" w14:paraId="42439799" w14:textId="77777777" w:rsidTr="48D9E28F">
        <w:trPr>
          <w:cantSplit/>
        </w:trPr>
        <w:tc>
          <w:tcPr>
            <w:tcW w:w="2884" w:type="dxa"/>
          </w:tcPr>
          <w:p w14:paraId="15A8E8B8" w14:textId="77777777" w:rsidR="00E76C00" w:rsidRPr="007E0B31" w:rsidRDefault="00E76C00" w:rsidP="00E76C00">
            <w:pPr>
              <w:pStyle w:val="Arial11Bold"/>
              <w:rPr>
                <w:rFonts w:cs="Arial"/>
              </w:rPr>
            </w:pPr>
            <w:r w:rsidRPr="007E0B31">
              <w:rPr>
                <w:rFonts w:cs="Arial"/>
              </w:rPr>
              <w:t>EU Transparency Availability Data</w:t>
            </w:r>
          </w:p>
        </w:tc>
        <w:tc>
          <w:tcPr>
            <w:tcW w:w="6634" w:type="dxa"/>
          </w:tcPr>
          <w:p w14:paraId="0BF49D4F" w14:textId="6E1629CC" w:rsidR="00E76C00" w:rsidRPr="007E0B31" w:rsidRDefault="00E76C00" w:rsidP="00E76C00">
            <w:pPr>
              <w:pStyle w:val="TableArial11"/>
              <w:rPr>
                <w:rFonts w:cs="Arial"/>
              </w:rPr>
            </w:pPr>
            <w:r w:rsidRPr="007E0B31">
              <w:rPr>
                <w:rFonts w:cs="Arial"/>
              </w:rPr>
              <w:t>Such</w:t>
            </w:r>
            <w:r w:rsidR="003D6ED2">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sidR="00F847B0">
              <w:rPr>
                <w:rFonts w:cs="Arial"/>
              </w:rPr>
              <w:t xml:space="preserve"> </w:t>
            </w:r>
            <w:r w:rsidR="00F847B0" w:rsidRPr="00F847B0">
              <w:rPr>
                <w:rFonts w:cs="Arial"/>
                <w:b/>
              </w:rPr>
              <w:t>Retained EU Law</w:t>
            </w:r>
            <w:r w:rsidRPr="007E0B31">
              <w:rPr>
                <w:rFonts w:cs="Arial"/>
              </w:rPr>
              <w:t xml:space="preserve"> </w:t>
            </w:r>
            <w:r w:rsidR="00393A2C">
              <w:rPr>
                <w:rFonts w:cs="Arial"/>
              </w:rPr>
              <w:t>(</w:t>
            </w:r>
            <w:r w:rsidRPr="007E0B31">
              <w:rPr>
                <w:rFonts w:cs="Arial"/>
              </w:rPr>
              <w:t>Commission Regulation (</w:t>
            </w:r>
            <w:r w:rsidR="00FB1BE5" w:rsidRPr="007E0B31">
              <w:rPr>
                <w:rFonts w:cs="Arial"/>
              </w:rPr>
              <w:t>EU)</w:t>
            </w:r>
            <w:r w:rsidR="00FB1BE5">
              <w:rPr>
                <w:rFonts w:cs="Arial"/>
              </w:rPr>
              <w:t xml:space="preserve"> </w:t>
            </w:r>
            <w:r w:rsidR="00FB1BE5" w:rsidRPr="007E0B31">
              <w:rPr>
                <w:rFonts w:cs="Arial"/>
              </w:rPr>
              <w:t>543</w:t>
            </w:r>
            <w:r w:rsidRPr="007E0B31">
              <w:rPr>
                <w:rFonts w:cs="Arial"/>
              </w:rPr>
              <w:t>/2013</w:t>
            </w:r>
            <w:r w:rsidR="008F2523">
              <w:rPr>
                <w:rFonts w:cs="Arial"/>
              </w:rPr>
              <w:t>)</w:t>
            </w:r>
            <w:r w:rsidR="00C83564">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E76C00" w:rsidRPr="007E0B31" w14:paraId="1927BF72" w14:textId="77777777" w:rsidTr="48D9E28F">
        <w:trPr>
          <w:cantSplit/>
        </w:trPr>
        <w:tc>
          <w:tcPr>
            <w:tcW w:w="2884" w:type="dxa"/>
          </w:tcPr>
          <w:p w14:paraId="361B8F64" w14:textId="77777777" w:rsidR="00E76C00" w:rsidRPr="007E0B31" w:rsidRDefault="00E76C00" w:rsidP="00E76C0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E76C00" w:rsidRPr="007E0B31" w14:paraId="3C2A40C1" w14:textId="77777777" w:rsidTr="48D9E28F">
        <w:trPr>
          <w:cantSplit/>
        </w:trPr>
        <w:tc>
          <w:tcPr>
            <w:tcW w:w="2884" w:type="dxa"/>
          </w:tcPr>
          <w:p w14:paraId="24E83435" w14:textId="77777777" w:rsidR="00E76C00" w:rsidRPr="007E0B31" w:rsidRDefault="00E76C00" w:rsidP="00E76C0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E76C00" w:rsidRPr="007E0B31" w14:paraId="7655CF73" w14:textId="77777777" w:rsidTr="48D9E28F">
        <w:trPr>
          <w:cantSplit/>
        </w:trPr>
        <w:tc>
          <w:tcPr>
            <w:tcW w:w="2884" w:type="dxa"/>
          </w:tcPr>
          <w:p w14:paraId="11BA1177" w14:textId="77777777" w:rsidR="00E76C00" w:rsidRPr="007E0B31" w:rsidRDefault="00E76C00" w:rsidP="00E76C00">
            <w:pPr>
              <w:pStyle w:val="Arial11Bold"/>
              <w:rPr>
                <w:rFonts w:cs="Arial"/>
              </w:rPr>
            </w:pPr>
            <w:r w:rsidRPr="007E0B31">
              <w:rPr>
                <w:rFonts w:cs="Arial"/>
              </w:rPr>
              <w:t>European Specification</w:t>
            </w:r>
          </w:p>
        </w:tc>
        <w:tc>
          <w:tcPr>
            <w:tcW w:w="6634" w:type="dxa"/>
          </w:tcPr>
          <w:p w14:paraId="2A3CB76E" w14:textId="77777777" w:rsidR="00E76C00" w:rsidRPr="007E0B31" w:rsidRDefault="00E76C00" w:rsidP="00E76C0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E76C00" w:rsidRPr="007E0B31" w14:paraId="2A93D3F5" w14:textId="77777777" w:rsidTr="48D9E28F">
        <w:trPr>
          <w:cantSplit/>
        </w:trPr>
        <w:tc>
          <w:tcPr>
            <w:tcW w:w="2884" w:type="dxa"/>
          </w:tcPr>
          <w:p w14:paraId="55045C79" w14:textId="77777777" w:rsidR="00E76C00" w:rsidRPr="007E0B31" w:rsidRDefault="00E76C00" w:rsidP="00E76C00">
            <w:pPr>
              <w:pStyle w:val="Arial11Bold"/>
              <w:rPr>
                <w:rFonts w:cs="Arial"/>
              </w:rPr>
            </w:pPr>
            <w:r w:rsidRPr="007E0B31">
              <w:rPr>
                <w:rFonts w:cs="Arial"/>
              </w:rPr>
              <w:t>Event</w:t>
            </w:r>
          </w:p>
        </w:tc>
        <w:tc>
          <w:tcPr>
            <w:tcW w:w="6634" w:type="dxa"/>
          </w:tcPr>
          <w:p w14:paraId="235C64CD" w14:textId="77777777" w:rsidR="00E76C00" w:rsidRPr="007E0B31" w:rsidRDefault="00E76C00" w:rsidP="00E76C0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E76C00" w:rsidRPr="007E0B31" w14:paraId="22E6797D" w14:textId="77777777" w:rsidTr="48D9E28F">
        <w:trPr>
          <w:cantSplit/>
        </w:trPr>
        <w:tc>
          <w:tcPr>
            <w:tcW w:w="2884" w:type="dxa"/>
          </w:tcPr>
          <w:p w14:paraId="04371C6C" w14:textId="77777777" w:rsidR="00E76C00" w:rsidRPr="007E0B31" w:rsidRDefault="00E76C00" w:rsidP="00E76C00">
            <w:pPr>
              <w:pStyle w:val="Arial11Bold"/>
              <w:rPr>
                <w:rFonts w:cs="Arial"/>
              </w:rPr>
            </w:pPr>
            <w:r w:rsidRPr="007E0B31">
              <w:rPr>
                <w:rFonts w:cs="Arial"/>
              </w:rPr>
              <w:t>Exciter</w:t>
            </w:r>
          </w:p>
        </w:tc>
        <w:tc>
          <w:tcPr>
            <w:tcW w:w="6634" w:type="dxa"/>
          </w:tcPr>
          <w:p w14:paraId="514A1A79" w14:textId="77777777" w:rsidR="00E76C00" w:rsidRPr="007E0B31" w:rsidRDefault="00E76C00" w:rsidP="00E76C00">
            <w:pPr>
              <w:pStyle w:val="TableArial11"/>
              <w:rPr>
                <w:rFonts w:cs="Arial"/>
              </w:rPr>
            </w:pPr>
            <w:r w:rsidRPr="007E0B31">
              <w:rPr>
                <w:rFonts w:cs="Arial"/>
              </w:rPr>
              <w:t>The source of the electrical power providing the field current of a synchronous machine.</w:t>
            </w:r>
          </w:p>
        </w:tc>
      </w:tr>
      <w:tr w:rsidR="00E76C00" w:rsidRPr="007E0B31" w14:paraId="1C19A04B" w14:textId="77777777" w:rsidTr="48D9E28F">
        <w:trPr>
          <w:cantSplit/>
        </w:trPr>
        <w:tc>
          <w:tcPr>
            <w:tcW w:w="2884" w:type="dxa"/>
          </w:tcPr>
          <w:p w14:paraId="7ECF689A" w14:textId="77777777" w:rsidR="00E76C00" w:rsidRPr="007E0B31" w:rsidRDefault="00E76C00" w:rsidP="00E76C00">
            <w:pPr>
              <w:pStyle w:val="Arial11Bold"/>
              <w:rPr>
                <w:rFonts w:cs="Arial"/>
              </w:rPr>
            </w:pPr>
            <w:r w:rsidRPr="007E0B31">
              <w:rPr>
                <w:rFonts w:cs="Arial"/>
              </w:rPr>
              <w:t>Excitation System</w:t>
            </w:r>
          </w:p>
        </w:tc>
        <w:tc>
          <w:tcPr>
            <w:tcW w:w="6634" w:type="dxa"/>
          </w:tcPr>
          <w:p w14:paraId="75ECE4FC" w14:textId="77777777" w:rsidR="00E76C00" w:rsidRPr="007E0B31" w:rsidRDefault="00E76C00" w:rsidP="00E76C0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E76C00" w:rsidRPr="007E0B31" w14:paraId="5ABD535B" w14:textId="77777777" w:rsidTr="48D9E28F">
        <w:trPr>
          <w:cantSplit/>
        </w:trPr>
        <w:tc>
          <w:tcPr>
            <w:tcW w:w="2884" w:type="dxa"/>
          </w:tcPr>
          <w:p w14:paraId="1E2723C2" w14:textId="77777777" w:rsidR="00E76C00" w:rsidRPr="007E0B31" w:rsidRDefault="00E76C00" w:rsidP="00E76C00">
            <w:pPr>
              <w:pStyle w:val="Arial11Bold"/>
              <w:rPr>
                <w:rFonts w:cs="Arial"/>
              </w:rPr>
            </w:pPr>
            <w:r w:rsidRPr="007E0B31">
              <w:rPr>
                <w:rFonts w:cs="Arial"/>
              </w:rPr>
              <w:t>Excitation System No-Load Negative Ceiling Voltage</w:t>
            </w:r>
          </w:p>
        </w:tc>
        <w:tc>
          <w:tcPr>
            <w:tcW w:w="6634" w:type="dxa"/>
          </w:tcPr>
          <w:p w14:paraId="5E937A07" w14:textId="77777777" w:rsidR="00E76C00" w:rsidRPr="007E0B31" w:rsidRDefault="00E76C00" w:rsidP="00E76C0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E76C00" w:rsidRPr="007E0B31" w14:paraId="2402AE83" w14:textId="77777777" w:rsidTr="48D9E28F">
        <w:trPr>
          <w:cantSplit/>
        </w:trPr>
        <w:tc>
          <w:tcPr>
            <w:tcW w:w="2884" w:type="dxa"/>
          </w:tcPr>
          <w:p w14:paraId="2C33AAB8" w14:textId="77777777" w:rsidR="00E76C00" w:rsidRPr="007E0B31" w:rsidRDefault="00E76C00" w:rsidP="00E76C00">
            <w:pPr>
              <w:pStyle w:val="Arial11Bold"/>
              <w:rPr>
                <w:rFonts w:cs="Arial"/>
              </w:rPr>
            </w:pPr>
            <w:r w:rsidRPr="007E0B31">
              <w:rPr>
                <w:rFonts w:cs="Arial"/>
              </w:rPr>
              <w:t>Excitation System Nominal Response</w:t>
            </w:r>
          </w:p>
        </w:tc>
        <w:tc>
          <w:tcPr>
            <w:tcW w:w="6634" w:type="dxa"/>
          </w:tcPr>
          <w:p w14:paraId="55291475" w14:textId="70F348CA"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E76C00" w:rsidRPr="007E0B31" w14:paraId="3E35616C" w14:textId="77777777" w:rsidTr="48D9E28F">
        <w:trPr>
          <w:cantSplit/>
        </w:trPr>
        <w:tc>
          <w:tcPr>
            <w:tcW w:w="2884" w:type="dxa"/>
          </w:tcPr>
          <w:p w14:paraId="15EDA18C" w14:textId="77777777" w:rsidR="00E76C00" w:rsidRPr="007E0B31" w:rsidRDefault="00E76C00" w:rsidP="00E76C00">
            <w:pPr>
              <w:pStyle w:val="Arial11Bold"/>
              <w:rPr>
                <w:rFonts w:cs="Arial"/>
              </w:rPr>
            </w:pPr>
            <w:r w:rsidRPr="007E0B31">
              <w:rPr>
                <w:rFonts w:cs="Arial"/>
              </w:rPr>
              <w:t>Excitation System On-Load Positive Ceiling Voltage</w:t>
            </w:r>
          </w:p>
        </w:tc>
        <w:tc>
          <w:tcPr>
            <w:tcW w:w="6634" w:type="dxa"/>
          </w:tcPr>
          <w:p w14:paraId="585B360C" w14:textId="403C5A67" w:rsidR="00E76C00" w:rsidRPr="007E0B31" w:rsidRDefault="00E76C00" w:rsidP="00E76C0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76C00" w:rsidRPr="007E0B31" w14:paraId="4ACA97AD" w14:textId="77777777" w:rsidTr="48D9E28F">
        <w:trPr>
          <w:cantSplit/>
        </w:trPr>
        <w:tc>
          <w:tcPr>
            <w:tcW w:w="2884" w:type="dxa"/>
          </w:tcPr>
          <w:p w14:paraId="20E737C4" w14:textId="77777777" w:rsidR="00E76C00" w:rsidRPr="007E0B31" w:rsidRDefault="00E76C00" w:rsidP="00E76C00">
            <w:pPr>
              <w:pStyle w:val="Arial11Bold"/>
              <w:rPr>
                <w:rFonts w:cs="Arial"/>
              </w:rPr>
            </w:pPr>
            <w:r w:rsidRPr="007E0B31">
              <w:rPr>
                <w:rFonts w:cs="Arial"/>
              </w:rPr>
              <w:t>Excitation System No-Load Positive Ceiling Voltage</w:t>
            </w:r>
          </w:p>
        </w:tc>
        <w:tc>
          <w:tcPr>
            <w:tcW w:w="6634" w:type="dxa"/>
          </w:tcPr>
          <w:p w14:paraId="61531146" w14:textId="66650658" w:rsidR="00E76C00" w:rsidRPr="007E0B31" w:rsidRDefault="00E76C00" w:rsidP="00E76C0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76C00" w:rsidRPr="007E0B31" w14:paraId="1A8BDD78" w14:textId="77777777" w:rsidTr="48D9E28F">
        <w:trPr>
          <w:cantSplit/>
        </w:trPr>
        <w:tc>
          <w:tcPr>
            <w:tcW w:w="2884" w:type="dxa"/>
          </w:tcPr>
          <w:p w14:paraId="59299B3E" w14:textId="77777777" w:rsidR="00E76C00" w:rsidRPr="007E0B31" w:rsidRDefault="00E76C00" w:rsidP="00E76C00">
            <w:pPr>
              <w:pStyle w:val="Arial11Bold"/>
              <w:rPr>
                <w:rFonts w:cs="Arial"/>
              </w:rPr>
            </w:pPr>
            <w:proofErr w:type="spellStart"/>
            <w:r w:rsidRPr="007E0B31">
              <w:rPr>
                <w:rFonts w:cs="Arial"/>
              </w:rPr>
              <w:t>Exemptable</w:t>
            </w:r>
            <w:proofErr w:type="spellEnd"/>
          </w:p>
        </w:tc>
        <w:tc>
          <w:tcPr>
            <w:tcW w:w="6634" w:type="dxa"/>
          </w:tcPr>
          <w:p w14:paraId="2C3579BC"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32C10655" w14:textId="77777777" w:rsidTr="48D9E28F">
        <w:trPr>
          <w:cantSplit/>
        </w:trPr>
        <w:tc>
          <w:tcPr>
            <w:tcW w:w="2884" w:type="dxa"/>
          </w:tcPr>
          <w:p w14:paraId="02BBF29B" w14:textId="77777777" w:rsidR="00E76C00" w:rsidRPr="007E0B31" w:rsidRDefault="00E76C00" w:rsidP="00E76C00">
            <w:pPr>
              <w:pStyle w:val="Arial11Bold"/>
              <w:rPr>
                <w:rFonts w:cs="Arial"/>
              </w:rPr>
            </w:pPr>
            <w:r w:rsidRPr="007E0B31">
              <w:rPr>
                <w:rFonts w:cs="Arial"/>
              </w:rPr>
              <w:t xml:space="preserve">Existing AGR Plant </w:t>
            </w:r>
          </w:p>
        </w:tc>
        <w:tc>
          <w:tcPr>
            <w:tcW w:w="6634" w:type="dxa"/>
          </w:tcPr>
          <w:p w14:paraId="7F56C5A6" w14:textId="77777777" w:rsidR="00E76C00" w:rsidRPr="007E0B31" w:rsidRDefault="00E76C00" w:rsidP="00E76C0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Dungeness B</w:t>
            </w:r>
          </w:p>
          <w:p w14:paraId="1BBA5C3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Hinkley Point B</w:t>
            </w:r>
          </w:p>
          <w:p w14:paraId="5771019F"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Heysham 1</w:t>
            </w:r>
          </w:p>
          <w:p w14:paraId="255827D3"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Heysham 2</w:t>
            </w:r>
          </w:p>
          <w:p w14:paraId="41FC952E" w14:textId="77777777" w:rsidR="00E76C00" w:rsidRPr="007E0B31" w:rsidRDefault="00E76C00" w:rsidP="00E76C00">
            <w:pPr>
              <w:pStyle w:val="TableArial11"/>
              <w:ind w:left="567" w:hanging="567"/>
              <w:rPr>
                <w:rFonts w:cs="Arial"/>
              </w:rPr>
            </w:pPr>
            <w:r w:rsidRPr="007E0B31">
              <w:rPr>
                <w:rFonts w:cs="Arial"/>
              </w:rPr>
              <w:t>(e)</w:t>
            </w:r>
            <w:r w:rsidRPr="007E0B31">
              <w:rPr>
                <w:rFonts w:cs="Arial"/>
              </w:rPr>
              <w:tab/>
              <w:t>Hartlepool</w:t>
            </w:r>
          </w:p>
          <w:p w14:paraId="11F3E326" w14:textId="77777777" w:rsidR="00E76C00" w:rsidRPr="007E0B31" w:rsidRDefault="00E76C00" w:rsidP="00E76C00">
            <w:pPr>
              <w:pStyle w:val="TableArial11"/>
              <w:ind w:left="567" w:hanging="567"/>
              <w:rPr>
                <w:rFonts w:cs="Arial"/>
              </w:rPr>
            </w:pPr>
            <w:r w:rsidRPr="007E0B31">
              <w:rPr>
                <w:rFonts w:cs="Arial"/>
              </w:rPr>
              <w:t>(f)</w:t>
            </w:r>
            <w:r w:rsidRPr="007E0B31">
              <w:rPr>
                <w:rFonts w:cs="Arial"/>
              </w:rPr>
              <w:tab/>
              <w:t>Hunterston B</w:t>
            </w:r>
          </w:p>
          <w:p w14:paraId="545DEFB0" w14:textId="77777777" w:rsidR="00E76C00" w:rsidRPr="007E0B31" w:rsidRDefault="00E76C00" w:rsidP="00E76C0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E76C00" w:rsidRPr="007E0B31" w14:paraId="6650020C" w14:textId="77777777" w:rsidTr="48D9E28F">
        <w:trPr>
          <w:cantSplit/>
        </w:trPr>
        <w:tc>
          <w:tcPr>
            <w:tcW w:w="2884" w:type="dxa"/>
          </w:tcPr>
          <w:p w14:paraId="321CCB17" w14:textId="77777777" w:rsidR="00E76C00" w:rsidRPr="007E0B31" w:rsidRDefault="00E76C00" w:rsidP="00E76C00">
            <w:pPr>
              <w:pStyle w:val="Arial11Bold"/>
              <w:rPr>
                <w:rFonts w:cs="Arial"/>
              </w:rPr>
            </w:pPr>
            <w:r w:rsidRPr="007E0B31">
              <w:rPr>
                <w:rFonts w:cs="Arial"/>
              </w:rPr>
              <w:t xml:space="preserve">Existing AGR Plant Flexibility Limit </w:t>
            </w:r>
          </w:p>
        </w:tc>
        <w:tc>
          <w:tcPr>
            <w:tcW w:w="6634" w:type="dxa"/>
          </w:tcPr>
          <w:p w14:paraId="15A7ED87" w14:textId="77C372A1" w:rsidR="00E76C00" w:rsidRPr="007E0B31" w:rsidRDefault="00E76C00" w:rsidP="00E76C0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E76C00" w:rsidRPr="007E0B31" w14:paraId="59796A65" w14:textId="77777777" w:rsidTr="48D9E28F">
        <w:trPr>
          <w:cantSplit/>
        </w:trPr>
        <w:tc>
          <w:tcPr>
            <w:tcW w:w="2884" w:type="dxa"/>
          </w:tcPr>
          <w:p w14:paraId="266B746E" w14:textId="77777777" w:rsidR="00E76C00" w:rsidRPr="007E0B31" w:rsidRDefault="00E76C00" w:rsidP="00E76C00">
            <w:pPr>
              <w:pStyle w:val="Arial11Bold"/>
              <w:rPr>
                <w:rFonts w:cs="Arial"/>
              </w:rPr>
            </w:pPr>
            <w:r w:rsidRPr="007E0B31">
              <w:rPr>
                <w:rFonts w:cs="Arial"/>
              </w:rPr>
              <w:t>Existing Gas Cooled Reactor Plant</w:t>
            </w:r>
          </w:p>
        </w:tc>
        <w:tc>
          <w:tcPr>
            <w:tcW w:w="6634" w:type="dxa"/>
          </w:tcPr>
          <w:p w14:paraId="035E7349" w14:textId="77777777" w:rsidR="00E76C00" w:rsidRPr="007E0B31" w:rsidRDefault="00E76C00" w:rsidP="00E76C0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E76C00" w:rsidRPr="007E0B31" w14:paraId="0CFB4AEC" w14:textId="77777777" w:rsidTr="48D9E28F">
        <w:trPr>
          <w:cantSplit/>
        </w:trPr>
        <w:tc>
          <w:tcPr>
            <w:tcW w:w="2884" w:type="dxa"/>
          </w:tcPr>
          <w:p w14:paraId="21F38B58" w14:textId="77777777" w:rsidR="00E76C00" w:rsidRPr="007E0B31" w:rsidRDefault="00E76C00" w:rsidP="00E76C00">
            <w:pPr>
              <w:pStyle w:val="Arial11Bold"/>
              <w:rPr>
                <w:rFonts w:cs="Arial"/>
              </w:rPr>
            </w:pPr>
            <w:r w:rsidRPr="007E0B31">
              <w:rPr>
                <w:rFonts w:cs="Arial"/>
              </w:rPr>
              <w:t>Existing Magnox Reactor Plant</w:t>
            </w:r>
          </w:p>
        </w:tc>
        <w:tc>
          <w:tcPr>
            <w:tcW w:w="6634" w:type="dxa"/>
          </w:tcPr>
          <w:p w14:paraId="173582F7" w14:textId="77777777" w:rsidR="00E76C00" w:rsidRPr="007E0B31" w:rsidRDefault="00E76C00" w:rsidP="00E76C0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E76C00" w:rsidRPr="007E0B31" w:rsidRDefault="00E76C00" w:rsidP="00E76C0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E76C00" w:rsidRPr="007E0B31" w:rsidRDefault="00E76C00" w:rsidP="00E76C0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E76C00" w:rsidRPr="007E0B31" w:rsidRDefault="00E76C00" w:rsidP="00E76C0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E76C00" w:rsidRPr="007E0B31" w:rsidRDefault="00E76C00" w:rsidP="00E76C0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E76C00" w:rsidRPr="007E0B31" w:rsidRDefault="00E76C00" w:rsidP="00E76C0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E76C00" w:rsidRPr="007E0B31" w:rsidRDefault="00E76C00" w:rsidP="00E76C0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E76C00" w:rsidRPr="007E0B31" w:rsidRDefault="00E76C00" w:rsidP="00E76C0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E76C00" w:rsidRPr="007E0B31" w:rsidRDefault="00E76C00" w:rsidP="00E76C00">
            <w:pPr>
              <w:pStyle w:val="TableArial11"/>
              <w:ind w:left="567" w:hanging="567"/>
              <w:rPr>
                <w:rFonts w:cs="Arial"/>
              </w:rPr>
            </w:pPr>
            <w:r w:rsidRPr="007E0B31">
              <w:rPr>
                <w:rFonts w:cs="Arial"/>
              </w:rPr>
              <w:t xml:space="preserve">(h) </w:t>
            </w:r>
            <w:r w:rsidRPr="007E0B31">
              <w:rPr>
                <w:rFonts w:cs="Arial"/>
              </w:rPr>
              <w:tab/>
              <w:t>Wylfa</w:t>
            </w:r>
          </w:p>
        </w:tc>
      </w:tr>
      <w:tr w:rsidR="00E76C00" w:rsidRPr="007E0B31" w14:paraId="7B53BE74" w14:textId="77777777" w:rsidTr="48D9E28F">
        <w:trPr>
          <w:cantSplit/>
        </w:trPr>
        <w:tc>
          <w:tcPr>
            <w:tcW w:w="2884" w:type="dxa"/>
          </w:tcPr>
          <w:p w14:paraId="1F760904" w14:textId="77777777" w:rsidR="00E76C00" w:rsidRPr="007E0B31" w:rsidRDefault="00E76C00" w:rsidP="00E76C00">
            <w:pPr>
              <w:pStyle w:val="Arial11Bold"/>
              <w:rPr>
                <w:rFonts w:cs="Arial"/>
              </w:rPr>
            </w:pPr>
            <w:r w:rsidRPr="007E0B31">
              <w:rPr>
                <w:rFonts w:cs="Arial"/>
              </w:rPr>
              <w:t>Export and Import Limits</w:t>
            </w:r>
          </w:p>
        </w:tc>
        <w:tc>
          <w:tcPr>
            <w:tcW w:w="6634" w:type="dxa"/>
          </w:tcPr>
          <w:p w14:paraId="0E44AAA9" w14:textId="77777777" w:rsidR="00E76C00" w:rsidRPr="007E0B31" w:rsidRDefault="00E76C00" w:rsidP="00E76C0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E76C00" w:rsidRPr="007E0B31" w14:paraId="6D1EB3A4" w14:textId="77777777" w:rsidTr="48D9E28F">
        <w:trPr>
          <w:cantSplit/>
        </w:trPr>
        <w:tc>
          <w:tcPr>
            <w:tcW w:w="2884" w:type="dxa"/>
          </w:tcPr>
          <w:p w14:paraId="56BE56A9" w14:textId="77777777" w:rsidR="00E76C00" w:rsidRPr="007E0B31" w:rsidRDefault="00E76C00" w:rsidP="00E76C00">
            <w:pPr>
              <w:pStyle w:val="Arial11Bold"/>
              <w:rPr>
                <w:rFonts w:cs="Arial"/>
              </w:rPr>
            </w:pPr>
            <w:r w:rsidRPr="007E0B31">
              <w:rPr>
                <w:rFonts w:cs="Arial"/>
              </w:rPr>
              <w:t>External Interconnection</w:t>
            </w:r>
          </w:p>
        </w:tc>
        <w:tc>
          <w:tcPr>
            <w:tcW w:w="6634" w:type="dxa"/>
          </w:tcPr>
          <w:p w14:paraId="5F0F683C"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E76C00" w:rsidRPr="007E0B31" w14:paraId="0C7137CC" w14:textId="77777777" w:rsidTr="48D9E28F">
        <w:trPr>
          <w:cantSplit/>
        </w:trPr>
        <w:tc>
          <w:tcPr>
            <w:tcW w:w="2884" w:type="dxa"/>
          </w:tcPr>
          <w:p w14:paraId="4DDE7F5B" w14:textId="77777777" w:rsidR="00E76C00" w:rsidRPr="007E0B31" w:rsidRDefault="00E76C00" w:rsidP="00E76C00">
            <w:pPr>
              <w:pStyle w:val="Arial11Bold"/>
              <w:rPr>
                <w:rFonts w:cs="Arial"/>
              </w:rPr>
            </w:pPr>
            <w:r w:rsidRPr="007E0B31">
              <w:rPr>
                <w:rFonts w:cs="Arial"/>
              </w:rPr>
              <w:t>External Interconnection Circuit</w:t>
            </w:r>
          </w:p>
        </w:tc>
        <w:tc>
          <w:tcPr>
            <w:tcW w:w="6634" w:type="dxa"/>
          </w:tcPr>
          <w:p w14:paraId="6BC8ABBC"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E76C00" w:rsidRPr="007E0B31" w14:paraId="6E794FEB" w14:textId="77777777" w:rsidTr="48D9E28F">
        <w:trPr>
          <w:cantSplit/>
        </w:trPr>
        <w:tc>
          <w:tcPr>
            <w:tcW w:w="2884" w:type="dxa"/>
          </w:tcPr>
          <w:p w14:paraId="6E76412F" w14:textId="77777777" w:rsidR="00E76C00" w:rsidRPr="007E0B31" w:rsidRDefault="00E76C00" w:rsidP="00E76C0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E76C00" w:rsidRPr="007E0B31" w:rsidRDefault="00E76C00" w:rsidP="00E76C0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E76C00" w:rsidRPr="007E0B31" w14:paraId="3E085F45" w14:textId="77777777" w:rsidTr="48D9E28F">
        <w:trPr>
          <w:cantSplit/>
        </w:trPr>
        <w:tc>
          <w:tcPr>
            <w:tcW w:w="2884" w:type="dxa"/>
          </w:tcPr>
          <w:p w14:paraId="3EFBEFE5" w14:textId="77777777" w:rsidR="00E76C00" w:rsidRPr="007E0B31" w:rsidRDefault="00E76C00" w:rsidP="00E76C00">
            <w:pPr>
              <w:pStyle w:val="Arial11Bold"/>
              <w:rPr>
                <w:rFonts w:cs="Arial"/>
              </w:rPr>
            </w:pPr>
            <w:r w:rsidRPr="007E0B31">
              <w:rPr>
                <w:rFonts w:cs="Arial"/>
              </w:rPr>
              <w:t>External System</w:t>
            </w:r>
          </w:p>
        </w:tc>
        <w:tc>
          <w:tcPr>
            <w:tcW w:w="6634" w:type="dxa"/>
          </w:tcPr>
          <w:p w14:paraId="622EF20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E76C00" w:rsidRPr="007E0B31" w14:paraId="11605031" w14:textId="77777777" w:rsidTr="48D9E28F">
        <w:trPr>
          <w:cantSplit/>
        </w:trPr>
        <w:tc>
          <w:tcPr>
            <w:tcW w:w="2884" w:type="dxa"/>
          </w:tcPr>
          <w:p w14:paraId="623BBAA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E76C00" w:rsidRPr="0079139F" w14:paraId="4A63685E" w14:textId="77777777" w:rsidTr="48D9E28F">
        <w:trPr>
          <w:cantSplit/>
        </w:trPr>
        <w:tc>
          <w:tcPr>
            <w:tcW w:w="2884" w:type="dxa"/>
          </w:tcPr>
          <w:p w14:paraId="36F13162" w14:textId="77777777" w:rsidR="00E76C00" w:rsidRPr="0079139F" w:rsidRDefault="00E76C00" w:rsidP="00E76C00">
            <w:pPr>
              <w:pStyle w:val="Arial11Bold"/>
              <w:rPr>
                <w:rFonts w:cs="Arial"/>
              </w:rPr>
            </w:pPr>
            <w:r w:rsidRPr="0079139F">
              <w:rPr>
                <w:rFonts w:cs="Arial"/>
              </w:rPr>
              <w:t>Fault Current Interruption Time</w:t>
            </w:r>
          </w:p>
        </w:tc>
        <w:tc>
          <w:tcPr>
            <w:tcW w:w="6634" w:type="dxa"/>
          </w:tcPr>
          <w:p w14:paraId="5E003E50" w14:textId="77777777" w:rsidR="00E76C00" w:rsidRPr="0079139F" w:rsidRDefault="00E76C00" w:rsidP="00E76C0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E76C00" w:rsidRPr="0079139F" w14:paraId="49B37323" w14:textId="77777777" w:rsidTr="48D9E28F">
        <w:trPr>
          <w:cantSplit/>
        </w:trPr>
        <w:tc>
          <w:tcPr>
            <w:tcW w:w="2884" w:type="dxa"/>
          </w:tcPr>
          <w:p w14:paraId="62A7A7CD" w14:textId="77777777" w:rsidR="00E76C00" w:rsidRPr="0079139F" w:rsidRDefault="00E76C00" w:rsidP="00E76C0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E76C00" w:rsidRPr="0079139F" w:rsidRDefault="00E76C00" w:rsidP="00E76C0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E76C00" w:rsidRPr="007E0B31" w14:paraId="126CA270" w14:textId="77777777" w:rsidTr="48D9E28F">
        <w:trPr>
          <w:cantSplit/>
        </w:trPr>
        <w:tc>
          <w:tcPr>
            <w:tcW w:w="2884" w:type="dxa"/>
          </w:tcPr>
          <w:p w14:paraId="0454CFBF" w14:textId="77777777" w:rsidR="00E76C00" w:rsidRPr="007E0B31" w:rsidRDefault="00E76C00" w:rsidP="00E76C00">
            <w:pPr>
              <w:pStyle w:val="Arial11Bold"/>
              <w:rPr>
                <w:rFonts w:cs="Arial"/>
              </w:rPr>
            </w:pPr>
            <w:r w:rsidRPr="007E0B31">
              <w:rPr>
                <w:rFonts w:cs="Arial"/>
              </w:rPr>
              <w:t>Fast Start</w:t>
            </w:r>
          </w:p>
        </w:tc>
        <w:tc>
          <w:tcPr>
            <w:tcW w:w="6634" w:type="dxa"/>
          </w:tcPr>
          <w:p w14:paraId="44B2978C" w14:textId="77777777" w:rsidR="00E76C00" w:rsidRPr="007E0B31" w:rsidRDefault="00E76C00" w:rsidP="00E76C0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E76C00" w:rsidRPr="007E0B31" w14:paraId="08560E36" w14:textId="77777777" w:rsidTr="48D9E28F">
        <w:trPr>
          <w:cantSplit/>
        </w:trPr>
        <w:tc>
          <w:tcPr>
            <w:tcW w:w="2884" w:type="dxa"/>
          </w:tcPr>
          <w:p w14:paraId="6CA06E96" w14:textId="77777777" w:rsidR="00E76C00" w:rsidRPr="007E0B31" w:rsidRDefault="00E76C00" w:rsidP="00E76C00">
            <w:pPr>
              <w:pStyle w:val="Arial11Bold"/>
              <w:rPr>
                <w:rFonts w:cs="Arial"/>
              </w:rPr>
            </w:pPr>
            <w:r w:rsidRPr="007E0B31">
              <w:rPr>
                <w:rFonts w:cs="Arial"/>
              </w:rPr>
              <w:t>Fast Start Capability</w:t>
            </w:r>
          </w:p>
        </w:tc>
        <w:tc>
          <w:tcPr>
            <w:tcW w:w="6634" w:type="dxa"/>
          </w:tcPr>
          <w:p w14:paraId="61BF70C5" w14:textId="77777777" w:rsidR="00E76C00" w:rsidRPr="007E0B31" w:rsidRDefault="00E76C00" w:rsidP="00E76C0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E76C00" w:rsidRPr="007E0B31" w14:paraId="4C9CE357" w14:textId="77777777" w:rsidTr="48D9E28F">
        <w:trPr>
          <w:cantSplit/>
        </w:trPr>
        <w:tc>
          <w:tcPr>
            <w:tcW w:w="2884" w:type="dxa"/>
          </w:tcPr>
          <w:p w14:paraId="686BDC85" w14:textId="77777777" w:rsidR="00E76C00" w:rsidRPr="007E0B31" w:rsidRDefault="00E76C00" w:rsidP="00E76C00">
            <w:pPr>
              <w:pStyle w:val="Arial11Bold"/>
              <w:rPr>
                <w:rFonts w:cs="Arial"/>
              </w:rPr>
            </w:pPr>
            <w:r w:rsidRPr="007E0B31">
              <w:rPr>
                <w:rFonts w:cs="Arial"/>
              </w:rPr>
              <w:t>Fast Track Criteria</w:t>
            </w:r>
          </w:p>
        </w:tc>
        <w:tc>
          <w:tcPr>
            <w:tcW w:w="6634" w:type="dxa"/>
          </w:tcPr>
          <w:p w14:paraId="0CF7CF48" w14:textId="77777777" w:rsidR="00E76C00" w:rsidRPr="007E0B31" w:rsidRDefault="00E76C00" w:rsidP="00E76C00">
            <w:pPr>
              <w:pStyle w:val="TableArial11"/>
              <w:rPr>
                <w:rFonts w:cs="Arial"/>
              </w:rPr>
            </w:pPr>
            <w:r w:rsidRPr="007E0B31">
              <w:rPr>
                <w:rFonts w:cs="Arial"/>
              </w:rPr>
              <w:t>A proposed Grid Code Modification Proposal that, if implemented,</w:t>
            </w:r>
          </w:p>
          <w:p w14:paraId="19D7C564" w14:textId="77777777" w:rsidR="00E76C00" w:rsidRPr="007E0B31" w:rsidRDefault="00E76C00" w:rsidP="00E76C0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E76C00" w:rsidRPr="007E0B31" w:rsidRDefault="00E76C00" w:rsidP="005C20E3">
            <w:pPr>
              <w:pStyle w:val="TableArial11"/>
              <w:ind w:left="345" w:hanging="284"/>
              <w:rPr>
                <w:rFonts w:cs="Arial"/>
              </w:rPr>
            </w:pPr>
            <w:r w:rsidRPr="007E0B31">
              <w:rPr>
                <w:rFonts w:cs="Arial"/>
              </w:rPr>
              <w:t>(b) is properly a housekeeping modification required</w:t>
            </w:r>
            <w:r w:rsidR="00277E3F">
              <w:rPr>
                <w:rFonts w:cs="Arial"/>
              </w:rPr>
              <w:t xml:space="preserve"> </w:t>
            </w:r>
            <w:r w:rsidRPr="007E0B31">
              <w:rPr>
                <w:rFonts w:cs="Arial"/>
              </w:rPr>
              <w:t>as a result of some error or factual change,</w:t>
            </w:r>
            <w:r w:rsidR="00DD71D7">
              <w:rPr>
                <w:rFonts w:cs="Arial"/>
              </w:rPr>
              <w:t xml:space="preserve"> </w:t>
            </w:r>
            <w:r w:rsidRPr="007E0B31">
              <w:rPr>
                <w:rFonts w:cs="Arial"/>
              </w:rPr>
              <w:t>including but not limited to:</w:t>
            </w:r>
          </w:p>
          <w:p w14:paraId="3683D811" w14:textId="77777777" w:rsidR="00E76C00" w:rsidRPr="007E0B31" w:rsidRDefault="00E76C00" w:rsidP="005C20E3">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E76C00" w:rsidRPr="007E0B31" w:rsidRDefault="00E76C00" w:rsidP="005C20E3">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E76C00" w:rsidRPr="007E0B31" w:rsidRDefault="00E76C00" w:rsidP="005C20E3">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E76C00" w:rsidRPr="007E0B31" w:rsidRDefault="00E76C00" w:rsidP="005C20E3">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E76C00" w14:paraId="608919C2" w14:textId="77777777" w:rsidTr="48D9E28F">
        <w:trPr>
          <w:cantSplit/>
        </w:trPr>
        <w:tc>
          <w:tcPr>
            <w:tcW w:w="2884" w:type="dxa"/>
          </w:tcPr>
          <w:p w14:paraId="04BB9A43" w14:textId="52E74410" w:rsidR="00E76C00" w:rsidRPr="00CB537D" w:rsidRDefault="00E76C00" w:rsidP="00E76C00">
            <w:pPr>
              <w:pStyle w:val="Arial11Bold"/>
            </w:pPr>
            <w:r w:rsidRPr="00CB537D">
              <w:t>Fault Current Interruption Time</w:t>
            </w:r>
          </w:p>
        </w:tc>
        <w:tc>
          <w:tcPr>
            <w:tcW w:w="6634" w:type="dxa"/>
          </w:tcPr>
          <w:p w14:paraId="446020FC" w14:textId="3D15B86E" w:rsidR="00E76C00" w:rsidRDefault="00E76C00" w:rsidP="00E76C00">
            <w:pPr>
              <w:pStyle w:val="TableArial11"/>
              <w:rPr>
                <w:rFonts w:cs="Arial"/>
              </w:rPr>
            </w:pPr>
            <w:r>
              <w:t>The time interval from fault inception until the end of the break time of the circuit breaker (as declared by the manufacturers).</w:t>
            </w:r>
          </w:p>
        </w:tc>
      </w:tr>
      <w:tr w:rsidR="00E76C00" w14:paraId="2C8B2336" w14:textId="77777777" w:rsidTr="48D9E28F">
        <w:trPr>
          <w:cantSplit/>
        </w:trPr>
        <w:tc>
          <w:tcPr>
            <w:tcW w:w="2884" w:type="dxa"/>
          </w:tcPr>
          <w:p w14:paraId="07661B3C" w14:textId="5FE1A371" w:rsidR="00E76C00" w:rsidRPr="00CB537D" w:rsidRDefault="00E76C00" w:rsidP="00E76C00">
            <w:pPr>
              <w:pStyle w:val="Arial11Bold"/>
            </w:pPr>
            <w:r w:rsidRPr="00CB537D">
              <w:t>Fault Ride Through</w:t>
            </w:r>
          </w:p>
        </w:tc>
        <w:tc>
          <w:tcPr>
            <w:tcW w:w="6634" w:type="dxa"/>
          </w:tcPr>
          <w:p w14:paraId="52184373" w14:textId="6F339721" w:rsidR="00E76C00" w:rsidRDefault="00E76C00" w:rsidP="00E76C0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E76C00" w:rsidRPr="007E0B31" w14:paraId="4DC1F36D" w14:textId="77777777" w:rsidTr="48D9E28F">
        <w:trPr>
          <w:cantSplit/>
        </w:trPr>
        <w:tc>
          <w:tcPr>
            <w:tcW w:w="2884" w:type="dxa"/>
          </w:tcPr>
          <w:p w14:paraId="39CA52E1" w14:textId="77777777" w:rsidR="00E76C00" w:rsidRPr="007E0B31" w:rsidRDefault="00E76C00" w:rsidP="00E76C00">
            <w:pPr>
              <w:pStyle w:val="Arial11Bold"/>
              <w:rPr>
                <w:rFonts w:cs="Arial"/>
              </w:rPr>
            </w:pPr>
            <w:r w:rsidRPr="007E0B31">
              <w:rPr>
                <w:rFonts w:cs="Arial"/>
              </w:rPr>
              <w:t>Final Generation Outage Programme</w:t>
            </w:r>
          </w:p>
        </w:tc>
        <w:tc>
          <w:tcPr>
            <w:tcW w:w="6634" w:type="dxa"/>
          </w:tcPr>
          <w:p w14:paraId="21DA4626" w14:textId="20118034" w:rsidR="00E76C00" w:rsidRPr="007E0B31" w:rsidRDefault="00E76C00" w:rsidP="00E76C0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E76C00" w:rsidRPr="007E0B31" w14:paraId="25992C8B" w14:textId="77777777" w:rsidTr="48D9E28F">
        <w:trPr>
          <w:cantSplit/>
        </w:trPr>
        <w:tc>
          <w:tcPr>
            <w:tcW w:w="2884" w:type="dxa"/>
          </w:tcPr>
          <w:p w14:paraId="24A46B59" w14:textId="77777777" w:rsidR="00E76C00" w:rsidRPr="007E0B31" w:rsidRDefault="00E76C00" w:rsidP="00E76C00">
            <w:pPr>
              <w:pStyle w:val="Arial11Bold"/>
              <w:rPr>
                <w:rFonts w:cs="Arial"/>
              </w:rPr>
            </w:pPr>
            <w:bookmarkStart w:id="176" w:name="_DV_C20"/>
            <w:r w:rsidRPr="007E0B31">
              <w:rPr>
                <w:rFonts w:cs="Arial"/>
              </w:rPr>
              <w:t xml:space="preserve">Final Operational Notification </w:t>
            </w:r>
            <w:r w:rsidRPr="007E0B31">
              <w:rPr>
                <w:rFonts w:cs="Arial"/>
                <w:b w:val="0"/>
              </w:rPr>
              <w:t>or</w:t>
            </w:r>
            <w:r w:rsidRPr="007E0B31">
              <w:rPr>
                <w:rFonts w:cs="Arial"/>
              </w:rPr>
              <w:t xml:space="preserve"> FON </w:t>
            </w:r>
            <w:bookmarkEnd w:id="176"/>
          </w:p>
        </w:tc>
        <w:tc>
          <w:tcPr>
            <w:tcW w:w="6634" w:type="dxa"/>
          </w:tcPr>
          <w:p w14:paraId="52B70B80" w14:textId="1AE703F3" w:rsidR="00E76C00" w:rsidRPr="007E0B31" w:rsidRDefault="00E76C00" w:rsidP="00E76C00">
            <w:pPr>
              <w:pStyle w:val="TableArial11"/>
              <w:rPr>
                <w:rFonts w:cs="Arial"/>
              </w:rPr>
            </w:pPr>
            <w:bookmarkStart w:id="17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77"/>
          </w:p>
          <w:p w14:paraId="534102FE" w14:textId="77777777" w:rsidR="00E76C00" w:rsidRPr="007E0B31" w:rsidRDefault="00E76C00" w:rsidP="00E76C00">
            <w:pPr>
              <w:pStyle w:val="TableArial11"/>
              <w:ind w:left="567" w:hanging="567"/>
              <w:rPr>
                <w:rFonts w:cs="Arial"/>
              </w:rPr>
            </w:pPr>
            <w:bookmarkStart w:id="178" w:name="_DV_C22"/>
            <w:r w:rsidRPr="007E0B31">
              <w:rPr>
                <w:rFonts w:cs="Arial"/>
              </w:rPr>
              <w:t>(a)</w:t>
            </w:r>
            <w:r w:rsidRPr="007E0B31">
              <w:rPr>
                <w:rFonts w:cs="Arial"/>
              </w:rPr>
              <w:tab/>
              <w:t>with the Grid Code, (or where they apply, that relevant derogations have been granted), and</w:t>
            </w:r>
            <w:bookmarkEnd w:id="178"/>
          </w:p>
          <w:p w14:paraId="001CADC8" w14:textId="77777777" w:rsidR="00E76C00" w:rsidRPr="007E0B31" w:rsidRDefault="00E76C00" w:rsidP="00E76C00">
            <w:pPr>
              <w:pStyle w:val="TableArial11"/>
              <w:ind w:left="567" w:hanging="567"/>
              <w:rPr>
                <w:rFonts w:cs="Arial"/>
              </w:rPr>
            </w:pPr>
            <w:bookmarkStart w:id="17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79"/>
          </w:p>
          <w:p w14:paraId="67438D86" w14:textId="77777777" w:rsidR="00E76C00" w:rsidRPr="007E0B31" w:rsidRDefault="00E76C00" w:rsidP="00E76C00">
            <w:pPr>
              <w:pStyle w:val="TableArial11"/>
              <w:rPr>
                <w:rFonts w:cs="Arial"/>
                <w:u w:val="single"/>
              </w:rPr>
            </w:pPr>
            <w:bookmarkStart w:id="18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80"/>
          </w:p>
        </w:tc>
      </w:tr>
      <w:tr w:rsidR="00E76C00" w:rsidRPr="007E0B31" w14:paraId="197251CB" w14:textId="77777777" w:rsidTr="48D9E28F">
        <w:trPr>
          <w:cantSplit/>
        </w:trPr>
        <w:tc>
          <w:tcPr>
            <w:tcW w:w="2884" w:type="dxa"/>
          </w:tcPr>
          <w:p w14:paraId="004E90B7" w14:textId="77777777" w:rsidR="00E76C00" w:rsidRPr="007E0B31" w:rsidRDefault="00E76C00" w:rsidP="00E76C00">
            <w:pPr>
              <w:pStyle w:val="Arial11Bold"/>
              <w:rPr>
                <w:rFonts w:cs="Arial"/>
              </w:rPr>
            </w:pPr>
            <w:r w:rsidRPr="007E0B31">
              <w:rPr>
                <w:rFonts w:cs="Arial"/>
              </w:rPr>
              <w:t>Final Physical Notification Data</w:t>
            </w:r>
          </w:p>
        </w:tc>
        <w:tc>
          <w:tcPr>
            <w:tcW w:w="6634" w:type="dxa"/>
          </w:tcPr>
          <w:p w14:paraId="61126324" w14:textId="77777777" w:rsidR="00E76C00" w:rsidRPr="007E0B31" w:rsidRDefault="00E76C00" w:rsidP="00E76C0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03ECD7A1" w14:textId="77777777" w:rsidTr="48D9E28F">
        <w:trPr>
          <w:cantSplit/>
        </w:trPr>
        <w:tc>
          <w:tcPr>
            <w:tcW w:w="2884" w:type="dxa"/>
          </w:tcPr>
          <w:p w14:paraId="51B8A852" w14:textId="77777777" w:rsidR="00E76C00" w:rsidRPr="007E0B31" w:rsidRDefault="00E76C00" w:rsidP="00E76C00">
            <w:pPr>
              <w:pStyle w:val="Arial11Bold"/>
              <w:rPr>
                <w:rFonts w:cs="Arial"/>
              </w:rPr>
            </w:pPr>
            <w:r w:rsidRPr="007E0B31">
              <w:rPr>
                <w:rFonts w:cs="Arial"/>
              </w:rPr>
              <w:t>Final Report</w:t>
            </w:r>
          </w:p>
        </w:tc>
        <w:tc>
          <w:tcPr>
            <w:tcW w:w="6634" w:type="dxa"/>
          </w:tcPr>
          <w:p w14:paraId="341E27E2" w14:textId="213B90D1" w:rsidR="00E76C00" w:rsidRPr="007E0B31" w:rsidRDefault="00E76C00" w:rsidP="00E76C0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E76C00" w:rsidRPr="007E0B31" w14:paraId="61B9A3B0" w14:textId="77777777" w:rsidTr="48D9E28F">
        <w:trPr>
          <w:cantSplit/>
        </w:trPr>
        <w:tc>
          <w:tcPr>
            <w:tcW w:w="2884" w:type="dxa"/>
          </w:tcPr>
          <w:p w14:paraId="3018FCC1" w14:textId="77777777" w:rsidR="00E76C00" w:rsidRPr="007E0B31" w:rsidRDefault="00E76C00" w:rsidP="00E76C00">
            <w:pPr>
              <w:pStyle w:val="Arial11Bold"/>
              <w:rPr>
                <w:rFonts w:cs="Arial"/>
              </w:rPr>
            </w:pPr>
            <w:r w:rsidRPr="007E0B31">
              <w:rPr>
                <w:rFonts w:cs="Arial"/>
              </w:rPr>
              <w:t>Financial Year</w:t>
            </w:r>
          </w:p>
        </w:tc>
        <w:tc>
          <w:tcPr>
            <w:tcW w:w="6634" w:type="dxa"/>
          </w:tcPr>
          <w:p w14:paraId="49A5339B" w14:textId="052F5BD9" w:rsidR="00E76C00" w:rsidRPr="007E0B31" w:rsidRDefault="00E76C00" w:rsidP="00E76C0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E76C00" w:rsidRPr="007E0B31" w14:paraId="6050AA75" w14:textId="77777777" w:rsidTr="48D9E28F">
        <w:trPr>
          <w:cantSplit/>
        </w:trPr>
        <w:tc>
          <w:tcPr>
            <w:tcW w:w="2884" w:type="dxa"/>
          </w:tcPr>
          <w:p w14:paraId="29C983BC" w14:textId="77777777" w:rsidR="00E76C00" w:rsidRPr="007E0B31" w:rsidRDefault="00E76C00" w:rsidP="00E76C00">
            <w:pPr>
              <w:pStyle w:val="Arial11Bold"/>
              <w:rPr>
                <w:rFonts w:cs="Arial"/>
              </w:rPr>
            </w:pPr>
            <w:r w:rsidRPr="007E0B31">
              <w:rPr>
                <w:rFonts w:cs="Arial"/>
              </w:rPr>
              <w:t>Fixed Proposed Implementation Date</w:t>
            </w:r>
          </w:p>
        </w:tc>
        <w:tc>
          <w:tcPr>
            <w:tcW w:w="6634" w:type="dxa"/>
          </w:tcPr>
          <w:p w14:paraId="32CF933F"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E76C00" w:rsidRPr="007E0B31" w14:paraId="3B05A2D5" w14:textId="77777777" w:rsidTr="48D9E28F">
        <w:trPr>
          <w:cantSplit/>
        </w:trPr>
        <w:tc>
          <w:tcPr>
            <w:tcW w:w="2884" w:type="dxa"/>
          </w:tcPr>
          <w:p w14:paraId="11A82ACA" w14:textId="77777777" w:rsidR="00E76C00" w:rsidRPr="007E0B31" w:rsidRDefault="00E76C00" w:rsidP="00E76C00">
            <w:pPr>
              <w:pStyle w:val="Arial11Bold"/>
              <w:rPr>
                <w:rFonts w:cs="Arial"/>
              </w:rPr>
            </w:pPr>
            <w:r w:rsidRPr="007E0B31">
              <w:rPr>
                <w:rFonts w:cs="Arial"/>
              </w:rPr>
              <w:t xml:space="preserve">Flicker Severity </w:t>
            </w:r>
          </w:p>
          <w:p w14:paraId="7B7E4A84" w14:textId="77777777" w:rsidR="00E76C00" w:rsidRPr="007E0B31" w:rsidRDefault="00E76C00" w:rsidP="00E76C00">
            <w:pPr>
              <w:pStyle w:val="Arial11Bold"/>
              <w:rPr>
                <w:rFonts w:cs="Arial"/>
              </w:rPr>
            </w:pPr>
            <w:r w:rsidRPr="007E0B31">
              <w:rPr>
                <w:rFonts w:cs="Arial"/>
              </w:rPr>
              <w:t>(Long Term)</w:t>
            </w:r>
          </w:p>
        </w:tc>
        <w:tc>
          <w:tcPr>
            <w:tcW w:w="6634" w:type="dxa"/>
          </w:tcPr>
          <w:p w14:paraId="36FDA091" w14:textId="77777777" w:rsidR="00E76C00" w:rsidRPr="007E0B31" w:rsidRDefault="00E76C00" w:rsidP="00E76C0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E76C00" w:rsidRPr="007E0B31" w14:paraId="31D73F62" w14:textId="77777777" w:rsidTr="48D9E28F">
        <w:trPr>
          <w:cantSplit/>
        </w:trPr>
        <w:tc>
          <w:tcPr>
            <w:tcW w:w="2884" w:type="dxa"/>
          </w:tcPr>
          <w:p w14:paraId="62449C25" w14:textId="77777777" w:rsidR="00E76C00" w:rsidRPr="007E0B31" w:rsidRDefault="00E76C00" w:rsidP="00E76C00">
            <w:pPr>
              <w:pStyle w:val="Arial11Bold"/>
              <w:rPr>
                <w:rFonts w:cs="Arial"/>
              </w:rPr>
            </w:pPr>
            <w:r w:rsidRPr="007E0B31">
              <w:rPr>
                <w:rFonts w:cs="Arial"/>
              </w:rPr>
              <w:t xml:space="preserve">Flicker Severity </w:t>
            </w:r>
          </w:p>
          <w:p w14:paraId="7D271E51" w14:textId="77777777" w:rsidR="00E76C00" w:rsidRPr="007E0B31" w:rsidRDefault="00E76C00" w:rsidP="00E76C00">
            <w:pPr>
              <w:pStyle w:val="Arial11Bold"/>
              <w:rPr>
                <w:rFonts w:cs="Arial"/>
              </w:rPr>
            </w:pPr>
            <w:r w:rsidRPr="007E0B31">
              <w:rPr>
                <w:rFonts w:cs="Arial"/>
              </w:rPr>
              <w:t>(Short Term)</w:t>
            </w:r>
          </w:p>
        </w:tc>
        <w:tc>
          <w:tcPr>
            <w:tcW w:w="6634" w:type="dxa"/>
          </w:tcPr>
          <w:p w14:paraId="60C2F253" w14:textId="77777777" w:rsidR="00E76C00" w:rsidRPr="007E0B31" w:rsidRDefault="00E76C00" w:rsidP="00E76C0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E76C00" w:rsidRPr="007E0B31" w14:paraId="27A94E62" w14:textId="77777777" w:rsidTr="48D9E28F">
        <w:trPr>
          <w:cantSplit/>
        </w:trPr>
        <w:tc>
          <w:tcPr>
            <w:tcW w:w="2884" w:type="dxa"/>
          </w:tcPr>
          <w:p w14:paraId="29A7554A" w14:textId="77777777" w:rsidR="00E76C00" w:rsidRPr="007E0B31" w:rsidRDefault="00E76C00" w:rsidP="00E76C00">
            <w:pPr>
              <w:pStyle w:val="Arial11Bold"/>
              <w:rPr>
                <w:rFonts w:cs="Arial"/>
              </w:rPr>
            </w:pPr>
            <w:r w:rsidRPr="007E0B31">
              <w:rPr>
                <w:rFonts w:cs="Arial"/>
              </w:rPr>
              <w:t>Forecast Data</w:t>
            </w:r>
          </w:p>
        </w:tc>
        <w:tc>
          <w:tcPr>
            <w:tcW w:w="6634" w:type="dxa"/>
          </w:tcPr>
          <w:p w14:paraId="137FC4B0"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E76C00" w:rsidRPr="007E0B31" w14:paraId="635D9387" w14:textId="77777777" w:rsidTr="48D9E28F">
        <w:trPr>
          <w:cantSplit/>
        </w:trPr>
        <w:tc>
          <w:tcPr>
            <w:tcW w:w="2884" w:type="dxa"/>
          </w:tcPr>
          <w:p w14:paraId="2530D328" w14:textId="77777777" w:rsidR="00E76C00" w:rsidRPr="007E0B31" w:rsidRDefault="00E76C00" w:rsidP="00E76C00">
            <w:pPr>
              <w:pStyle w:val="Arial11Bold"/>
              <w:rPr>
                <w:rFonts w:cs="Arial"/>
              </w:rPr>
            </w:pPr>
            <w:r w:rsidRPr="007E0B31">
              <w:rPr>
                <w:rFonts w:cs="Arial"/>
              </w:rPr>
              <w:t>Frequency</w:t>
            </w:r>
          </w:p>
        </w:tc>
        <w:tc>
          <w:tcPr>
            <w:tcW w:w="6634" w:type="dxa"/>
          </w:tcPr>
          <w:p w14:paraId="5D2158EE" w14:textId="77777777" w:rsidR="00E76C00" w:rsidRPr="007E0B31" w:rsidRDefault="00E76C00" w:rsidP="00E76C0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E76C00" w:rsidRPr="007E0B31" w14:paraId="7F38DB83" w14:textId="77777777" w:rsidTr="48D9E28F">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E76C00" w:rsidRPr="00112FC3" w:rsidRDefault="00E76C00" w:rsidP="00E76C0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E76C00" w:rsidRPr="00112FC3" w:rsidRDefault="00E76C00" w:rsidP="00E76C0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E76C00" w:rsidRPr="00112FC3" w:rsidRDefault="00E76C00" w:rsidP="00E76C0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E76C00" w:rsidRPr="0079139F" w14:paraId="1AC85899" w14:textId="77777777" w:rsidTr="48D9E28F">
        <w:trPr>
          <w:cantSplit/>
        </w:trPr>
        <w:tc>
          <w:tcPr>
            <w:tcW w:w="2884" w:type="dxa"/>
          </w:tcPr>
          <w:p w14:paraId="06F08692" w14:textId="4BD622F9" w:rsidR="00E76C00" w:rsidRPr="0079139F" w:rsidRDefault="00E76C00" w:rsidP="00E76C0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E76C00" w:rsidRPr="0079139F" w:rsidRDefault="00E76C00" w:rsidP="00E76C0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E76C00" w:rsidRPr="00BB45B0" w:rsidRDefault="00E76C00" w:rsidP="00E76C0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E76C00" w:rsidRPr="0079139F" w14:paraId="77B0CFDB" w14:textId="77777777" w:rsidTr="48D9E28F">
        <w:trPr>
          <w:cantSplit/>
        </w:trPr>
        <w:tc>
          <w:tcPr>
            <w:tcW w:w="2884" w:type="dxa"/>
          </w:tcPr>
          <w:p w14:paraId="1510B015" w14:textId="08E45941" w:rsidR="00E76C00" w:rsidRPr="0079139F" w:rsidRDefault="00E76C00" w:rsidP="00E76C0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E76C00" w:rsidRPr="00BB45B0" w:rsidRDefault="00E76C00" w:rsidP="00E76C0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E76C00" w:rsidRPr="007E0B31" w14:paraId="2FB4BCBE" w14:textId="77777777" w:rsidTr="48D9E28F">
        <w:trPr>
          <w:cantSplit/>
        </w:trPr>
        <w:tc>
          <w:tcPr>
            <w:tcW w:w="2884" w:type="dxa"/>
          </w:tcPr>
          <w:p w14:paraId="7E69F55B" w14:textId="79011215" w:rsidR="00E76C00" w:rsidRPr="00112FC3" w:rsidRDefault="00E76C00" w:rsidP="00E76C0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E76C00" w:rsidRPr="00112FC3" w:rsidRDefault="00E76C00" w:rsidP="00E76C0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E76C00" w:rsidRPr="007E0B31" w14:paraId="2BDE2553" w14:textId="77777777" w:rsidTr="48D9E28F">
        <w:trPr>
          <w:cantSplit/>
        </w:trPr>
        <w:tc>
          <w:tcPr>
            <w:tcW w:w="2884" w:type="dxa"/>
          </w:tcPr>
          <w:p w14:paraId="56FA2E2D" w14:textId="77777777" w:rsidR="00E76C00" w:rsidRPr="007E0B31" w:rsidRDefault="00E76C00" w:rsidP="00E76C00">
            <w:pPr>
              <w:pStyle w:val="Arial11Bold"/>
              <w:rPr>
                <w:rFonts w:cs="Arial"/>
              </w:rPr>
            </w:pPr>
            <w:r w:rsidRPr="007E0B31">
              <w:rPr>
                <w:rFonts w:cs="Arial"/>
              </w:rPr>
              <w:t>Frequency Sensitive AGR Unit</w:t>
            </w:r>
          </w:p>
        </w:tc>
        <w:tc>
          <w:tcPr>
            <w:tcW w:w="6634" w:type="dxa"/>
          </w:tcPr>
          <w:p w14:paraId="56CA59A6" w14:textId="04E356F9" w:rsidR="00E76C00" w:rsidRPr="007E0B31" w:rsidRDefault="00E76C00" w:rsidP="00E76C0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E76C00" w:rsidRPr="007E0B31" w14:paraId="35142B58" w14:textId="77777777" w:rsidTr="48D9E28F">
        <w:trPr>
          <w:cantSplit/>
        </w:trPr>
        <w:tc>
          <w:tcPr>
            <w:tcW w:w="2884" w:type="dxa"/>
          </w:tcPr>
          <w:p w14:paraId="044AA9D6" w14:textId="77777777" w:rsidR="00E76C00" w:rsidRPr="007E0B31" w:rsidRDefault="00E76C00" w:rsidP="00E76C00">
            <w:pPr>
              <w:pStyle w:val="Arial11Bold"/>
              <w:rPr>
                <w:rFonts w:cs="Arial"/>
              </w:rPr>
            </w:pPr>
            <w:r w:rsidRPr="007E0B31">
              <w:rPr>
                <w:rFonts w:cs="Arial"/>
              </w:rPr>
              <w:t>Frequency Sensitive AGR Unit Limit</w:t>
            </w:r>
          </w:p>
        </w:tc>
        <w:tc>
          <w:tcPr>
            <w:tcW w:w="6634" w:type="dxa"/>
          </w:tcPr>
          <w:p w14:paraId="3F623190" w14:textId="3E5A500D" w:rsidR="00E76C00" w:rsidRPr="007E0B31" w:rsidRDefault="00E76C00" w:rsidP="00E76C0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E76C00" w:rsidRPr="007E0B31" w14:paraId="0B07C095" w14:textId="77777777" w:rsidTr="48D9E28F">
        <w:trPr>
          <w:cantSplit/>
        </w:trPr>
        <w:tc>
          <w:tcPr>
            <w:tcW w:w="2884" w:type="dxa"/>
          </w:tcPr>
          <w:p w14:paraId="61CF9420" w14:textId="77777777" w:rsidR="00E76C00" w:rsidRPr="007E0B31" w:rsidRDefault="00E76C00" w:rsidP="00E76C00">
            <w:pPr>
              <w:pStyle w:val="Arial11Bold"/>
              <w:rPr>
                <w:rFonts w:cs="Arial"/>
              </w:rPr>
            </w:pPr>
            <w:r w:rsidRPr="007E0B31">
              <w:rPr>
                <w:rFonts w:cs="Arial"/>
              </w:rPr>
              <w:t>Frequency Sensitive Mode</w:t>
            </w:r>
          </w:p>
        </w:tc>
        <w:tc>
          <w:tcPr>
            <w:tcW w:w="6634" w:type="dxa"/>
          </w:tcPr>
          <w:p w14:paraId="73728290" w14:textId="77777777" w:rsidR="00E76C00" w:rsidRPr="007E0B31" w:rsidRDefault="00E76C00" w:rsidP="00E76C0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E76C00" w:rsidRPr="007E0B31" w14:paraId="164B885B" w14:textId="77777777" w:rsidTr="48D9E28F">
        <w:trPr>
          <w:cantSplit/>
        </w:trPr>
        <w:tc>
          <w:tcPr>
            <w:tcW w:w="2884" w:type="dxa"/>
          </w:tcPr>
          <w:p w14:paraId="4373C7C1" w14:textId="77777777" w:rsidR="00E76C00" w:rsidRPr="007E0B31" w:rsidRDefault="00E76C00" w:rsidP="00E76C00">
            <w:pPr>
              <w:pStyle w:val="Arial11Bold"/>
              <w:rPr>
                <w:rFonts w:cs="Arial"/>
              </w:rPr>
            </w:pPr>
            <w:r w:rsidRPr="007E0B31">
              <w:rPr>
                <w:rFonts w:cs="Arial"/>
              </w:rPr>
              <w:t>Fuel Security Code</w:t>
            </w:r>
          </w:p>
        </w:tc>
        <w:tc>
          <w:tcPr>
            <w:tcW w:w="6634" w:type="dxa"/>
          </w:tcPr>
          <w:p w14:paraId="4BC316B9" w14:textId="77777777" w:rsidR="00E76C00" w:rsidRPr="007E0B31" w:rsidRDefault="00E76C00" w:rsidP="00E76C0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76C00" w:rsidRPr="007E0B31" w14:paraId="6D481950" w14:textId="77777777" w:rsidTr="48D9E28F">
        <w:trPr>
          <w:cantSplit/>
        </w:trPr>
        <w:tc>
          <w:tcPr>
            <w:tcW w:w="2884" w:type="dxa"/>
          </w:tcPr>
          <w:p w14:paraId="6ABADA08" w14:textId="77777777" w:rsidR="00E76C00" w:rsidRPr="007E0B31" w:rsidRDefault="00E76C00" w:rsidP="00E76C00">
            <w:pPr>
              <w:pStyle w:val="Arial11Bold"/>
              <w:rPr>
                <w:rFonts w:cs="Arial"/>
              </w:rPr>
            </w:pPr>
            <w:r w:rsidRPr="007E0B31">
              <w:rPr>
                <w:rFonts w:cs="Arial"/>
              </w:rPr>
              <w:t>Gas Turbine Unit</w:t>
            </w:r>
          </w:p>
        </w:tc>
        <w:tc>
          <w:tcPr>
            <w:tcW w:w="6634" w:type="dxa"/>
          </w:tcPr>
          <w:p w14:paraId="1D4B4FFB"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E76C00" w:rsidRPr="007E0B31" w14:paraId="64E5C05F" w14:textId="77777777" w:rsidTr="48D9E28F">
        <w:trPr>
          <w:cantSplit/>
        </w:trPr>
        <w:tc>
          <w:tcPr>
            <w:tcW w:w="2884" w:type="dxa"/>
          </w:tcPr>
          <w:p w14:paraId="01FFF6B2" w14:textId="77777777" w:rsidR="00E76C00" w:rsidRPr="007E0B31" w:rsidRDefault="00E76C00" w:rsidP="00E76C00">
            <w:pPr>
              <w:pStyle w:val="Arial11Bold"/>
              <w:rPr>
                <w:rFonts w:cs="Arial"/>
              </w:rPr>
            </w:pPr>
            <w:r w:rsidRPr="007E0B31">
              <w:rPr>
                <w:rFonts w:cs="Arial"/>
              </w:rPr>
              <w:t>Gas Zone Diagram</w:t>
            </w:r>
          </w:p>
        </w:tc>
        <w:tc>
          <w:tcPr>
            <w:tcW w:w="6634" w:type="dxa"/>
          </w:tcPr>
          <w:p w14:paraId="53A7BC0A" w14:textId="77777777" w:rsidR="00E76C00" w:rsidRPr="007E0B31" w:rsidRDefault="00E76C00" w:rsidP="00E76C0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E76C00" w:rsidRPr="007E0B31" w14:paraId="25207431" w14:textId="77777777" w:rsidTr="48D9E28F">
        <w:trPr>
          <w:cantSplit/>
        </w:trPr>
        <w:tc>
          <w:tcPr>
            <w:tcW w:w="2884" w:type="dxa"/>
          </w:tcPr>
          <w:p w14:paraId="5D11ED34" w14:textId="77777777" w:rsidR="00E76C00" w:rsidRPr="007E0B31" w:rsidRDefault="00E76C00" w:rsidP="00E76C00">
            <w:pPr>
              <w:pStyle w:val="Arial11Bold"/>
              <w:rPr>
                <w:rFonts w:cs="Arial"/>
              </w:rPr>
            </w:pPr>
            <w:r w:rsidRPr="007E0B31">
              <w:rPr>
                <w:rFonts w:cs="Arial"/>
              </w:rPr>
              <w:t>Gate Closure</w:t>
            </w:r>
          </w:p>
        </w:tc>
        <w:tc>
          <w:tcPr>
            <w:tcW w:w="6634" w:type="dxa"/>
          </w:tcPr>
          <w:p w14:paraId="13C5C4ED" w14:textId="77777777" w:rsidR="00E76C00" w:rsidRPr="007E0B31" w:rsidRDefault="00E76C00" w:rsidP="00E76C0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751C0B2D" w14:textId="77777777" w:rsidTr="48D9E28F">
        <w:trPr>
          <w:cantSplit/>
        </w:trPr>
        <w:tc>
          <w:tcPr>
            <w:tcW w:w="2884" w:type="dxa"/>
          </w:tcPr>
          <w:p w14:paraId="69164933" w14:textId="77777777" w:rsidR="00E76C00" w:rsidRPr="007E0B31" w:rsidRDefault="00E76C00" w:rsidP="00E76C00">
            <w:pPr>
              <w:pStyle w:val="Arial11Bold"/>
              <w:rPr>
                <w:rFonts w:cs="Arial"/>
              </w:rPr>
            </w:pPr>
            <w:r w:rsidRPr="007E0B31">
              <w:rPr>
                <w:rFonts w:cs="Arial"/>
              </w:rPr>
              <w:t>GB Code User</w:t>
            </w:r>
          </w:p>
        </w:tc>
        <w:tc>
          <w:tcPr>
            <w:tcW w:w="6634" w:type="dxa"/>
          </w:tcPr>
          <w:p w14:paraId="7C7DFDA1" w14:textId="77777777" w:rsidR="00E76C00" w:rsidRPr="005C20E3" w:rsidRDefault="00E76C00" w:rsidP="00E76C00">
            <w:pPr>
              <w:pStyle w:val="TableArial11"/>
            </w:pPr>
            <w:r w:rsidRPr="005C20E3">
              <w:t xml:space="preserve">A </w:t>
            </w:r>
            <w:r w:rsidRPr="005C20E3">
              <w:rPr>
                <w:b/>
              </w:rPr>
              <w:t>User</w:t>
            </w:r>
            <w:r w:rsidRPr="005C20E3">
              <w:t xml:space="preserve"> in respect of:- </w:t>
            </w:r>
          </w:p>
          <w:p w14:paraId="0877FB88" w14:textId="08697FB3" w:rsidR="00E76C00" w:rsidRPr="005C20E3" w:rsidRDefault="00E76C00" w:rsidP="007C78FD">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E76C00" w:rsidRPr="005C20E3" w:rsidRDefault="00E76C00" w:rsidP="007C78FD">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E76C00" w:rsidRPr="005C20E3" w:rsidRDefault="00E76C00" w:rsidP="007C78FD">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E76C00" w:rsidRPr="00943BB7" w:rsidRDefault="00E76C00" w:rsidP="007C78FD">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E76C00" w:rsidRPr="007E0B31" w14:paraId="4723553C" w14:textId="77777777" w:rsidTr="48D9E28F">
        <w:trPr>
          <w:cantSplit/>
        </w:trPr>
        <w:tc>
          <w:tcPr>
            <w:tcW w:w="2884" w:type="dxa"/>
          </w:tcPr>
          <w:p w14:paraId="4FE5BF46" w14:textId="138D465C" w:rsidR="00E76C00" w:rsidRPr="007E0B31" w:rsidRDefault="00E76C00" w:rsidP="00E76C00">
            <w:pPr>
              <w:pStyle w:val="Arial11Bold"/>
              <w:rPr>
                <w:rFonts w:cs="Arial"/>
              </w:rPr>
            </w:pPr>
            <w:r w:rsidRPr="007E0B31">
              <w:rPr>
                <w:rFonts w:cs="Arial"/>
              </w:rPr>
              <w:t>GB Generator</w:t>
            </w:r>
          </w:p>
        </w:tc>
        <w:tc>
          <w:tcPr>
            <w:tcW w:w="6634" w:type="dxa"/>
          </w:tcPr>
          <w:p w14:paraId="3BE7D000" w14:textId="1CD9DB0E" w:rsidR="00E76C00" w:rsidRPr="007E0B31" w:rsidRDefault="00E76C00" w:rsidP="00E76C0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E76C00" w:rsidRPr="007E0B31" w14:paraId="65BB692A" w14:textId="77777777" w:rsidTr="48D9E28F">
        <w:trPr>
          <w:cantSplit/>
        </w:trPr>
        <w:tc>
          <w:tcPr>
            <w:tcW w:w="2884" w:type="dxa"/>
          </w:tcPr>
          <w:p w14:paraId="415F428D" w14:textId="43AC9763" w:rsidR="00E76C00" w:rsidRPr="00820AC6" w:rsidRDefault="00E76C00" w:rsidP="00E76C00">
            <w:pPr>
              <w:pStyle w:val="Arial11Bold"/>
              <w:rPr>
                <w:rFonts w:cs="Arial"/>
              </w:rPr>
            </w:pPr>
            <w:r w:rsidRPr="00820AC6">
              <w:rPr>
                <w:rFonts w:cs="Arial"/>
              </w:rPr>
              <w:t>GB Grid Supply Point</w:t>
            </w:r>
          </w:p>
        </w:tc>
        <w:tc>
          <w:tcPr>
            <w:tcW w:w="6634" w:type="dxa"/>
          </w:tcPr>
          <w:p w14:paraId="7E88EB64" w14:textId="1BCD6522" w:rsidR="00E76C00" w:rsidRPr="00820AC6" w:rsidRDefault="00E76C00" w:rsidP="00E76C0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76C00" w:rsidRPr="007E0B31" w14:paraId="29C91D0A" w14:textId="77777777" w:rsidTr="48D9E28F">
        <w:trPr>
          <w:cantSplit/>
        </w:trPr>
        <w:tc>
          <w:tcPr>
            <w:tcW w:w="2884" w:type="dxa"/>
          </w:tcPr>
          <w:p w14:paraId="3189B258"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E76C00" w:rsidRPr="007E0B31" w:rsidRDefault="00E76C00" w:rsidP="00E76C0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76C00" w:rsidRPr="007E0B31" w14:paraId="7DAFA3C3" w14:textId="77777777" w:rsidTr="48D9E28F">
        <w:trPr>
          <w:cantSplit/>
        </w:trPr>
        <w:tc>
          <w:tcPr>
            <w:tcW w:w="2884" w:type="dxa"/>
          </w:tcPr>
          <w:p w14:paraId="236BDDC1" w14:textId="77777777" w:rsidR="00E76C00" w:rsidRPr="007E0B31" w:rsidRDefault="00E76C00" w:rsidP="00E76C00">
            <w:pPr>
              <w:pStyle w:val="Arial11Bold"/>
              <w:rPr>
                <w:rFonts w:cs="Arial"/>
              </w:rPr>
            </w:pPr>
            <w:r w:rsidRPr="007E0B31">
              <w:rPr>
                <w:rFonts w:cs="Arial"/>
              </w:rPr>
              <w:t>GCDF</w:t>
            </w:r>
          </w:p>
        </w:tc>
        <w:tc>
          <w:tcPr>
            <w:tcW w:w="6634" w:type="dxa"/>
          </w:tcPr>
          <w:p w14:paraId="7C26F5C6" w14:textId="77777777" w:rsidR="00E76C00" w:rsidRPr="007E0B31" w:rsidRDefault="00E76C00" w:rsidP="00E76C00">
            <w:pPr>
              <w:pStyle w:val="TableArial11"/>
              <w:rPr>
                <w:rFonts w:cs="Arial"/>
              </w:rPr>
            </w:pPr>
            <w:r w:rsidRPr="007E0B31">
              <w:rPr>
                <w:rFonts w:cs="Arial"/>
              </w:rPr>
              <w:t>Means the Grid Code Development Forum.</w:t>
            </w:r>
          </w:p>
        </w:tc>
      </w:tr>
      <w:tr w:rsidR="00E76C00" w:rsidRPr="007E0B31" w14:paraId="1530B793" w14:textId="77777777" w:rsidTr="48D9E28F">
        <w:trPr>
          <w:cantSplit/>
        </w:trPr>
        <w:tc>
          <w:tcPr>
            <w:tcW w:w="2884" w:type="dxa"/>
          </w:tcPr>
          <w:p w14:paraId="562A7357" w14:textId="77777777" w:rsidR="00E76C00" w:rsidRPr="007E0B31" w:rsidRDefault="00E76C00" w:rsidP="00E76C0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76C00" w:rsidRPr="007E0B31" w14:paraId="379C1A71" w14:textId="77777777" w:rsidTr="48D9E28F">
        <w:trPr>
          <w:cantSplit/>
        </w:trPr>
        <w:tc>
          <w:tcPr>
            <w:tcW w:w="2884" w:type="dxa"/>
          </w:tcPr>
          <w:p w14:paraId="08FF36A2" w14:textId="77777777" w:rsidR="00E76C00" w:rsidRPr="007E0B31" w:rsidRDefault="00E76C00" w:rsidP="00E76C00">
            <w:pPr>
              <w:pStyle w:val="Arial11Bold"/>
              <w:rPr>
                <w:rFonts w:cs="Arial"/>
              </w:rPr>
            </w:pPr>
            <w:r w:rsidRPr="007E0B31">
              <w:rPr>
                <w:rFonts w:cs="Arial"/>
              </w:rPr>
              <w:t>Generating Plant Demand Margin</w:t>
            </w:r>
          </w:p>
        </w:tc>
        <w:tc>
          <w:tcPr>
            <w:tcW w:w="6634" w:type="dxa"/>
          </w:tcPr>
          <w:p w14:paraId="41DF891E" w14:textId="77777777" w:rsidR="00E76C00" w:rsidRPr="007E0B31" w:rsidRDefault="00E76C00" w:rsidP="00E76C0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76C00" w:rsidRPr="007E0B31" w14:paraId="311EAF72" w14:textId="77777777" w:rsidTr="48D9E28F">
        <w:trPr>
          <w:cantSplit/>
        </w:trPr>
        <w:tc>
          <w:tcPr>
            <w:tcW w:w="2884" w:type="dxa"/>
          </w:tcPr>
          <w:p w14:paraId="7AAF3305" w14:textId="77777777" w:rsidR="00E76C00" w:rsidRPr="007E0B31" w:rsidRDefault="00E76C00" w:rsidP="00E76C00">
            <w:pPr>
              <w:pStyle w:val="Arial11Bold"/>
              <w:rPr>
                <w:rFonts w:cs="Arial"/>
              </w:rPr>
            </w:pPr>
            <w:r w:rsidRPr="007E0B31">
              <w:rPr>
                <w:rFonts w:cs="Arial"/>
              </w:rPr>
              <w:t>Generating Unit</w:t>
            </w:r>
          </w:p>
        </w:tc>
        <w:tc>
          <w:tcPr>
            <w:tcW w:w="6634" w:type="dxa"/>
          </w:tcPr>
          <w:p w14:paraId="2E453C15"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76C00" w:rsidRPr="007E0B31" w14:paraId="1EBF9128" w14:textId="77777777" w:rsidTr="48D9E28F">
        <w:trPr>
          <w:cantSplit/>
        </w:trPr>
        <w:tc>
          <w:tcPr>
            <w:tcW w:w="2884" w:type="dxa"/>
          </w:tcPr>
          <w:p w14:paraId="013D7CA3" w14:textId="77777777" w:rsidR="00E76C00" w:rsidRPr="007E0B31" w:rsidRDefault="00E76C00" w:rsidP="00E76C00">
            <w:pPr>
              <w:pStyle w:val="Arial11Bold"/>
              <w:rPr>
                <w:rFonts w:cs="Arial"/>
              </w:rPr>
            </w:pPr>
            <w:r w:rsidRPr="007E0B31">
              <w:rPr>
                <w:rFonts w:cs="Arial"/>
              </w:rPr>
              <w:t>Generating Unit Data</w:t>
            </w:r>
          </w:p>
        </w:tc>
        <w:tc>
          <w:tcPr>
            <w:tcW w:w="6634" w:type="dxa"/>
          </w:tcPr>
          <w:p w14:paraId="2EE332FC" w14:textId="77777777" w:rsidR="00E76C00" w:rsidRPr="007E0B31" w:rsidRDefault="00E76C00" w:rsidP="00E76C0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76C00" w:rsidRPr="007E0B31" w:rsidRDefault="00E76C00" w:rsidP="00E76C00">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76C00" w:rsidRPr="007E0B31" w14:paraId="04144821" w14:textId="77777777" w:rsidTr="48D9E28F">
        <w:trPr>
          <w:cantSplit/>
        </w:trPr>
        <w:tc>
          <w:tcPr>
            <w:tcW w:w="2884" w:type="dxa"/>
          </w:tcPr>
          <w:p w14:paraId="36306D9E" w14:textId="77777777" w:rsidR="00E76C00" w:rsidRPr="007E0B31" w:rsidRDefault="00E76C00" w:rsidP="00E76C00">
            <w:pPr>
              <w:pStyle w:val="Arial11Bold"/>
              <w:rPr>
                <w:rFonts w:cs="Arial"/>
              </w:rPr>
            </w:pPr>
            <w:r w:rsidRPr="007E0B31">
              <w:rPr>
                <w:rFonts w:cs="Arial"/>
              </w:rPr>
              <w:t>Generation Capacity</w:t>
            </w:r>
          </w:p>
        </w:tc>
        <w:tc>
          <w:tcPr>
            <w:tcW w:w="6634" w:type="dxa"/>
          </w:tcPr>
          <w:p w14:paraId="7AEA282D" w14:textId="77777777" w:rsidR="00E76C00" w:rsidRPr="007E0B31" w:rsidRDefault="00E76C00" w:rsidP="00E76C0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492A589D" w14:textId="77777777" w:rsidTr="48D9E28F">
        <w:trPr>
          <w:cantSplit/>
        </w:trPr>
        <w:tc>
          <w:tcPr>
            <w:tcW w:w="2884" w:type="dxa"/>
          </w:tcPr>
          <w:p w14:paraId="191FBE2E" w14:textId="77777777" w:rsidR="00E76C00" w:rsidRPr="007E0B31" w:rsidRDefault="00E76C00" w:rsidP="00E76C00">
            <w:pPr>
              <w:pStyle w:val="Arial11Bold"/>
              <w:rPr>
                <w:rFonts w:cs="Arial"/>
              </w:rPr>
            </w:pPr>
            <w:r w:rsidRPr="007E0B31">
              <w:rPr>
                <w:rFonts w:cs="Arial"/>
              </w:rPr>
              <w:t>Generation Planning Parameters</w:t>
            </w:r>
          </w:p>
        </w:tc>
        <w:tc>
          <w:tcPr>
            <w:tcW w:w="6634" w:type="dxa"/>
          </w:tcPr>
          <w:p w14:paraId="71CFBA48" w14:textId="77777777" w:rsidR="00E76C00" w:rsidRPr="007E0B31" w:rsidRDefault="00E76C00" w:rsidP="00E76C0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76C00" w:rsidRPr="007E0B31" w14:paraId="155BA927" w14:textId="77777777" w:rsidTr="48D9E28F">
        <w:trPr>
          <w:cantSplit/>
        </w:trPr>
        <w:tc>
          <w:tcPr>
            <w:tcW w:w="2884" w:type="dxa"/>
          </w:tcPr>
          <w:p w14:paraId="78964DA2" w14:textId="77777777" w:rsidR="00E76C00" w:rsidRPr="007E0B31" w:rsidRDefault="00E76C00" w:rsidP="00E76C00">
            <w:pPr>
              <w:pStyle w:val="Arial11Bold"/>
              <w:rPr>
                <w:rFonts w:cs="Arial"/>
              </w:rPr>
            </w:pPr>
            <w:r w:rsidRPr="007E0B31">
              <w:rPr>
                <w:rFonts w:cs="Arial"/>
              </w:rPr>
              <w:t xml:space="preserve">Generator </w:t>
            </w:r>
          </w:p>
        </w:tc>
        <w:tc>
          <w:tcPr>
            <w:tcW w:w="6634" w:type="dxa"/>
          </w:tcPr>
          <w:p w14:paraId="392D2E72" w14:textId="349A6839" w:rsidR="00E76C00" w:rsidRPr="007E0B31" w:rsidRDefault="00E76C00" w:rsidP="00E76C0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76C00" w:rsidRPr="007E0B31" w14:paraId="4625887D" w14:textId="77777777" w:rsidTr="48D9E28F">
        <w:trPr>
          <w:cantSplit/>
        </w:trPr>
        <w:tc>
          <w:tcPr>
            <w:tcW w:w="2884" w:type="dxa"/>
          </w:tcPr>
          <w:p w14:paraId="7874F98F" w14:textId="77777777" w:rsidR="00E76C00" w:rsidRPr="007E0B31" w:rsidRDefault="00E76C00" w:rsidP="00E76C00">
            <w:pPr>
              <w:pStyle w:val="Arial11Bold"/>
              <w:rPr>
                <w:rFonts w:cs="Arial"/>
              </w:rPr>
            </w:pPr>
            <w:r w:rsidRPr="007E0B31">
              <w:rPr>
                <w:rFonts w:cs="Arial"/>
              </w:rPr>
              <w:t>Generator Performance Chart</w:t>
            </w:r>
          </w:p>
        </w:tc>
        <w:tc>
          <w:tcPr>
            <w:tcW w:w="6634" w:type="dxa"/>
          </w:tcPr>
          <w:p w14:paraId="3A96CC39" w14:textId="33F812BB" w:rsidR="00E76C00" w:rsidRPr="007E0B31" w:rsidRDefault="00E76C00" w:rsidP="00E76C0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76C00" w:rsidRPr="007E0B31" w14:paraId="625353D3" w14:textId="77777777" w:rsidTr="48D9E28F">
        <w:trPr>
          <w:cantSplit/>
        </w:trPr>
        <w:tc>
          <w:tcPr>
            <w:tcW w:w="2884" w:type="dxa"/>
          </w:tcPr>
          <w:p w14:paraId="28F1FED3" w14:textId="77777777" w:rsidR="00E76C00" w:rsidRPr="007E0B31" w:rsidRDefault="00E76C00" w:rsidP="00E76C00">
            <w:pPr>
              <w:pStyle w:val="Arial11Bold"/>
              <w:rPr>
                <w:rFonts w:cs="Arial"/>
              </w:rPr>
            </w:pPr>
            <w:r w:rsidRPr="007E0B31">
              <w:rPr>
                <w:rFonts w:cs="Arial"/>
              </w:rPr>
              <w:t>Genset</w:t>
            </w:r>
          </w:p>
        </w:tc>
        <w:tc>
          <w:tcPr>
            <w:tcW w:w="6634" w:type="dxa"/>
          </w:tcPr>
          <w:p w14:paraId="66C9AF34" w14:textId="01B0E2EE" w:rsidR="00E76C00" w:rsidRPr="007E0B31" w:rsidRDefault="00E76C00" w:rsidP="00E76C0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76C00" w:rsidRPr="007E0B31" w14:paraId="4D41E64A" w14:textId="77777777" w:rsidTr="48D9E28F">
        <w:trPr>
          <w:cantSplit/>
        </w:trPr>
        <w:tc>
          <w:tcPr>
            <w:tcW w:w="2884" w:type="dxa"/>
          </w:tcPr>
          <w:p w14:paraId="31C3C21C" w14:textId="77777777" w:rsidR="00E76C00" w:rsidRPr="007E0B31" w:rsidRDefault="00E76C00" w:rsidP="00E76C00">
            <w:pPr>
              <w:pStyle w:val="Arial11Bold"/>
              <w:rPr>
                <w:rFonts w:cs="Arial"/>
              </w:rPr>
            </w:pPr>
            <w:r w:rsidRPr="007E0B31">
              <w:rPr>
                <w:rFonts w:cs="Arial"/>
              </w:rPr>
              <w:t>Good Industry Practice</w:t>
            </w:r>
          </w:p>
        </w:tc>
        <w:tc>
          <w:tcPr>
            <w:tcW w:w="6634" w:type="dxa"/>
          </w:tcPr>
          <w:p w14:paraId="3DFA7AB2" w14:textId="77777777" w:rsidR="00E76C00" w:rsidRPr="007E0B31" w:rsidRDefault="00E76C00" w:rsidP="00E76C0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76C00" w:rsidRPr="007E0B31" w14:paraId="26C7E381" w14:textId="77777777" w:rsidTr="48D9E28F">
        <w:trPr>
          <w:cantSplit/>
        </w:trPr>
        <w:tc>
          <w:tcPr>
            <w:tcW w:w="2884" w:type="dxa"/>
          </w:tcPr>
          <w:p w14:paraId="742C86BC" w14:textId="77777777" w:rsidR="00E76C00" w:rsidRPr="007E0B31" w:rsidRDefault="00E76C00" w:rsidP="00E76C0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76C00" w:rsidRPr="007E0B31" w:rsidRDefault="00E76C00" w:rsidP="00E76C0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76C00" w:rsidRPr="007E0B31" w14:paraId="64198495" w14:textId="77777777" w:rsidTr="48D9E28F">
        <w:trPr>
          <w:cantSplit/>
        </w:trPr>
        <w:tc>
          <w:tcPr>
            <w:tcW w:w="2884" w:type="dxa"/>
          </w:tcPr>
          <w:p w14:paraId="3EC6201C" w14:textId="34C4097C" w:rsidR="00E76C00" w:rsidRPr="00A87826" w:rsidRDefault="00E76C00" w:rsidP="00E76C00">
            <w:pPr>
              <w:pStyle w:val="Arial11Bold"/>
            </w:pPr>
            <w:r w:rsidRPr="00A87826">
              <w:t xml:space="preserve">Governor </w:t>
            </w:r>
            <w:proofErr w:type="spellStart"/>
            <w:r w:rsidRPr="00A87826">
              <w:t>Deadband</w:t>
            </w:r>
            <w:proofErr w:type="spellEnd"/>
          </w:p>
        </w:tc>
        <w:tc>
          <w:tcPr>
            <w:tcW w:w="6634" w:type="dxa"/>
          </w:tcPr>
          <w:p w14:paraId="51CA9741" w14:textId="17755045" w:rsidR="00E76C00" w:rsidRPr="009B5CCC" w:rsidRDefault="00E76C00" w:rsidP="00E6020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sidR="00E076D8">
              <w:rPr>
                <w:rFonts w:cs="Arial"/>
              </w:rPr>
              <w:t>.</w:t>
            </w:r>
          </w:p>
        </w:tc>
      </w:tr>
      <w:tr w:rsidR="00E76C00" w:rsidRPr="007E0B31" w14:paraId="66ABD35B" w14:textId="77777777" w:rsidTr="48D9E28F">
        <w:trPr>
          <w:cantSplit/>
        </w:trPr>
        <w:tc>
          <w:tcPr>
            <w:tcW w:w="2884" w:type="dxa"/>
          </w:tcPr>
          <w:p w14:paraId="5D6FA2DB" w14:textId="77777777" w:rsidR="00E76C00" w:rsidRPr="007E0B31" w:rsidRDefault="00E76C00" w:rsidP="00E76C0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76C00" w:rsidRPr="007E0B31" w:rsidRDefault="00E76C00" w:rsidP="00E76C00">
            <w:pPr>
              <w:pStyle w:val="TableArial11"/>
              <w:rPr>
                <w:rFonts w:cs="Arial"/>
              </w:rPr>
            </w:pPr>
            <w:r w:rsidRPr="007E0B31">
              <w:rPr>
                <w:rFonts w:cs="Arial"/>
              </w:rPr>
              <w:t>The landmass of England and Wales and Scotland, including internal waters.</w:t>
            </w:r>
          </w:p>
        </w:tc>
      </w:tr>
      <w:tr w:rsidR="00E76C00" w:rsidRPr="007E0B31" w14:paraId="70929E33" w14:textId="77777777" w:rsidTr="48D9E28F">
        <w:trPr>
          <w:cantSplit/>
        </w:trPr>
        <w:tc>
          <w:tcPr>
            <w:tcW w:w="2884" w:type="dxa"/>
          </w:tcPr>
          <w:p w14:paraId="68D83069" w14:textId="77777777" w:rsidR="00E76C00" w:rsidRPr="007E0B31" w:rsidRDefault="00E76C00" w:rsidP="00E76C00">
            <w:pPr>
              <w:pStyle w:val="Arial11Bold"/>
              <w:rPr>
                <w:rFonts w:cs="Arial"/>
              </w:rPr>
            </w:pPr>
            <w:r w:rsidRPr="007E0B31">
              <w:rPr>
                <w:rFonts w:cs="Arial"/>
              </w:rPr>
              <w:t>Grid Code Fast Track Proposals</w:t>
            </w:r>
          </w:p>
        </w:tc>
        <w:tc>
          <w:tcPr>
            <w:tcW w:w="6634" w:type="dxa"/>
          </w:tcPr>
          <w:p w14:paraId="48C60AA1"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76C00" w:rsidRPr="007E0B31" w14:paraId="2EDE9E2F" w14:textId="77777777" w:rsidTr="48D9E28F">
        <w:trPr>
          <w:cantSplit/>
        </w:trPr>
        <w:tc>
          <w:tcPr>
            <w:tcW w:w="2884" w:type="dxa"/>
          </w:tcPr>
          <w:p w14:paraId="43CBF0F4" w14:textId="77777777" w:rsidR="00E76C00" w:rsidRPr="007E0B31" w:rsidRDefault="00E76C00" w:rsidP="00E76C00">
            <w:pPr>
              <w:pStyle w:val="Arial11Bold"/>
              <w:rPr>
                <w:rFonts w:cs="Arial"/>
              </w:rPr>
            </w:pPr>
            <w:r w:rsidRPr="007E0B31">
              <w:rPr>
                <w:rFonts w:cs="Arial"/>
              </w:rPr>
              <w:t>Grid Code Modification Fast Track Report</w:t>
            </w:r>
          </w:p>
        </w:tc>
        <w:tc>
          <w:tcPr>
            <w:tcW w:w="6634" w:type="dxa"/>
          </w:tcPr>
          <w:p w14:paraId="01E7A62C" w14:textId="77777777" w:rsidR="00E76C00" w:rsidRPr="007E0B31" w:rsidRDefault="00E76C00" w:rsidP="00E76C00">
            <w:pPr>
              <w:pStyle w:val="TableArial11"/>
              <w:rPr>
                <w:rFonts w:cs="Arial"/>
              </w:rPr>
            </w:pPr>
            <w:r w:rsidRPr="007E0B31">
              <w:rPr>
                <w:rFonts w:cs="Arial"/>
              </w:rPr>
              <w:t>A report prepared pursuant to GR.26</w:t>
            </w:r>
          </w:p>
        </w:tc>
      </w:tr>
      <w:tr w:rsidR="00E76C00" w:rsidRPr="007E0B31" w14:paraId="7FE69FF9" w14:textId="77777777" w:rsidTr="48D9E28F">
        <w:trPr>
          <w:cantSplit/>
        </w:trPr>
        <w:tc>
          <w:tcPr>
            <w:tcW w:w="2884" w:type="dxa"/>
          </w:tcPr>
          <w:p w14:paraId="2D672D65" w14:textId="77777777" w:rsidR="00E76C00" w:rsidRPr="007E0B31" w:rsidRDefault="00E76C00" w:rsidP="00E76C00">
            <w:pPr>
              <w:pStyle w:val="Arial11Bold"/>
              <w:rPr>
                <w:rFonts w:cs="Arial"/>
              </w:rPr>
            </w:pPr>
            <w:r w:rsidRPr="007E0B31">
              <w:rPr>
                <w:rFonts w:cs="Arial"/>
              </w:rPr>
              <w:t>Grid Code Modification Register</w:t>
            </w:r>
          </w:p>
        </w:tc>
        <w:tc>
          <w:tcPr>
            <w:tcW w:w="6634" w:type="dxa"/>
          </w:tcPr>
          <w:p w14:paraId="6A454EA3" w14:textId="77777777" w:rsidR="00E76C00" w:rsidRPr="007E0B31" w:rsidRDefault="00E76C00" w:rsidP="00E76C00">
            <w:pPr>
              <w:pStyle w:val="TableArial11"/>
              <w:rPr>
                <w:rFonts w:cs="Arial"/>
              </w:rPr>
            </w:pPr>
            <w:r w:rsidRPr="007E0B31">
              <w:rPr>
                <w:rFonts w:cs="Arial"/>
              </w:rPr>
              <w:t>Has the meaning given in GR.13.1.</w:t>
            </w:r>
          </w:p>
        </w:tc>
      </w:tr>
      <w:tr w:rsidR="00E76C00" w:rsidRPr="007E0B31" w14:paraId="1B8E54A8" w14:textId="77777777" w:rsidTr="48D9E28F">
        <w:trPr>
          <w:cantSplit/>
        </w:trPr>
        <w:tc>
          <w:tcPr>
            <w:tcW w:w="2884" w:type="dxa"/>
          </w:tcPr>
          <w:p w14:paraId="4D940EB7" w14:textId="77777777" w:rsidR="00E76C00" w:rsidRPr="007E0B31" w:rsidRDefault="00E76C00" w:rsidP="00E76C00">
            <w:pPr>
              <w:pStyle w:val="Arial11Bold"/>
              <w:rPr>
                <w:rFonts w:cs="Arial"/>
              </w:rPr>
            </w:pPr>
            <w:r w:rsidRPr="007E0B31">
              <w:rPr>
                <w:rFonts w:cs="Arial"/>
              </w:rPr>
              <w:t>Grid Code Modification Report</w:t>
            </w:r>
          </w:p>
        </w:tc>
        <w:tc>
          <w:tcPr>
            <w:tcW w:w="6634" w:type="dxa"/>
          </w:tcPr>
          <w:p w14:paraId="440554AD" w14:textId="77777777" w:rsidR="00E76C00" w:rsidRPr="007E0B31" w:rsidRDefault="00E76C00" w:rsidP="00E76C00">
            <w:pPr>
              <w:pStyle w:val="TableArial11"/>
              <w:rPr>
                <w:rFonts w:cs="Arial"/>
              </w:rPr>
            </w:pPr>
            <w:r w:rsidRPr="007E0B31">
              <w:rPr>
                <w:rFonts w:cs="Arial"/>
              </w:rPr>
              <w:t>Has the meaning given in GR.22.1.</w:t>
            </w:r>
          </w:p>
        </w:tc>
      </w:tr>
      <w:tr w:rsidR="00E76C00" w:rsidRPr="007E0B31" w14:paraId="7F1BFC88" w14:textId="77777777" w:rsidTr="48D9E28F">
        <w:trPr>
          <w:cantSplit/>
        </w:trPr>
        <w:tc>
          <w:tcPr>
            <w:tcW w:w="2884" w:type="dxa"/>
          </w:tcPr>
          <w:p w14:paraId="3E526269" w14:textId="77777777" w:rsidR="00E76C00" w:rsidRPr="007E0B31" w:rsidRDefault="00E76C00" w:rsidP="00E76C00">
            <w:pPr>
              <w:pStyle w:val="Arial11Bold"/>
              <w:rPr>
                <w:rFonts w:cs="Arial"/>
              </w:rPr>
            </w:pPr>
            <w:r w:rsidRPr="007E0B31">
              <w:rPr>
                <w:rFonts w:cs="Arial"/>
              </w:rPr>
              <w:t>Grid Code Modification</w:t>
            </w:r>
          </w:p>
          <w:p w14:paraId="79962484" w14:textId="77777777" w:rsidR="00E76C00" w:rsidRPr="007E0B31" w:rsidRDefault="00E76C00" w:rsidP="00E76C00">
            <w:pPr>
              <w:pStyle w:val="Arial11Bold"/>
              <w:rPr>
                <w:rFonts w:cs="Arial"/>
              </w:rPr>
            </w:pPr>
            <w:r w:rsidRPr="007E0B31">
              <w:rPr>
                <w:rFonts w:cs="Arial"/>
              </w:rPr>
              <w:t>Procedures</w:t>
            </w:r>
          </w:p>
        </w:tc>
        <w:tc>
          <w:tcPr>
            <w:tcW w:w="6634" w:type="dxa"/>
          </w:tcPr>
          <w:p w14:paraId="1003DC02" w14:textId="77777777" w:rsidR="00E76C00" w:rsidRPr="007E0B31" w:rsidRDefault="00E76C00" w:rsidP="00E76C0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76C00" w:rsidRPr="007E0B31" w14:paraId="1019C4E6" w14:textId="77777777" w:rsidTr="48D9E28F">
        <w:trPr>
          <w:cantSplit/>
        </w:trPr>
        <w:tc>
          <w:tcPr>
            <w:tcW w:w="2884" w:type="dxa"/>
          </w:tcPr>
          <w:p w14:paraId="6FB3FC5E" w14:textId="77777777" w:rsidR="00E76C00" w:rsidRPr="007E0B31" w:rsidRDefault="00E76C00" w:rsidP="00E76C00">
            <w:pPr>
              <w:pStyle w:val="Arial11Bold"/>
              <w:rPr>
                <w:rFonts w:cs="Arial"/>
              </w:rPr>
            </w:pPr>
            <w:r w:rsidRPr="007E0B31">
              <w:rPr>
                <w:rFonts w:cs="Arial"/>
              </w:rPr>
              <w:t>Grid Code Modification Proposal</w:t>
            </w:r>
          </w:p>
        </w:tc>
        <w:tc>
          <w:tcPr>
            <w:tcW w:w="6634" w:type="dxa"/>
          </w:tcPr>
          <w:p w14:paraId="66E591DD"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76C00" w:rsidRPr="007E0B31" w14:paraId="3F734B33" w14:textId="77777777" w:rsidTr="48D9E28F">
        <w:trPr>
          <w:cantSplit/>
        </w:trPr>
        <w:tc>
          <w:tcPr>
            <w:tcW w:w="2884" w:type="dxa"/>
          </w:tcPr>
          <w:p w14:paraId="47A35776" w14:textId="77777777" w:rsidR="00E76C00" w:rsidRPr="007E0B31" w:rsidRDefault="00E76C00" w:rsidP="00E76C00">
            <w:pPr>
              <w:pStyle w:val="Arial11Bold"/>
              <w:rPr>
                <w:rFonts w:cs="Arial"/>
              </w:rPr>
            </w:pPr>
            <w:r w:rsidRPr="007E0B31">
              <w:rPr>
                <w:rFonts w:cs="Arial"/>
              </w:rPr>
              <w:t>Grid Code Modification Self- Governance Report</w:t>
            </w:r>
          </w:p>
        </w:tc>
        <w:tc>
          <w:tcPr>
            <w:tcW w:w="6634" w:type="dxa"/>
          </w:tcPr>
          <w:p w14:paraId="605F34A3" w14:textId="77777777" w:rsidR="00E76C00" w:rsidRPr="007E0B31" w:rsidRDefault="00E76C00" w:rsidP="00E76C00">
            <w:pPr>
              <w:pStyle w:val="TableArial11"/>
              <w:rPr>
                <w:rFonts w:cs="Arial"/>
              </w:rPr>
            </w:pPr>
            <w:r w:rsidRPr="007E0B31">
              <w:rPr>
                <w:rFonts w:cs="Arial"/>
              </w:rPr>
              <w:t>Has the meaning given in GR.24.5</w:t>
            </w:r>
          </w:p>
        </w:tc>
      </w:tr>
      <w:tr w:rsidR="00E76C00" w:rsidRPr="007E0B31" w14:paraId="387C69DC" w14:textId="77777777" w:rsidTr="48D9E28F">
        <w:trPr>
          <w:cantSplit/>
        </w:trPr>
        <w:tc>
          <w:tcPr>
            <w:tcW w:w="2884" w:type="dxa"/>
          </w:tcPr>
          <w:p w14:paraId="4518B247" w14:textId="77777777" w:rsidR="00E76C00" w:rsidRPr="007E0B31" w:rsidRDefault="00E76C00" w:rsidP="00E76C00">
            <w:pPr>
              <w:pStyle w:val="Arial11Bold"/>
              <w:rPr>
                <w:rFonts w:cs="Arial"/>
              </w:rPr>
            </w:pPr>
            <w:r w:rsidRPr="007E0B31">
              <w:rPr>
                <w:rFonts w:cs="Arial"/>
              </w:rPr>
              <w:t>Grid Code Objectives</w:t>
            </w:r>
          </w:p>
        </w:tc>
        <w:tc>
          <w:tcPr>
            <w:tcW w:w="6634" w:type="dxa"/>
          </w:tcPr>
          <w:p w14:paraId="5F7C23F5" w14:textId="72422350" w:rsidR="00E76C00" w:rsidRPr="007E0B31" w:rsidRDefault="00E76C00" w:rsidP="00E76C00">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76C00" w:rsidRPr="007E0B31" w14:paraId="39199EE0" w14:textId="77777777" w:rsidTr="48D9E28F">
        <w:trPr>
          <w:cantSplit/>
        </w:trPr>
        <w:tc>
          <w:tcPr>
            <w:tcW w:w="2884" w:type="dxa"/>
          </w:tcPr>
          <w:p w14:paraId="17F6006E" w14:textId="77777777" w:rsidR="00E76C00" w:rsidRPr="007E0B31" w:rsidRDefault="00E76C00" w:rsidP="00E76C0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76C00" w:rsidRPr="007E0B31" w:rsidRDefault="00E76C00" w:rsidP="00E76C00">
            <w:pPr>
              <w:pStyle w:val="TableArial11"/>
              <w:rPr>
                <w:rFonts w:cs="Arial"/>
              </w:rPr>
            </w:pPr>
            <w:r w:rsidRPr="007E0B31">
              <w:rPr>
                <w:rFonts w:cs="Arial"/>
              </w:rPr>
              <w:t>The panel with the functions set out in GR.1.2.</w:t>
            </w:r>
          </w:p>
        </w:tc>
      </w:tr>
      <w:tr w:rsidR="00E76C00" w:rsidRPr="007E0B31" w14:paraId="781A6549" w14:textId="77777777" w:rsidTr="48D9E28F">
        <w:trPr>
          <w:cantSplit/>
        </w:trPr>
        <w:tc>
          <w:tcPr>
            <w:tcW w:w="2884" w:type="dxa"/>
          </w:tcPr>
          <w:p w14:paraId="26F0CF91" w14:textId="77777777" w:rsidR="00E76C00" w:rsidRPr="007E0B31" w:rsidRDefault="00E76C00" w:rsidP="00E76C00">
            <w:pPr>
              <w:pStyle w:val="Arial11Bold"/>
              <w:rPr>
                <w:rFonts w:cs="Arial"/>
              </w:rPr>
            </w:pPr>
            <w:r w:rsidRPr="007E0B31">
              <w:rPr>
                <w:rFonts w:cs="Arial"/>
              </w:rPr>
              <w:t>Grid Code Review Panel</w:t>
            </w:r>
          </w:p>
          <w:p w14:paraId="7F57BF7E" w14:textId="77777777" w:rsidR="00E76C00" w:rsidRPr="007E0B31" w:rsidRDefault="00E76C00" w:rsidP="00E76C00">
            <w:pPr>
              <w:pStyle w:val="Arial11Bold"/>
              <w:rPr>
                <w:rFonts w:cs="Arial"/>
              </w:rPr>
            </w:pPr>
            <w:r w:rsidRPr="007E0B31">
              <w:rPr>
                <w:rFonts w:cs="Arial"/>
              </w:rPr>
              <w:t>Recommendation Vote</w:t>
            </w:r>
          </w:p>
        </w:tc>
        <w:tc>
          <w:tcPr>
            <w:tcW w:w="6634" w:type="dxa"/>
          </w:tcPr>
          <w:p w14:paraId="645A5276" w14:textId="77777777"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76C00" w:rsidRPr="007E0B31" w14:paraId="1870B32A" w14:textId="77777777" w:rsidTr="48D9E28F">
        <w:trPr>
          <w:cantSplit/>
        </w:trPr>
        <w:tc>
          <w:tcPr>
            <w:tcW w:w="2884" w:type="dxa"/>
          </w:tcPr>
          <w:p w14:paraId="27AC9B5B" w14:textId="77777777" w:rsidR="00E76C00" w:rsidRPr="007E0B31" w:rsidRDefault="00E76C00" w:rsidP="00E76C00">
            <w:pPr>
              <w:pStyle w:val="Arial11Bold"/>
              <w:rPr>
                <w:rFonts w:cs="Arial"/>
              </w:rPr>
            </w:pPr>
            <w:r w:rsidRPr="007E0B31">
              <w:rPr>
                <w:rFonts w:cs="Arial"/>
              </w:rPr>
              <w:t>Grid Code Review Panel Self-Governance Vote</w:t>
            </w:r>
          </w:p>
        </w:tc>
        <w:tc>
          <w:tcPr>
            <w:tcW w:w="6634" w:type="dxa"/>
          </w:tcPr>
          <w:p w14:paraId="23D0B306" w14:textId="6D019119"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76C00" w:rsidRPr="007E0B31" w14:paraId="46FD00F7" w14:textId="77777777" w:rsidTr="48D9E28F">
        <w:trPr>
          <w:cantSplit/>
        </w:trPr>
        <w:tc>
          <w:tcPr>
            <w:tcW w:w="2884" w:type="dxa"/>
          </w:tcPr>
          <w:p w14:paraId="36961EC3" w14:textId="77777777" w:rsidR="00E76C00" w:rsidRPr="007E0B31" w:rsidRDefault="00E76C00" w:rsidP="00E76C00">
            <w:pPr>
              <w:pStyle w:val="Arial11Bold"/>
              <w:rPr>
                <w:rFonts w:cs="Arial"/>
              </w:rPr>
            </w:pPr>
            <w:r w:rsidRPr="007E0B31">
              <w:rPr>
                <w:rFonts w:cs="Arial"/>
              </w:rPr>
              <w:t>Grid Code Self-Governance Proposals</w:t>
            </w:r>
          </w:p>
        </w:tc>
        <w:tc>
          <w:tcPr>
            <w:tcW w:w="6634" w:type="dxa"/>
          </w:tcPr>
          <w:p w14:paraId="3826E3C6" w14:textId="77777777" w:rsidR="00E76C00" w:rsidRPr="007E0B31" w:rsidRDefault="00E76C00" w:rsidP="00E76C0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76C00" w:rsidRPr="007E0B31" w14:paraId="29A89EE1" w14:textId="77777777" w:rsidTr="48D9E28F">
        <w:trPr>
          <w:cantSplit/>
        </w:trPr>
        <w:tc>
          <w:tcPr>
            <w:tcW w:w="2884" w:type="dxa"/>
          </w:tcPr>
          <w:p w14:paraId="731ADBFE" w14:textId="77777777" w:rsidR="00E76C00" w:rsidRPr="007E0B31" w:rsidRDefault="00E76C00" w:rsidP="00E76C00">
            <w:pPr>
              <w:pStyle w:val="Arial11Bold"/>
              <w:rPr>
                <w:rFonts w:cs="Arial"/>
              </w:rPr>
            </w:pPr>
            <w:r w:rsidRPr="007E0B31">
              <w:rPr>
                <w:rFonts w:cs="Arial"/>
              </w:rPr>
              <w:t>Grid Entry Point</w:t>
            </w:r>
          </w:p>
        </w:tc>
        <w:tc>
          <w:tcPr>
            <w:tcW w:w="6634" w:type="dxa"/>
          </w:tcPr>
          <w:p w14:paraId="68769E6D"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76C00" w:rsidRPr="007E0B31" w14:paraId="66172056" w14:textId="77777777" w:rsidTr="48D9E28F">
        <w:trPr>
          <w:cantSplit/>
        </w:trPr>
        <w:tc>
          <w:tcPr>
            <w:tcW w:w="2884" w:type="dxa"/>
          </w:tcPr>
          <w:p w14:paraId="44E3EB10" w14:textId="77777777" w:rsidR="00E76C00" w:rsidRPr="007E0B31" w:rsidRDefault="00E76C00" w:rsidP="00E76C00">
            <w:pPr>
              <w:pStyle w:val="Arial11Bold"/>
              <w:rPr>
                <w:rFonts w:cs="Arial"/>
              </w:rPr>
            </w:pPr>
            <w:r w:rsidRPr="007E0B31">
              <w:rPr>
                <w:rFonts w:cs="Arial"/>
              </w:rPr>
              <w:t>Grid Supply Point</w:t>
            </w:r>
          </w:p>
        </w:tc>
        <w:tc>
          <w:tcPr>
            <w:tcW w:w="6634" w:type="dxa"/>
          </w:tcPr>
          <w:p w14:paraId="76BDB008" w14:textId="0EB7F897" w:rsidR="00E76C00" w:rsidRPr="007E0B31" w:rsidRDefault="00E76C00" w:rsidP="00E76C0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76C00" w:rsidRPr="007E0B31" w14:paraId="0AA8076E" w14:textId="77777777" w:rsidTr="48D9E28F">
        <w:trPr>
          <w:cantSplit/>
        </w:trPr>
        <w:tc>
          <w:tcPr>
            <w:tcW w:w="2884" w:type="dxa"/>
          </w:tcPr>
          <w:p w14:paraId="20405FC8" w14:textId="77777777" w:rsidR="00E76C00" w:rsidRPr="007E0B31" w:rsidRDefault="00E76C00" w:rsidP="00E76C00">
            <w:pPr>
              <w:pStyle w:val="Arial11Bold"/>
              <w:rPr>
                <w:rFonts w:cs="Arial"/>
              </w:rPr>
            </w:pPr>
            <w:r w:rsidRPr="007E0B31">
              <w:rPr>
                <w:rFonts w:cs="Arial"/>
              </w:rPr>
              <w:t>Group</w:t>
            </w:r>
          </w:p>
        </w:tc>
        <w:tc>
          <w:tcPr>
            <w:tcW w:w="6634" w:type="dxa"/>
          </w:tcPr>
          <w:p w14:paraId="60A73BA5" w14:textId="77777777" w:rsidR="00E76C00" w:rsidRPr="007E0B31" w:rsidRDefault="00E76C00" w:rsidP="00E76C00">
            <w:pPr>
              <w:pStyle w:val="TableArial11"/>
              <w:rPr>
                <w:rFonts w:cs="Arial"/>
              </w:rPr>
            </w:pPr>
            <w:bookmarkStart w:id="18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81"/>
          </w:p>
        </w:tc>
      </w:tr>
      <w:tr w:rsidR="00E76C00" w:rsidRPr="0079139F" w14:paraId="5A25DA6A" w14:textId="77777777" w:rsidTr="48D9E28F">
        <w:trPr>
          <w:cantSplit/>
        </w:trPr>
        <w:tc>
          <w:tcPr>
            <w:tcW w:w="2884" w:type="dxa"/>
          </w:tcPr>
          <w:p w14:paraId="704101E4" w14:textId="22CAEA65" w:rsidR="00E76C00" w:rsidRPr="0079139F" w:rsidRDefault="00E76C00" w:rsidP="00E76C00">
            <w:pPr>
              <w:pStyle w:val="Arial11Bold"/>
              <w:rPr>
                <w:rFonts w:cs="Arial"/>
              </w:rPr>
            </w:pPr>
            <w:r w:rsidRPr="0079139F">
              <w:rPr>
                <w:rFonts w:cs="Arial"/>
              </w:rPr>
              <w:t>GSP Group</w:t>
            </w:r>
          </w:p>
        </w:tc>
        <w:tc>
          <w:tcPr>
            <w:tcW w:w="6634" w:type="dxa"/>
          </w:tcPr>
          <w:p w14:paraId="08F28004" w14:textId="5D8EEE7F" w:rsidR="00E76C00" w:rsidRPr="0079139F" w:rsidRDefault="00E76C00" w:rsidP="00E76C0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76C00" w:rsidRPr="007E0B31" w14:paraId="44F4F627" w14:textId="77777777" w:rsidTr="48D9E28F">
        <w:trPr>
          <w:cantSplit/>
        </w:trPr>
        <w:tc>
          <w:tcPr>
            <w:tcW w:w="2884" w:type="dxa"/>
          </w:tcPr>
          <w:p w14:paraId="6B31BC4F" w14:textId="77777777" w:rsidR="00E76C00" w:rsidRPr="007E0B31" w:rsidRDefault="00E76C00" w:rsidP="00E76C00">
            <w:pPr>
              <w:pStyle w:val="Arial11Bold"/>
              <w:rPr>
                <w:rFonts w:cs="Arial"/>
              </w:rPr>
            </w:pPr>
            <w:r w:rsidRPr="007E0B31">
              <w:rPr>
                <w:rFonts w:cs="Arial"/>
              </w:rPr>
              <w:t>Headroom</w:t>
            </w:r>
          </w:p>
        </w:tc>
        <w:tc>
          <w:tcPr>
            <w:tcW w:w="6634" w:type="dxa"/>
          </w:tcPr>
          <w:p w14:paraId="6E120920" w14:textId="77777777" w:rsidR="00E76C00" w:rsidRPr="007E0B31" w:rsidRDefault="00E76C00" w:rsidP="00E76C0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76C00" w:rsidRPr="007E0B31" w14:paraId="4AFF1172" w14:textId="77777777" w:rsidTr="48D9E28F">
        <w:trPr>
          <w:cantSplit/>
        </w:trPr>
        <w:tc>
          <w:tcPr>
            <w:tcW w:w="2884" w:type="dxa"/>
          </w:tcPr>
          <w:p w14:paraId="049414CE" w14:textId="77777777" w:rsidR="00E76C00" w:rsidRPr="007E0B31" w:rsidRDefault="00E76C00" w:rsidP="00E76C00">
            <w:pPr>
              <w:pStyle w:val="Arial11Bold"/>
              <w:rPr>
                <w:rFonts w:cs="Arial"/>
              </w:rPr>
            </w:pPr>
            <w:r w:rsidRPr="007E0B31">
              <w:rPr>
                <w:rFonts w:cs="Arial"/>
              </w:rPr>
              <w:t>High Frequency Response</w:t>
            </w:r>
          </w:p>
        </w:tc>
        <w:tc>
          <w:tcPr>
            <w:tcW w:w="6634" w:type="dxa"/>
          </w:tcPr>
          <w:p w14:paraId="3FEEE61F" w14:textId="0D8ECC66" w:rsidR="00E76C00" w:rsidRPr="007E0B31" w:rsidRDefault="00E76C00" w:rsidP="00E76C0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76C00" w:rsidRPr="007E0B31" w14:paraId="531CF8DE" w14:textId="77777777" w:rsidTr="48D9E28F">
        <w:trPr>
          <w:cantSplit/>
        </w:trPr>
        <w:tc>
          <w:tcPr>
            <w:tcW w:w="2884" w:type="dxa"/>
          </w:tcPr>
          <w:p w14:paraId="364D289E" w14:textId="77777777" w:rsidR="00E76C00" w:rsidRPr="007E0B31" w:rsidRDefault="00E76C00" w:rsidP="00E76C0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76C00" w:rsidRPr="007E0B31" w14:paraId="552B3754" w14:textId="77777777" w:rsidTr="48D9E28F">
        <w:trPr>
          <w:cantSplit/>
        </w:trPr>
        <w:tc>
          <w:tcPr>
            <w:tcW w:w="2884" w:type="dxa"/>
          </w:tcPr>
          <w:p w14:paraId="243671CC" w14:textId="5CC5CA8B" w:rsidR="00E76C00" w:rsidRPr="00D74C6B" w:rsidRDefault="00E76C00" w:rsidP="00E76C00">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E76C00" w:rsidRPr="007E0B31" w:rsidRDefault="00E76C00" w:rsidP="00E76C0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76C00" w:rsidRPr="007E0B31" w14:paraId="2295F8BF" w14:textId="77777777" w:rsidTr="48D9E28F">
        <w:trPr>
          <w:cantSplit/>
        </w:trPr>
        <w:tc>
          <w:tcPr>
            <w:tcW w:w="2884" w:type="dxa"/>
          </w:tcPr>
          <w:p w14:paraId="19844254" w14:textId="77777777" w:rsidR="00E76C00" w:rsidRPr="007E0B31" w:rsidRDefault="00E76C00" w:rsidP="00E76C0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2789A" w:rsidRPr="007E0B31" w14:paraId="65C3AC05" w14:textId="77777777" w:rsidTr="48D9E28F">
        <w:trPr>
          <w:cantSplit/>
        </w:trPr>
        <w:tc>
          <w:tcPr>
            <w:tcW w:w="2884" w:type="dxa"/>
          </w:tcPr>
          <w:p w14:paraId="2B9920C4" w14:textId="21408506" w:rsidR="0042789A" w:rsidRPr="0042789A" w:rsidRDefault="0042789A" w:rsidP="0042789A">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2789A" w:rsidRPr="007E0B31" w:rsidRDefault="0042789A" w:rsidP="0042789A">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76C00" w:rsidRPr="007E0B31" w14:paraId="0D4BF63F" w14:textId="77777777" w:rsidTr="48D9E28F">
        <w:trPr>
          <w:cantSplit/>
        </w:trPr>
        <w:tc>
          <w:tcPr>
            <w:tcW w:w="2884" w:type="dxa"/>
          </w:tcPr>
          <w:p w14:paraId="6E747414" w14:textId="77777777" w:rsidR="00E76C00" w:rsidRPr="007E0B31" w:rsidRDefault="00E76C00" w:rsidP="00E76C00">
            <w:pPr>
              <w:pStyle w:val="Arial11Bold"/>
              <w:rPr>
                <w:rFonts w:cs="Arial"/>
              </w:rPr>
            </w:pPr>
            <w:r w:rsidRPr="007E0B31">
              <w:rPr>
                <w:rFonts w:cs="Arial"/>
              </w:rPr>
              <w:t>HV Connections</w:t>
            </w:r>
          </w:p>
        </w:tc>
        <w:tc>
          <w:tcPr>
            <w:tcW w:w="6634" w:type="dxa"/>
          </w:tcPr>
          <w:p w14:paraId="0496190F" w14:textId="2371BB67" w:rsidR="00E76C00" w:rsidRPr="007E0B31" w:rsidRDefault="00E76C00" w:rsidP="00E76C0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76C00" w:rsidRPr="007E0B31" w14:paraId="18D79B61" w14:textId="77777777" w:rsidTr="48D9E28F">
        <w:trPr>
          <w:cantSplit/>
        </w:trPr>
        <w:tc>
          <w:tcPr>
            <w:tcW w:w="2884" w:type="dxa"/>
          </w:tcPr>
          <w:p w14:paraId="36327F4B"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76C00" w:rsidRPr="007E0B31" w14:paraId="41B039F0" w14:textId="77777777" w:rsidTr="48D9E28F">
        <w:trPr>
          <w:cantSplit/>
        </w:trPr>
        <w:tc>
          <w:tcPr>
            <w:tcW w:w="2884" w:type="dxa"/>
          </w:tcPr>
          <w:p w14:paraId="2270971B"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76C00" w:rsidRPr="007E0B31" w:rsidRDefault="00E76C00" w:rsidP="00E76C0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76C00" w:rsidRPr="007E0B31" w14:paraId="50416B33" w14:textId="77777777" w:rsidTr="48D9E28F">
        <w:trPr>
          <w:cantSplit/>
        </w:trPr>
        <w:tc>
          <w:tcPr>
            <w:tcW w:w="2884" w:type="dxa"/>
          </w:tcPr>
          <w:p w14:paraId="20AB8CFF"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76C00" w:rsidRPr="007E0B31" w:rsidRDefault="00E76C00" w:rsidP="00E76C0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76C00" w:rsidRPr="007E0B31" w14:paraId="1C094FB8" w14:textId="77777777" w:rsidTr="48D9E28F">
        <w:trPr>
          <w:cantSplit/>
        </w:trPr>
        <w:tc>
          <w:tcPr>
            <w:tcW w:w="2884" w:type="dxa"/>
          </w:tcPr>
          <w:p w14:paraId="78BA74BE"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76C00" w:rsidRPr="007E0B31" w14:paraId="1593983F" w14:textId="77777777" w:rsidTr="48D9E28F">
        <w:trPr>
          <w:cantSplit/>
        </w:trPr>
        <w:tc>
          <w:tcPr>
            <w:tcW w:w="2884" w:type="dxa"/>
          </w:tcPr>
          <w:p w14:paraId="2C43FD7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76C00" w:rsidRPr="007E0B31" w:rsidRDefault="00E76C00" w:rsidP="00E76C0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76C00" w:rsidRPr="007E0B31" w14:paraId="19165DC7" w14:textId="77777777" w:rsidTr="48D9E28F">
        <w:trPr>
          <w:cantSplit/>
        </w:trPr>
        <w:tc>
          <w:tcPr>
            <w:tcW w:w="2884" w:type="dxa"/>
          </w:tcPr>
          <w:p w14:paraId="5A44655A"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76C00" w:rsidRPr="007E0B31" w:rsidRDefault="00E76C00" w:rsidP="00E76C0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76C00" w:rsidRPr="007E0B31" w14:paraId="2D98393C" w14:textId="77777777" w:rsidTr="48D9E28F">
        <w:trPr>
          <w:cantSplit/>
        </w:trPr>
        <w:tc>
          <w:tcPr>
            <w:tcW w:w="2884" w:type="dxa"/>
          </w:tcPr>
          <w:p w14:paraId="0863E908" w14:textId="77777777" w:rsidR="00E76C00" w:rsidRPr="007E0B31" w:rsidRDefault="00E76C00" w:rsidP="00E76C00">
            <w:pPr>
              <w:pStyle w:val="Arial11Bold"/>
              <w:rPr>
                <w:rFonts w:cs="Arial"/>
              </w:rPr>
            </w:pPr>
            <w:r w:rsidRPr="007E0B31">
              <w:rPr>
                <w:rFonts w:cs="Arial"/>
              </w:rPr>
              <w:t>IEC</w:t>
            </w:r>
          </w:p>
        </w:tc>
        <w:tc>
          <w:tcPr>
            <w:tcW w:w="6634" w:type="dxa"/>
          </w:tcPr>
          <w:p w14:paraId="7BEF7CEB" w14:textId="77777777" w:rsidR="00E76C00" w:rsidRPr="007E0B31" w:rsidRDefault="00E76C00" w:rsidP="00E76C00">
            <w:pPr>
              <w:pStyle w:val="TableArial11"/>
              <w:rPr>
                <w:rFonts w:cs="Arial"/>
              </w:rPr>
            </w:pPr>
            <w:r w:rsidRPr="007E0B31">
              <w:rPr>
                <w:rFonts w:cs="Arial"/>
              </w:rPr>
              <w:t>International Electrotechnical Commission.</w:t>
            </w:r>
          </w:p>
        </w:tc>
      </w:tr>
      <w:tr w:rsidR="00E76C00" w:rsidRPr="007E0B31" w14:paraId="6C3D9361" w14:textId="77777777" w:rsidTr="48D9E28F">
        <w:trPr>
          <w:cantSplit/>
        </w:trPr>
        <w:tc>
          <w:tcPr>
            <w:tcW w:w="2884" w:type="dxa"/>
          </w:tcPr>
          <w:p w14:paraId="43D881FF" w14:textId="77777777" w:rsidR="00E76C00" w:rsidRPr="007E0B31" w:rsidRDefault="00E76C00" w:rsidP="00E76C00">
            <w:pPr>
              <w:pStyle w:val="Arial11Bold"/>
              <w:rPr>
                <w:rFonts w:cs="Arial"/>
              </w:rPr>
            </w:pPr>
            <w:r w:rsidRPr="007E0B31">
              <w:rPr>
                <w:rFonts w:cs="Arial"/>
              </w:rPr>
              <w:t>IEC Standard</w:t>
            </w:r>
          </w:p>
        </w:tc>
        <w:tc>
          <w:tcPr>
            <w:tcW w:w="6634" w:type="dxa"/>
          </w:tcPr>
          <w:p w14:paraId="63FFED40" w14:textId="77777777" w:rsidR="00E76C00" w:rsidRPr="007E0B31" w:rsidRDefault="00E76C00" w:rsidP="00E76C00">
            <w:pPr>
              <w:pStyle w:val="TableArial11"/>
              <w:rPr>
                <w:rFonts w:cs="Arial"/>
              </w:rPr>
            </w:pPr>
            <w:r w:rsidRPr="007E0B31">
              <w:rPr>
                <w:rFonts w:cs="Arial"/>
              </w:rPr>
              <w:t>A standard approved by the International Electrotechnical Commission.</w:t>
            </w:r>
          </w:p>
        </w:tc>
      </w:tr>
      <w:tr w:rsidR="00E76C00" w:rsidRPr="007E0B31" w14:paraId="05347EF0" w14:textId="77777777" w:rsidTr="48D9E28F">
        <w:trPr>
          <w:cantSplit/>
        </w:trPr>
        <w:tc>
          <w:tcPr>
            <w:tcW w:w="2884" w:type="dxa"/>
          </w:tcPr>
          <w:p w14:paraId="114BD5FE" w14:textId="77777777" w:rsidR="00E76C00" w:rsidRPr="007E0B31" w:rsidRDefault="00E76C00" w:rsidP="00E76C00">
            <w:pPr>
              <w:pStyle w:val="Arial11Bold"/>
              <w:rPr>
                <w:rFonts w:cs="Arial"/>
              </w:rPr>
            </w:pPr>
            <w:r w:rsidRPr="007E0B31">
              <w:rPr>
                <w:rFonts w:cs="Arial"/>
              </w:rPr>
              <w:t>Implementation Date</w:t>
            </w:r>
          </w:p>
        </w:tc>
        <w:tc>
          <w:tcPr>
            <w:tcW w:w="6634" w:type="dxa"/>
          </w:tcPr>
          <w:p w14:paraId="255D3E87" w14:textId="77777777" w:rsidR="00E76C00" w:rsidRPr="007E0B31" w:rsidRDefault="00E76C00" w:rsidP="00E76C0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76C00" w:rsidRPr="007E0B31" w14:paraId="7B49F661" w14:textId="77777777" w:rsidTr="48D9E28F">
        <w:trPr>
          <w:cantSplit/>
        </w:trPr>
        <w:tc>
          <w:tcPr>
            <w:tcW w:w="2884" w:type="dxa"/>
          </w:tcPr>
          <w:p w14:paraId="49F67203" w14:textId="77777777" w:rsidR="00E76C00" w:rsidRPr="007E0B31" w:rsidRDefault="00E76C00" w:rsidP="00E76C00">
            <w:pPr>
              <w:pStyle w:val="Arial11Bold"/>
              <w:rPr>
                <w:rFonts w:cs="Arial"/>
              </w:rPr>
            </w:pPr>
            <w:r w:rsidRPr="007E0B31">
              <w:rPr>
                <w:rFonts w:cs="Arial"/>
              </w:rPr>
              <w:t>Implementing Safety Co-ordinator</w:t>
            </w:r>
          </w:p>
        </w:tc>
        <w:tc>
          <w:tcPr>
            <w:tcW w:w="6634" w:type="dxa"/>
          </w:tcPr>
          <w:p w14:paraId="0E80B91B" w14:textId="77777777" w:rsidR="00E76C00" w:rsidRPr="007E0B31" w:rsidRDefault="00E76C00" w:rsidP="00E76C0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76C00" w:rsidRPr="007E0B31" w14:paraId="26018E72" w14:textId="77777777" w:rsidTr="48D9E28F">
        <w:trPr>
          <w:cantSplit/>
        </w:trPr>
        <w:tc>
          <w:tcPr>
            <w:tcW w:w="2884" w:type="dxa"/>
          </w:tcPr>
          <w:p w14:paraId="5F7DE292" w14:textId="77777777" w:rsidR="00E76C00" w:rsidRPr="007E0B31" w:rsidRDefault="00E76C00" w:rsidP="00E76C00">
            <w:pPr>
              <w:pStyle w:val="Arial11Bold"/>
              <w:rPr>
                <w:rFonts w:cs="Arial"/>
              </w:rPr>
            </w:pPr>
            <w:r w:rsidRPr="007E0B31">
              <w:rPr>
                <w:rFonts w:cs="Arial"/>
              </w:rPr>
              <w:t>Import Usable</w:t>
            </w:r>
          </w:p>
        </w:tc>
        <w:tc>
          <w:tcPr>
            <w:tcW w:w="6634" w:type="dxa"/>
          </w:tcPr>
          <w:p w14:paraId="7B69D446" w14:textId="77777777" w:rsidR="00E76C00" w:rsidRPr="007E0B31" w:rsidRDefault="00E76C00" w:rsidP="00E76C0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76C00" w:rsidRPr="007E0B31" w14:paraId="4287BA38" w14:textId="77777777" w:rsidTr="48D9E28F">
        <w:trPr>
          <w:cantSplit/>
        </w:trPr>
        <w:tc>
          <w:tcPr>
            <w:tcW w:w="2884" w:type="dxa"/>
          </w:tcPr>
          <w:p w14:paraId="24C27F8F" w14:textId="77777777" w:rsidR="00E76C00" w:rsidRPr="007E0B31" w:rsidRDefault="00E76C00" w:rsidP="00E76C00">
            <w:pPr>
              <w:pStyle w:val="Arial11Bold"/>
              <w:rPr>
                <w:rFonts w:cs="Arial"/>
              </w:rPr>
            </w:pPr>
            <w:r w:rsidRPr="007E0B31">
              <w:rPr>
                <w:rFonts w:cs="Arial"/>
              </w:rPr>
              <w:t>Incident Centre</w:t>
            </w:r>
          </w:p>
        </w:tc>
        <w:tc>
          <w:tcPr>
            <w:tcW w:w="6634" w:type="dxa"/>
          </w:tcPr>
          <w:p w14:paraId="54A46A1D" w14:textId="72BD2A9D" w:rsidR="00E76C00" w:rsidRPr="007E0B31" w:rsidRDefault="00E76C00" w:rsidP="00E76C0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76C00" w:rsidRPr="007E0B31" w14:paraId="541F315D" w14:textId="77777777" w:rsidTr="48D9E28F">
        <w:trPr>
          <w:cantSplit/>
        </w:trPr>
        <w:tc>
          <w:tcPr>
            <w:tcW w:w="2884" w:type="dxa"/>
          </w:tcPr>
          <w:p w14:paraId="6BFFCE75" w14:textId="77777777" w:rsidR="00E76C00" w:rsidRPr="007E0B31" w:rsidRDefault="00E76C00" w:rsidP="00E76C00">
            <w:pPr>
              <w:pStyle w:val="Arial11Bold"/>
              <w:rPr>
                <w:rFonts w:cs="Arial"/>
              </w:rPr>
            </w:pPr>
            <w:r w:rsidRPr="007E0B31">
              <w:rPr>
                <w:rFonts w:cs="Arial"/>
              </w:rPr>
              <w:t>Independent Back-Up Protection</w:t>
            </w:r>
          </w:p>
        </w:tc>
        <w:tc>
          <w:tcPr>
            <w:tcW w:w="6634" w:type="dxa"/>
          </w:tcPr>
          <w:p w14:paraId="4FA04FB8" w14:textId="77777777" w:rsidR="00E76C00" w:rsidRPr="007E0B31" w:rsidRDefault="00E76C00" w:rsidP="00E76C0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76C00" w:rsidRPr="007E0B31" w14:paraId="272081DF" w14:textId="77777777" w:rsidTr="48D9E28F">
        <w:trPr>
          <w:cantSplit/>
        </w:trPr>
        <w:tc>
          <w:tcPr>
            <w:tcW w:w="2884" w:type="dxa"/>
          </w:tcPr>
          <w:p w14:paraId="4BB5AFBA" w14:textId="77777777" w:rsidR="00E76C00" w:rsidRPr="007E0B31" w:rsidRDefault="00E76C00" w:rsidP="00E76C00">
            <w:pPr>
              <w:pStyle w:val="Arial11Bold"/>
              <w:rPr>
                <w:rFonts w:cs="Arial"/>
              </w:rPr>
            </w:pPr>
            <w:r w:rsidRPr="007E0B31">
              <w:rPr>
                <w:rFonts w:cs="Arial"/>
              </w:rPr>
              <w:t>Independent Main Protection</w:t>
            </w:r>
          </w:p>
        </w:tc>
        <w:tc>
          <w:tcPr>
            <w:tcW w:w="6634" w:type="dxa"/>
          </w:tcPr>
          <w:p w14:paraId="14233E7A" w14:textId="77777777" w:rsidR="00E76C00" w:rsidRPr="007E0B31" w:rsidRDefault="00E76C00" w:rsidP="00E76C0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76C00" w:rsidRPr="007E0B31" w14:paraId="0DA774CA" w14:textId="77777777" w:rsidTr="48D9E28F">
        <w:trPr>
          <w:cantSplit/>
        </w:trPr>
        <w:tc>
          <w:tcPr>
            <w:tcW w:w="2884" w:type="dxa"/>
          </w:tcPr>
          <w:p w14:paraId="252320A7" w14:textId="77777777" w:rsidR="00E76C00" w:rsidRPr="007E0B31" w:rsidRDefault="00E76C00" w:rsidP="00E76C00">
            <w:pPr>
              <w:pStyle w:val="Arial11Bold"/>
              <w:rPr>
                <w:rFonts w:cs="Arial"/>
              </w:rPr>
            </w:pPr>
            <w:r w:rsidRPr="007E0B31">
              <w:rPr>
                <w:rFonts w:cs="Arial"/>
              </w:rPr>
              <w:t>Indicated Constraint Boundary Margin</w:t>
            </w:r>
          </w:p>
        </w:tc>
        <w:tc>
          <w:tcPr>
            <w:tcW w:w="6634" w:type="dxa"/>
          </w:tcPr>
          <w:p w14:paraId="4FA87BF0" w14:textId="77777777" w:rsidR="00E76C00" w:rsidRPr="007E0B31" w:rsidRDefault="00E76C00" w:rsidP="00E76C0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76C00" w:rsidRPr="007E0B31" w14:paraId="61863565" w14:textId="77777777" w:rsidTr="48D9E28F">
        <w:trPr>
          <w:cantSplit/>
        </w:trPr>
        <w:tc>
          <w:tcPr>
            <w:tcW w:w="2884" w:type="dxa"/>
          </w:tcPr>
          <w:p w14:paraId="6C38319C" w14:textId="77777777" w:rsidR="00E76C00" w:rsidRPr="007E0B31" w:rsidRDefault="00E76C00" w:rsidP="00E76C00">
            <w:pPr>
              <w:pStyle w:val="Arial11Bold"/>
              <w:rPr>
                <w:rFonts w:cs="Arial"/>
              </w:rPr>
            </w:pPr>
            <w:r w:rsidRPr="007E0B31">
              <w:rPr>
                <w:rFonts w:cs="Arial"/>
              </w:rPr>
              <w:t>Indicated Imbalance</w:t>
            </w:r>
          </w:p>
        </w:tc>
        <w:tc>
          <w:tcPr>
            <w:tcW w:w="6634" w:type="dxa"/>
          </w:tcPr>
          <w:p w14:paraId="42D431C5" w14:textId="77777777" w:rsidR="00E76C00" w:rsidRPr="007E0B31" w:rsidRDefault="00E76C00" w:rsidP="00E76C0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76C00" w:rsidRPr="007E0B31" w14:paraId="15FAF20B" w14:textId="77777777" w:rsidTr="48D9E28F">
        <w:trPr>
          <w:cantSplit/>
        </w:trPr>
        <w:tc>
          <w:tcPr>
            <w:tcW w:w="2884" w:type="dxa"/>
          </w:tcPr>
          <w:p w14:paraId="74BB53EE" w14:textId="77777777" w:rsidR="00E76C00" w:rsidRPr="007E0B31" w:rsidRDefault="00E76C00" w:rsidP="00E76C00">
            <w:pPr>
              <w:pStyle w:val="Arial11Bold"/>
              <w:rPr>
                <w:rFonts w:cs="Arial"/>
              </w:rPr>
            </w:pPr>
            <w:r w:rsidRPr="007E0B31">
              <w:rPr>
                <w:rFonts w:cs="Arial"/>
              </w:rPr>
              <w:t>Indicated Margin</w:t>
            </w:r>
          </w:p>
        </w:tc>
        <w:tc>
          <w:tcPr>
            <w:tcW w:w="6634" w:type="dxa"/>
          </w:tcPr>
          <w:p w14:paraId="518FD569" w14:textId="77777777" w:rsidR="00E76C00" w:rsidRPr="007E0B31" w:rsidRDefault="00E76C00" w:rsidP="00E76C0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76C00" w:rsidRPr="007E0B31" w14:paraId="5D104123" w14:textId="77777777" w:rsidTr="48D9E28F">
        <w:trPr>
          <w:cantSplit/>
        </w:trPr>
        <w:tc>
          <w:tcPr>
            <w:tcW w:w="2884" w:type="dxa"/>
          </w:tcPr>
          <w:p w14:paraId="57243BC1" w14:textId="77777777" w:rsidR="00E76C00" w:rsidRPr="007E0B31" w:rsidRDefault="00E76C00" w:rsidP="00E76C00">
            <w:pPr>
              <w:pStyle w:val="Arial11Bold"/>
              <w:rPr>
                <w:rFonts w:cs="Arial"/>
              </w:rPr>
            </w:pPr>
            <w:r w:rsidRPr="007E0B31">
              <w:rPr>
                <w:rFonts w:cs="Arial"/>
              </w:rPr>
              <w:t>Installation Document</w:t>
            </w:r>
          </w:p>
        </w:tc>
        <w:tc>
          <w:tcPr>
            <w:tcW w:w="6634" w:type="dxa"/>
          </w:tcPr>
          <w:p w14:paraId="241537F4" w14:textId="77777777" w:rsidR="00E76C00" w:rsidRPr="007E0B31" w:rsidRDefault="00E76C00" w:rsidP="00E76C0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76C00" w:rsidRPr="007E0B31" w14:paraId="1F945CAA" w14:textId="77777777" w:rsidTr="48D9E28F">
        <w:trPr>
          <w:cantSplit/>
        </w:trPr>
        <w:tc>
          <w:tcPr>
            <w:tcW w:w="2884" w:type="dxa"/>
          </w:tcPr>
          <w:p w14:paraId="539FD014" w14:textId="77777777" w:rsidR="00E76C00" w:rsidRPr="007E0B31" w:rsidRDefault="00E76C00" w:rsidP="00E76C00">
            <w:pPr>
              <w:pStyle w:val="Arial11Bold"/>
              <w:rPr>
                <w:rFonts w:cs="Arial"/>
              </w:rPr>
            </w:pPr>
            <w:r w:rsidRPr="007E0B31">
              <w:rPr>
                <w:rFonts w:cs="Arial"/>
              </w:rPr>
              <w:t>Instructor Facilities</w:t>
            </w:r>
          </w:p>
        </w:tc>
        <w:tc>
          <w:tcPr>
            <w:tcW w:w="6634" w:type="dxa"/>
          </w:tcPr>
          <w:p w14:paraId="34FE6C7A" w14:textId="77777777" w:rsidR="00E76C00" w:rsidRPr="007E0B31" w:rsidRDefault="00E76C00" w:rsidP="00E76C0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76C00" w:rsidRPr="007E0B31" w14:paraId="2377D659" w14:textId="77777777" w:rsidTr="48D9E28F">
        <w:trPr>
          <w:cantSplit/>
        </w:trPr>
        <w:tc>
          <w:tcPr>
            <w:tcW w:w="2884" w:type="dxa"/>
          </w:tcPr>
          <w:p w14:paraId="19B39F28" w14:textId="77777777" w:rsidR="00E76C00" w:rsidRPr="007E0B31" w:rsidRDefault="00E76C00" w:rsidP="00E76C0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76C00" w:rsidRPr="007E0B31" w:rsidRDefault="00E76C00" w:rsidP="00E76C0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76C00" w:rsidRPr="007E0B31" w14:paraId="477F8729" w14:textId="77777777" w:rsidTr="48D9E28F">
        <w:trPr>
          <w:cantSplit/>
        </w:trPr>
        <w:tc>
          <w:tcPr>
            <w:tcW w:w="2884" w:type="dxa"/>
          </w:tcPr>
          <w:p w14:paraId="4766D9CA" w14:textId="77777777" w:rsidR="00E76C00" w:rsidRPr="007E0B31" w:rsidRDefault="00E76C00" w:rsidP="00E76C00">
            <w:pPr>
              <w:pStyle w:val="Arial11Bold"/>
              <w:rPr>
                <w:rFonts w:cs="Arial"/>
              </w:rPr>
            </w:pPr>
            <w:r w:rsidRPr="007E0B31">
              <w:rPr>
                <w:rFonts w:cs="Arial"/>
              </w:rPr>
              <w:t>Intellectual Property" or "IPRs</w:t>
            </w:r>
          </w:p>
        </w:tc>
        <w:tc>
          <w:tcPr>
            <w:tcW w:w="6634" w:type="dxa"/>
          </w:tcPr>
          <w:p w14:paraId="4FBE02D5" w14:textId="77777777" w:rsidR="00E76C00" w:rsidRPr="007E0B31" w:rsidRDefault="00E76C00" w:rsidP="00E76C00">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76C00" w:rsidRPr="007E0B31" w14:paraId="2FCFAD31" w14:textId="77777777" w:rsidTr="48D9E28F">
        <w:trPr>
          <w:cantSplit/>
        </w:trPr>
        <w:tc>
          <w:tcPr>
            <w:tcW w:w="2884" w:type="dxa"/>
          </w:tcPr>
          <w:p w14:paraId="02710B50" w14:textId="77777777" w:rsidR="00E76C00" w:rsidRPr="007E0B31" w:rsidRDefault="00E76C00" w:rsidP="00E76C00">
            <w:pPr>
              <w:pStyle w:val="Arial11Bold"/>
              <w:rPr>
                <w:rFonts w:cs="Arial"/>
              </w:rPr>
            </w:pPr>
            <w:r w:rsidRPr="007E0B31">
              <w:rPr>
                <w:rFonts w:cs="Arial"/>
              </w:rPr>
              <w:t>Interconnection Agreement</w:t>
            </w:r>
          </w:p>
        </w:tc>
        <w:tc>
          <w:tcPr>
            <w:tcW w:w="6634" w:type="dxa"/>
          </w:tcPr>
          <w:p w14:paraId="45CBA041" w14:textId="5E18B7DA" w:rsidR="00E76C00" w:rsidRPr="007E0B31" w:rsidRDefault="00E76C00" w:rsidP="00E76C0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76C00" w:rsidRPr="007E0B31" w14:paraId="2BC48186" w14:textId="77777777" w:rsidTr="48D9E28F">
        <w:trPr>
          <w:cantSplit/>
        </w:trPr>
        <w:tc>
          <w:tcPr>
            <w:tcW w:w="2884" w:type="dxa"/>
          </w:tcPr>
          <w:p w14:paraId="4D33F788" w14:textId="77777777" w:rsidR="00E76C00" w:rsidRPr="007E0B31" w:rsidRDefault="00E76C00" w:rsidP="00E76C00">
            <w:pPr>
              <w:pStyle w:val="Arial11Bold"/>
              <w:rPr>
                <w:rFonts w:cs="Arial"/>
              </w:rPr>
            </w:pPr>
            <w:r w:rsidRPr="007E0B31">
              <w:rPr>
                <w:rFonts w:cs="Arial"/>
              </w:rPr>
              <w:t>Interconnector Export Capacity</w:t>
            </w:r>
          </w:p>
        </w:tc>
        <w:tc>
          <w:tcPr>
            <w:tcW w:w="6634" w:type="dxa"/>
          </w:tcPr>
          <w:p w14:paraId="5DAC083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76C00" w:rsidRPr="007E0B31" w14:paraId="4FF599B1" w14:textId="77777777" w:rsidTr="48D9E28F">
        <w:trPr>
          <w:cantSplit/>
        </w:trPr>
        <w:tc>
          <w:tcPr>
            <w:tcW w:w="2884" w:type="dxa"/>
          </w:tcPr>
          <w:p w14:paraId="2CA9AD19" w14:textId="77777777" w:rsidR="00E76C00" w:rsidRPr="007E0B31" w:rsidRDefault="00E76C00" w:rsidP="00E76C00">
            <w:pPr>
              <w:pStyle w:val="Arial11Bold"/>
              <w:rPr>
                <w:rFonts w:cs="Arial"/>
              </w:rPr>
            </w:pPr>
            <w:r w:rsidRPr="007E0B31">
              <w:rPr>
                <w:rFonts w:cs="Arial"/>
              </w:rPr>
              <w:t>Interconnector Import Capacity</w:t>
            </w:r>
          </w:p>
        </w:tc>
        <w:tc>
          <w:tcPr>
            <w:tcW w:w="6634" w:type="dxa"/>
          </w:tcPr>
          <w:p w14:paraId="04627380"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76C00" w:rsidRPr="007E0B31" w14:paraId="2F3AEF1F" w14:textId="77777777" w:rsidTr="48D9E28F">
        <w:trPr>
          <w:cantSplit/>
        </w:trPr>
        <w:tc>
          <w:tcPr>
            <w:tcW w:w="2884" w:type="dxa"/>
          </w:tcPr>
          <w:p w14:paraId="1C15EAE1" w14:textId="77777777" w:rsidR="00E76C00" w:rsidRPr="007E0B31" w:rsidRDefault="00E76C00" w:rsidP="00E76C00">
            <w:pPr>
              <w:pStyle w:val="Arial11Bold"/>
              <w:rPr>
                <w:rFonts w:cs="Arial"/>
              </w:rPr>
            </w:pPr>
            <w:r w:rsidRPr="007E0B31">
              <w:rPr>
                <w:rFonts w:cs="Arial"/>
              </w:rPr>
              <w:t>Interconnector Owner</w:t>
            </w:r>
          </w:p>
        </w:tc>
        <w:tc>
          <w:tcPr>
            <w:tcW w:w="6634" w:type="dxa"/>
          </w:tcPr>
          <w:p w14:paraId="0FE06979" w14:textId="77777777" w:rsidR="00E76C00" w:rsidRPr="007E0B31" w:rsidRDefault="00E76C00" w:rsidP="00E76C0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76C00" w:rsidRPr="007E0B31" w14:paraId="01748928" w14:textId="77777777" w:rsidTr="48D9E28F">
        <w:trPr>
          <w:cantSplit/>
        </w:trPr>
        <w:tc>
          <w:tcPr>
            <w:tcW w:w="2884" w:type="dxa"/>
          </w:tcPr>
          <w:p w14:paraId="02F43987" w14:textId="77777777" w:rsidR="00E76C00" w:rsidRPr="007E0B31" w:rsidRDefault="00E76C00" w:rsidP="00E76C00">
            <w:pPr>
              <w:pStyle w:val="Arial11Bold"/>
              <w:rPr>
                <w:rFonts w:cs="Arial"/>
              </w:rPr>
            </w:pPr>
            <w:r w:rsidRPr="007E0B31">
              <w:rPr>
                <w:rFonts w:cs="Arial"/>
              </w:rPr>
              <w:t>Interconnector User</w:t>
            </w:r>
          </w:p>
        </w:tc>
        <w:tc>
          <w:tcPr>
            <w:tcW w:w="6634" w:type="dxa"/>
          </w:tcPr>
          <w:p w14:paraId="6E4FAB89"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68EE5DBC" w14:textId="77777777" w:rsidTr="48D9E28F">
        <w:trPr>
          <w:cantSplit/>
        </w:trPr>
        <w:tc>
          <w:tcPr>
            <w:tcW w:w="2884" w:type="dxa"/>
          </w:tcPr>
          <w:p w14:paraId="6EBE7A9A" w14:textId="77777777" w:rsidR="00E76C00" w:rsidRPr="007E0B31" w:rsidRDefault="00E76C00" w:rsidP="00E76C00">
            <w:pPr>
              <w:pStyle w:val="Arial11Bold"/>
              <w:rPr>
                <w:rFonts w:cs="Arial"/>
              </w:rPr>
            </w:pPr>
            <w:r w:rsidRPr="007E0B31">
              <w:rPr>
                <w:rFonts w:cs="Arial"/>
              </w:rPr>
              <w:t>Interface Agreement</w:t>
            </w:r>
          </w:p>
        </w:tc>
        <w:tc>
          <w:tcPr>
            <w:tcW w:w="6634" w:type="dxa"/>
          </w:tcPr>
          <w:p w14:paraId="1C725332"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29BE3A79" w14:textId="77777777" w:rsidTr="48D9E28F">
        <w:trPr>
          <w:cantSplit/>
        </w:trPr>
        <w:tc>
          <w:tcPr>
            <w:tcW w:w="2884" w:type="dxa"/>
          </w:tcPr>
          <w:p w14:paraId="1B8ED475" w14:textId="77777777" w:rsidR="00E76C00" w:rsidRPr="007E0B31" w:rsidRDefault="00E76C00" w:rsidP="00E76C00">
            <w:pPr>
              <w:pStyle w:val="Arial11Bold"/>
              <w:rPr>
                <w:rFonts w:cs="Arial"/>
                <w:highlight w:val="green"/>
              </w:rPr>
            </w:pPr>
            <w:r w:rsidRPr="007E0B31">
              <w:rPr>
                <w:rFonts w:cs="Arial"/>
              </w:rPr>
              <w:t xml:space="preserve">Interface </w:t>
            </w:r>
            <w:commentRangeStart w:id="182"/>
            <w:commentRangeStart w:id="183"/>
            <w:r w:rsidRPr="007E0B31">
              <w:rPr>
                <w:rFonts w:cs="Arial"/>
              </w:rPr>
              <w:t>Point</w:t>
            </w:r>
            <w:commentRangeEnd w:id="182"/>
            <w:r w:rsidR="003E290C">
              <w:rPr>
                <w:rStyle w:val="CommentReference"/>
                <w:b w:val="0"/>
              </w:rPr>
              <w:commentReference w:id="182"/>
            </w:r>
            <w:commentRangeEnd w:id="183"/>
            <w:r w:rsidR="00BF26EC">
              <w:rPr>
                <w:rStyle w:val="CommentReference"/>
                <w:b w:val="0"/>
              </w:rPr>
              <w:commentReference w:id="183"/>
            </w:r>
          </w:p>
        </w:tc>
        <w:tc>
          <w:tcPr>
            <w:tcW w:w="6634" w:type="dxa"/>
          </w:tcPr>
          <w:p w14:paraId="51795A34" w14:textId="77777777" w:rsidR="00E76C00" w:rsidRPr="007E0B31" w:rsidRDefault="00E76C00" w:rsidP="00E76C00">
            <w:pPr>
              <w:pStyle w:val="TableArial11"/>
              <w:rPr>
                <w:rFonts w:cs="Arial"/>
              </w:rPr>
            </w:pPr>
            <w:r w:rsidRPr="007E0B31">
              <w:rPr>
                <w:rFonts w:cs="Arial"/>
              </w:rPr>
              <w:t>As the context admits or requires either;</w:t>
            </w:r>
          </w:p>
          <w:p w14:paraId="3786649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74E78EEE" w14:textId="77777777" w:rsidR="00E76C00" w:rsidRDefault="00E76C00" w:rsidP="00E76C00">
            <w:pPr>
              <w:pStyle w:val="TableArial11"/>
              <w:ind w:left="567" w:hanging="567"/>
              <w:rPr>
                <w:ins w:id="184" w:author="Baker(ESO), Stephen" w:date="2022-07-19T11:32:00Z"/>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p w14:paraId="7263442F" w14:textId="00ED00C6" w:rsidR="008818AB" w:rsidRPr="008818AB" w:rsidRDefault="008818AB" w:rsidP="008818AB">
            <w:pPr>
              <w:spacing w:before="120" w:after="120" w:line="264" w:lineRule="auto"/>
              <w:ind w:left="567" w:hanging="567"/>
              <w:jc w:val="both"/>
              <w:rPr>
                <w:ins w:id="185" w:author="Baker(ESO), Stephen" w:date="2022-07-19T11:32:00Z"/>
                <w:rFonts w:cs="Arial"/>
              </w:rPr>
            </w:pPr>
            <w:ins w:id="186" w:author="Baker(ESO), Stephen" w:date="2022-07-19T11:32:00Z">
              <w:r w:rsidRPr="008818AB">
                <w:rPr>
                  <w:rFonts w:cs="Arial"/>
                </w:rPr>
                <w:t>(</w:t>
              </w:r>
            </w:ins>
            <w:ins w:id="187" w:author="Baker(ESO), Stephen" w:date="2022-07-19T11:33:00Z">
              <w:r>
                <w:rPr>
                  <w:rFonts w:cs="Arial"/>
                </w:rPr>
                <w:t>c</w:t>
              </w:r>
            </w:ins>
            <w:ins w:id="188" w:author="Baker(ESO), Stephen" w:date="2022-07-19T11:32:00Z">
              <w:r w:rsidRPr="008818AB">
                <w:rPr>
                  <w:rFonts w:cs="Arial"/>
                </w:rPr>
                <w:t>)</w:t>
              </w:r>
              <w:r w:rsidRPr="008818AB">
                <w:rPr>
                  <w:rFonts w:cs="Arial"/>
                </w:rPr>
                <w:tab/>
              </w:r>
              <w:commentRangeStart w:id="189"/>
              <w:r w:rsidRPr="008818AB">
                <w:rPr>
                  <w:rFonts w:cs="Arial"/>
                </w:rPr>
                <w:t>the electrical point of connection between a</w:t>
              </w:r>
              <w:del w:id="190" w:author="Melanie Howe" w:date="2022-09-07T16:13:00Z">
                <w:r w:rsidRPr="008818AB" w:rsidDel="006013CC">
                  <w:rPr>
                    <w:rFonts w:cs="Arial"/>
                  </w:rPr>
                  <w:delText>n</w:delText>
                </w:r>
              </w:del>
              <w:r w:rsidRPr="008818AB">
                <w:rPr>
                  <w:rFonts w:cs="Arial"/>
                </w:rPr>
                <w:t xml:space="preserve"> </w:t>
              </w:r>
            </w:ins>
            <w:ins w:id="191" w:author="Baker(ESO), Stephen" w:date="2022-07-19T11:33:00Z">
              <w:r w:rsidR="003C0700">
                <w:rPr>
                  <w:rFonts w:cs="Arial"/>
                  <w:b/>
                </w:rPr>
                <w:t>C</w:t>
              </w:r>
            </w:ins>
            <w:ins w:id="192" w:author="Melanie Howe" w:date="2022-09-11T22:47:00Z">
              <w:r w:rsidR="006A05A8">
                <w:rPr>
                  <w:rFonts w:cs="Arial"/>
                  <w:b/>
                </w:rPr>
                <w:t>ompetitively Appointed Transmission Licensee’s</w:t>
              </w:r>
            </w:ins>
            <w:ins w:id="193" w:author="Baker(ESO), Stephen" w:date="2022-07-19T11:32:00Z">
              <w:r w:rsidRPr="008818AB">
                <w:rPr>
                  <w:rFonts w:cs="Arial"/>
                  <w:b/>
                </w:rPr>
                <w:t xml:space="preserve"> Transmission System</w:t>
              </w:r>
              <w:r w:rsidRPr="008818AB">
                <w:rPr>
                  <w:rFonts w:cs="Arial"/>
                </w:rPr>
                <w:t xml:space="preserve"> and </w:t>
              </w:r>
            </w:ins>
            <w:ins w:id="194" w:author="Melanie Howe" w:date="2022-09-07T16:13:00Z">
              <w:r w:rsidR="006013CC">
                <w:rPr>
                  <w:rFonts w:cs="Arial"/>
                </w:rPr>
                <w:t>the</w:t>
              </w:r>
            </w:ins>
            <w:ins w:id="195" w:author="Baker(ESO), Stephen" w:date="2022-07-19T11:32:00Z">
              <w:del w:id="196" w:author="Melanie Howe" w:date="2022-09-07T16:13:00Z">
                <w:r w:rsidRPr="008818AB" w:rsidDel="006013CC">
                  <w:rPr>
                    <w:rFonts w:cs="Arial"/>
                  </w:rPr>
                  <w:delText>an</w:delText>
                </w:r>
              </w:del>
              <w:r w:rsidRPr="008818AB">
                <w:rPr>
                  <w:rFonts w:cs="Arial"/>
                </w:rPr>
                <w:t xml:space="preserve"> </w:t>
              </w:r>
              <w:r w:rsidRPr="008818AB">
                <w:rPr>
                  <w:rFonts w:cs="Arial"/>
                  <w:b/>
                </w:rPr>
                <w:t>Onshore Transmission System</w:t>
              </w:r>
            </w:ins>
            <w:ins w:id="197" w:author="Melanie Howe" w:date="2022-09-07T16:13:00Z">
              <w:r w:rsidR="006013CC">
                <w:rPr>
                  <w:rFonts w:cs="Arial"/>
                  <w:b/>
                </w:rPr>
                <w:t xml:space="preserve"> </w:t>
              </w:r>
              <w:r w:rsidR="006013CC" w:rsidRPr="00EC49AA">
                <w:rPr>
                  <w:rFonts w:cs="Arial"/>
                  <w:bCs/>
                </w:rPr>
                <w:t>of another</w:t>
              </w:r>
              <w:r w:rsidR="006013CC">
                <w:rPr>
                  <w:rFonts w:cs="Arial"/>
                  <w:b/>
                </w:rPr>
                <w:t xml:space="preserve"> Onshore Transmission Licensee</w:t>
              </w:r>
            </w:ins>
            <w:ins w:id="198" w:author="Baker(ESO), Stephen" w:date="2022-07-19T11:32:00Z">
              <w:r w:rsidRPr="008818AB">
                <w:rPr>
                  <w:rFonts w:cs="Arial"/>
                </w:rPr>
                <w:t>, or</w:t>
              </w:r>
            </w:ins>
            <w:commentRangeEnd w:id="189"/>
            <w:r w:rsidR="006013CC">
              <w:rPr>
                <w:rStyle w:val="CommentReference"/>
              </w:rPr>
              <w:commentReference w:id="189"/>
            </w:r>
          </w:p>
          <w:p w14:paraId="39CDDDAE" w14:textId="73C1B7B4" w:rsidR="008818AB" w:rsidRPr="007E0B31" w:rsidRDefault="008818AB" w:rsidP="008818AB">
            <w:pPr>
              <w:pStyle w:val="TableArial11"/>
              <w:ind w:left="567" w:hanging="567"/>
              <w:rPr>
                <w:rFonts w:cs="Arial"/>
              </w:rPr>
            </w:pPr>
            <w:ins w:id="199" w:author="Baker(ESO), Stephen" w:date="2022-07-19T11:32:00Z">
              <w:r w:rsidRPr="008818AB">
                <w:rPr>
                  <w:rFonts w:cs="Arial"/>
                </w:rPr>
                <w:t>(</w:t>
              </w:r>
            </w:ins>
            <w:ins w:id="200" w:author="Baker(ESO), Stephen" w:date="2022-07-19T11:33:00Z">
              <w:r>
                <w:rPr>
                  <w:rFonts w:cs="Arial"/>
                </w:rPr>
                <w:t>d</w:t>
              </w:r>
            </w:ins>
            <w:ins w:id="201" w:author="Baker(ESO), Stephen" w:date="2022-07-19T11:32:00Z">
              <w:r w:rsidRPr="008818AB">
                <w:rPr>
                  <w:rFonts w:cs="Arial"/>
                </w:rPr>
                <w:t>)</w:t>
              </w:r>
              <w:r w:rsidRPr="008818AB">
                <w:rPr>
                  <w:rFonts w:cs="Arial"/>
                </w:rPr>
                <w:tab/>
                <w:t>the electrical point of connection between a</w:t>
              </w:r>
              <w:r w:rsidRPr="008818AB">
                <w:rPr>
                  <w:rFonts w:cs="Arial"/>
                  <w:b/>
                </w:rPr>
                <w:t xml:space="preserve"> </w:t>
              </w:r>
            </w:ins>
            <w:ins w:id="202" w:author="Baker(ESO), Stephen" w:date="2022-07-19T11:33:00Z">
              <w:r w:rsidR="0099301D">
                <w:rPr>
                  <w:rFonts w:cs="Arial"/>
                  <w:b/>
                </w:rPr>
                <w:t>C</w:t>
              </w:r>
            </w:ins>
            <w:ins w:id="203" w:author="Melanie Howe" w:date="2022-09-11T22:47:00Z">
              <w:r w:rsidR="00A01D07">
                <w:rPr>
                  <w:rFonts w:cs="Arial"/>
                  <w:b/>
                </w:rPr>
                <w:t>om</w:t>
              </w:r>
            </w:ins>
            <w:ins w:id="204" w:author="Melanie Howe" w:date="2022-09-11T22:48:00Z">
              <w:r w:rsidR="00A01D07">
                <w:rPr>
                  <w:rFonts w:cs="Arial"/>
                  <w:b/>
                </w:rPr>
                <w:t>petitively Appointed Transmission Licensee’s</w:t>
              </w:r>
            </w:ins>
            <w:ins w:id="205" w:author="Baker(ESO), Stephen" w:date="2022-07-19T11:32:00Z">
              <w:r w:rsidRPr="008818AB">
                <w:rPr>
                  <w:rFonts w:cs="Arial"/>
                  <w:b/>
                </w:rPr>
                <w:t xml:space="preserve"> Transmission System</w:t>
              </w:r>
              <w:r w:rsidRPr="008818AB">
                <w:rPr>
                  <w:rFonts w:cs="Arial"/>
                </w:rPr>
                <w:t xml:space="preserve"> and a </w:t>
              </w:r>
              <w:r w:rsidRPr="008818AB">
                <w:rPr>
                  <w:rFonts w:cs="Arial"/>
                  <w:b/>
                </w:rPr>
                <w:t>Network Operator’s User System</w:t>
              </w:r>
              <w:r w:rsidRPr="008818AB">
                <w:rPr>
                  <w:rFonts w:cs="Arial"/>
                </w:rPr>
                <w:t>.</w:t>
              </w:r>
            </w:ins>
          </w:p>
        </w:tc>
      </w:tr>
      <w:tr w:rsidR="00E76C00" w:rsidRPr="007E0B31" w14:paraId="2C6BEDD2" w14:textId="77777777" w:rsidTr="48D9E28F">
        <w:trPr>
          <w:cantSplit/>
        </w:trPr>
        <w:tc>
          <w:tcPr>
            <w:tcW w:w="2884" w:type="dxa"/>
          </w:tcPr>
          <w:p w14:paraId="01D5FAC5" w14:textId="77777777" w:rsidR="00E76C00" w:rsidRPr="007E0B31" w:rsidRDefault="00E76C00" w:rsidP="00E76C00">
            <w:pPr>
              <w:pStyle w:val="Arial11Bold"/>
              <w:rPr>
                <w:rFonts w:cs="Arial"/>
              </w:rPr>
            </w:pPr>
            <w:r w:rsidRPr="007E0B31">
              <w:rPr>
                <w:rFonts w:cs="Arial"/>
              </w:rPr>
              <w:t>Interface Point Capacity</w:t>
            </w:r>
          </w:p>
        </w:tc>
        <w:tc>
          <w:tcPr>
            <w:tcW w:w="6634" w:type="dxa"/>
          </w:tcPr>
          <w:p w14:paraId="0901FDA2" w14:textId="77777777" w:rsidR="00E76C00" w:rsidRPr="007E0B31" w:rsidRDefault="00E76C00" w:rsidP="00E76C0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76C00" w:rsidRPr="007E0B31" w14:paraId="4A82B3D9" w14:textId="77777777" w:rsidTr="48D9E28F">
        <w:trPr>
          <w:cantSplit/>
        </w:trPr>
        <w:tc>
          <w:tcPr>
            <w:tcW w:w="2884" w:type="dxa"/>
          </w:tcPr>
          <w:p w14:paraId="438F6413" w14:textId="77777777" w:rsidR="00E76C00" w:rsidRPr="007E0B31" w:rsidRDefault="00E76C00" w:rsidP="00E76C00">
            <w:pPr>
              <w:pStyle w:val="Arial11Bold"/>
              <w:rPr>
                <w:rFonts w:cs="Arial"/>
                <w:highlight w:val="green"/>
              </w:rPr>
            </w:pPr>
            <w:r w:rsidRPr="007E0B31">
              <w:rPr>
                <w:rFonts w:cs="Arial"/>
              </w:rPr>
              <w:t>Interface Point Target Voltage/Power factor</w:t>
            </w:r>
          </w:p>
        </w:tc>
        <w:tc>
          <w:tcPr>
            <w:tcW w:w="6634" w:type="dxa"/>
          </w:tcPr>
          <w:p w14:paraId="6EFF12D7" w14:textId="755218E8" w:rsidR="00E76C00" w:rsidRPr="007E0B31" w:rsidRDefault="00E76C00" w:rsidP="00E76C0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76C00" w:rsidRPr="007E0B31" w14:paraId="5DAADA09" w14:textId="77777777" w:rsidTr="48D9E28F">
        <w:trPr>
          <w:cantSplit/>
        </w:trPr>
        <w:tc>
          <w:tcPr>
            <w:tcW w:w="2884" w:type="dxa"/>
          </w:tcPr>
          <w:p w14:paraId="133A5B7C" w14:textId="77777777" w:rsidR="00E76C00" w:rsidRPr="007E0B31" w:rsidRDefault="00E76C00" w:rsidP="00E76C00">
            <w:pPr>
              <w:pStyle w:val="Arial11Bold"/>
              <w:rPr>
                <w:rFonts w:cs="Arial"/>
              </w:rPr>
            </w:pPr>
            <w:bookmarkStart w:id="20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06"/>
          </w:p>
        </w:tc>
        <w:tc>
          <w:tcPr>
            <w:tcW w:w="6634" w:type="dxa"/>
          </w:tcPr>
          <w:p w14:paraId="40D45ABF" w14:textId="409DC57C" w:rsidR="00E76C00" w:rsidRPr="007E0B31" w:rsidRDefault="00E76C00" w:rsidP="00E76C00">
            <w:pPr>
              <w:pStyle w:val="TableArial11"/>
              <w:rPr>
                <w:rFonts w:cs="Arial"/>
              </w:rPr>
            </w:pPr>
            <w:bookmarkStart w:id="20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07"/>
          </w:p>
          <w:p w14:paraId="2DAA1BCB" w14:textId="77777777" w:rsidR="00E76C00" w:rsidRPr="007E0B31" w:rsidRDefault="00E76C00" w:rsidP="00E76C00">
            <w:pPr>
              <w:pStyle w:val="TableArial11"/>
              <w:ind w:left="567" w:hanging="567"/>
              <w:rPr>
                <w:rFonts w:cs="Arial"/>
              </w:rPr>
            </w:pPr>
            <w:bookmarkStart w:id="208" w:name="_DV_C27"/>
            <w:r w:rsidRPr="007E0B31">
              <w:rPr>
                <w:rFonts w:cs="Arial"/>
              </w:rPr>
              <w:t>(a)</w:t>
            </w:r>
            <w:r w:rsidRPr="007E0B31">
              <w:rPr>
                <w:rFonts w:cs="Arial"/>
              </w:rPr>
              <w:tab/>
              <w:t xml:space="preserve">with the Grid Code, and </w:t>
            </w:r>
            <w:bookmarkEnd w:id="208"/>
          </w:p>
          <w:p w14:paraId="71F8FC61" w14:textId="77777777" w:rsidR="00E76C00" w:rsidRPr="007E0B31" w:rsidRDefault="00E76C00" w:rsidP="00E76C00">
            <w:pPr>
              <w:pStyle w:val="TableArial11"/>
              <w:ind w:left="567" w:hanging="567"/>
              <w:rPr>
                <w:rFonts w:cs="Arial"/>
              </w:rPr>
            </w:pPr>
            <w:bookmarkStart w:id="20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09"/>
          </w:p>
          <w:p w14:paraId="77F719EF" w14:textId="77777777" w:rsidR="00E76C00" w:rsidRPr="007E0B31" w:rsidRDefault="00E76C00" w:rsidP="00E76C00">
            <w:pPr>
              <w:pStyle w:val="TableArial11"/>
              <w:rPr>
                <w:rFonts w:cs="Arial"/>
                <w:u w:val="single"/>
              </w:rPr>
            </w:pPr>
            <w:bookmarkStart w:id="21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21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76C00" w:rsidRPr="007E0B31" w14:paraId="78927B55" w14:textId="77777777" w:rsidTr="48D9E28F">
        <w:trPr>
          <w:cantSplit/>
        </w:trPr>
        <w:tc>
          <w:tcPr>
            <w:tcW w:w="2884" w:type="dxa"/>
          </w:tcPr>
          <w:p w14:paraId="7E7B80FA" w14:textId="77777777" w:rsidR="00E76C00" w:rsidRPr="007E0B31" w:rsidRDefault="00E76C00" w:rsidP="00E76C00">
            <w:pPr>
              <w:pStyle w:val="Arial11Bold"/>
              <w:rPr>
                <w:rFonts w:cs="Arial"/>
              </w:rPr>
            </w:pPr>
            <w:r w:rsidRPr="007E0B31">
              <w:rPr>
                <w:rFonts w:cs="Arial"/>
              </w:rPr>
              <w:t>Intermittent Power Source</w:t>
            </w:r>
          </w:p>
        </w:tc>
        <w:tc>
          <w:tcPr>
            <w:tcW w:w="6634" w:type="dxa"/>
          </w:tcPr>
          <w:p w14:paraId="631004BC" w14:textId="4B244038" w:rsidR="00E76C00" w:rsidRPr="007E0B31" w:rsidRDefault="00E76C00" w:rsidP="00E76C0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76C00" w:rsidRPr="007E0B31" w14:paraId="638863F5" w14:textId="77777777" w:rsidTr="48D9E28F">
        <w:trPr>
          <w:cantSplit/>
        </w:trPr>
        <w:tc>
          <w:tcPr>
            <w:tcW w:w="2884" w:type="dxa"/>
          </w:tcPr>
          <w:p w14:paraId="26926052" w14:textId="77777777" w:rsidR="00E76C00" w:rsidRPr="007E0B31" w:rsidRDefault="00E76C00" w:rsidP="00E76C00">
            <w:pPr>
              <w:pStyle w:val="Arial11Bold"/>
              <w:rPr>
                <w:rFonts w:cs="Arial"/>
              </w:rPr>
            </w:pPr>
            <w:proofErr w:type="spellStart"/>
            <w:r w:rsidRPr="007E0B31">
              <w:rPr>
                <w:rFonts w:cs="Arial"/>
              </w:rPr>
              <w:t>Intertripping</w:t>
            </w:r>
            <w:proofErr w:type="spellEnd"/>
          </w:p>
        </w:tc>
        <w:tc>
          <w:tcPr>
            <w:tcW w:w="6634" w:type="dxa"/>
          </w:tcPr>
          <w:p w14:paraId="5885E7C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76C00" w:rsidRPr="007E0B31" w14:paraId="5FEC53DC" w14:textId="77777777" w:rsidTr="48D9E28F">
        <w:trPr>
          <w:cantSplit/>
        </w:trPr>
        <w:tc>
          <w:tcPr>
            <w:tcW w:w="2884" w:type="dxa"/>
          </w:tcPr>
          <w:p w14:paraId="026F8A52" w14:textId="77777777" w:rsidR="00E76C00" w:rsidRPr="007E0B31" w:rsidRDefault="00E76C00" w:rsidP="00E76C00">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8F5ECD" w:rsidRPr="007E0B31" w14:paraId="55EDA8C8" w14:textId="77777777" w:rsidTr="48D9E28F">
        <w:trPr>
          <w:cantSplit/>
        </w:trPr>
        <w:tc>
          <w:tcPr>
            <w:tcW w:w="2884" w:type="dxa"/>
          </w:tcPr>
          <w:p w14:paraId="2952593D" w14:textId="13C2FEE2" w:rsidR="008F5ECD" w:rsidRPr="005E6EA9" w:rsidRDefault="000F2BF8" w:rsidP="00E76C00">
            <w:pPr>
              <w:pStyle w:val="Arial11Bold"/>
              <w:rPr>
                <w:rFonts w:cs="Arial"/>
              </w:rPr>
            </w:pPr>
            <w:r w:rsidRPr="005E6EA9">
              <w:rPr>
                <w:lang w:val="en-US"/>
              </w:rPr>
              <w:t>IP Completion Day</w:t>
            </w:r>
          </w:p>
        </w:tc>
        <w:tc>
          <w:tcPr>
            <w:tcW w:w="6634" w:type="dxa"/>
          </w:tcPr>
          <w:p w14:paraId="57363720" w14:textId="208EF631" w:rsidR="008F5ECD" w:rsidRPr="005E6EA9" w:rsidRDefault="005E6EA9" w:rsidP="00E76C0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76C00" w:rsidRPr="007E0B31" w14:paraId="39051322" w14:textId="77777777" w:rsidTr="48D9E28F">
        <w:trPr>
          <w:cantSplit/>
        </w:trPr>
        <w:tc>
          <w:tcPr>
            <w:tcW w:w="2884" w:type="dxa"/>
          </w:tcPr>
          <w:p w14:paraId="085A1082" w14:textId="77777777" w:rsidR="00E76C00" w:rsidRPr="007E0B31" w:rsidRDefault="00E76C00" w:rsidP="00E76C00">
            <w:pPr>
              <w:pStyle w:val="Arial11Bold"/>
              <w:rPr>
                <w:rFonts w:cs="Arial"/>
              </w:rPr>
            </w:pPr>
            <w:r w:rsidRPr="007E0B31">
              <w:rPr>
                <w:rFonts w:cs="Arial"/>
              </w:rPr>
              <w:t>IP Turbine Power Fraction</w:t>
            </w:r>
          </w:p>
        </w:tc>
        <w:tc>
          <w:tcPr>
            <w:tcW w:w="6634" w:type="dxa"/>
          </w:tcPr>
          <w:p w14:paraId="0237FD82" w14:textId="77777777" w:rsidR="00E76C00" w:rsidRPr="007E0B31" w:rsidRDefault="00E76C00" w:rsidP="00E76C0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76C00" w:rsidRPr="007E0B31" w14:paraId="216AAE0C" w14:textId="77777777" w:rsidTr="48D9E28F">
        <w:trPr>
          <w:cantSplit/>
        </w:trPr>
        <w:tc>
          <w:tcPr>
            <w:tcW w:w="2884" w:type="dxa"/>
          </w:tcPr>
          <w:p w14:paraId="12BBCDF5" w14:textId="77777777" w:rsidR="00E76C00" w:rsidRPr="007E0B31" w:rsidRDefault="00E76C00" w:rsidP="00E76C00">
            <w:pPr>
              <w:pStyle w:val="Arial11Bold"/>
              <w:rPr>
                <w:rFonts w:cs="Arial"/>
              </w:rPr>
            </w:pPr>
            <w:r w:rsidRPr="007E0B31">
              <w:rPr>
                <w:rFonts w:cs="Arial"/>
              </w:rPr>
              <w:t>Isolating Device</w:t>
            </w:r>
          </w:p>
        </w:tc>
        <w:tc>
          <w:tcPr>
            <w:tcW w:w="6634" w:type="dxa"/>
          </w:tcPr>
          <w:p w14:paraId="49D8E8E0" w14:textId="77777777" w:rsidR="00E76C00" w:rsidRPr="007E0B31" w:rsidRDefault="00E76C00" w:rsidP="00E76C0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76C00" w:rsidRPr="007E0B31" w14:paraId="34453E39" w14:textId="77777777" w:rsidTr="48D9E28F">
        <w:trPr>
          <w:cantSplit/>
        </w:trPr>
        <w:tc>
          <w:tcPr>
            <w:tcW w:w="2884" w:type="dxa"/>
          </w:tcPr>
          <w:p w14:paraId="14A3BF94" w14:textId="77777777" w:rsidR="00E76C00" w:rsidRPr="007E0B31" w:rsidRDefault="00E76C00" w:rsidP="00E76C00">
            <w:pPr>
              <w:pStyle w:val="Arial11Bold"/>
              <w:rPr>
                <w:rFonts w:cs="Arial"/>
              </w:rPr>
            </w:pPr>
            <w:r w:rsidRPr="007E0B31">
              <w:rPr>
                <w:rFonts w:cs="Arial"/>
              </w:rPr>
              <w:t>Isolation</w:t>
            </w:r>
          </w:p>
        </w:tc>
        <w:tc>
          <w:tcPr>
            <w:tcW w:w="6634" w:type="dxa"/>
          </w:tcPr>
          <w:p w14:paraId="68F95399" w14:textId="77777777" w:rsidR="00E76C00" w:rsidRPr="007E0B31" w:rsidRDefault="00E76C00" w:rsidP="00E76C0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76C00" w:rsidRPr="007E0B31" w:rsidRDefault="00E76C00" w:rsidP="00E76C00">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76C00" w:rsidRPr="007E0B31" w14:paraId="1BD7DF5B" w14:textId="77777777" w:rsidTr="48D9E28F">
        <w:trPr>
          <w:cantSplit/>
        </w:trPr>
        <w:tc>
          <w:tcPr>
            <w:tcW w:w="2884" w:type="dxa"/>
          </w:tcPr>
          <w:p w14:paraId="12863469" w14:textId="77777777" w:rsidR="00E76C00" w:rsidRPr="007E0B31" w:rsidRDefault="00E76C00" w:rsidP="00E76C00">
            <w:pPr>
              <w:pStyle w:val="Arial11Bold"/>
              <w:rPr>
                <w:rFonts w:cs="Arial"/>
              </w:rPr>
            </w:pPr>
            <w:r w:rsidRPr="007E0B31">
              <w:rPr>
                <w:rFonts w:cs="Arial"/>
              </w:rPr>
              <w:t>Joint System Incident</w:t>
            </w:r>
          </w:p>
        </w:tc>
        <w:tc>
          <w:tcPr>
            <w:tcW w:w="6634" w:type="dxa"/>
          </w:tcPr>
          <w:p w14:paraId="41956887" w14:textId="12B5377A" w:rsidR="00E76C00" w:rsidRPr="007E0B31" w:rsidRDefault="00E76C00" w:rsidP="00E76C0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76C00" w:rsidRPr="007E0B31" w14:paraId="191172B5" w14:textId="77777777" w:rsidTr="48D9E28F">
        <w:trPr>
          <w:cantSplit/>
        </w:trPr>
        <w:tc>
          <w:tcPr>
            <w:tcW w:w="2884" w:type="dxa"/>
          </w:tcPr>
          <w:p w14:paraId="43A07781" w14:textId="77777777" w:rsidR="00E76C00" w:rsidRPr="007E0B31" w:rsidRDefault="00E76C00" w:rsidP="00E76C00">
            <w:pPr>
              <w:pStyle w:val="Arial11Bold"/>
              <w:rPr>
                <w:rFonts w:cs="Arial"/>
              </w:rPr>
            </w:pPr>
            <w:r w:rsidRPr="007E0B31">
              <w:rPr>
                <w:rFonts w:cs="Arial"/>
              </w:rPr>
              <w:t>Key Safe</w:t>
            </w:r>
          </w:p>
        </w:tc>
        <w:tc>
          <w:tcPr>
            <w:tcW w:w="6634" w:type="dxa"/>
          </w:tcPr>
          <w:p w14:paraId="7E157AB5" w14:textId="77777777" w:rsidR="00E76C00" w:rsidRPr="007E0B31" w:rsidRDefault="00E76C00" w:rsidP="00E76C00">
            <w:pPr>
              <w:pStyle w:val="TableArial11"/>
              <w:rPr>
                <w:rFonts w:cs="Arial"/>
              </w:rPr>
            </w:pPr>
            <w:r w:rsidRPr="007E0B31">
              <w:rPr>
                <w:rFonts w:cs="Arial"/>
              </w:rPr>
              <w:t>A device for the secure retention of keys.</w:t>
            </w:r>
          </w:p>
        </w:tc>
      </w:tr>
      <w:tr w:rsidR="00E76C00" w:rsidRPr="007E0B31" w14:paraId="6CBC694D" w14:textId="77777777" w:rsidTr="48D9E28F">
        <w:trPr>
          <w:cantSplit/>
        </w:trPr>
        <w:tc>
          <w:tcPr>
            <w:tcW w:w="2884" w:type="dxa"/>
          </w:tcPr>
          <w:p w14:paraId="4D6A5475" w14:textId="77777777" w:rsidR="00E76C00" w:rsidRPr="007E0B31" w:rsidRDefault="00E76C00" w:rsidP="00E76C00">
            <w:pPr>
              <w:pStyle w:val="Arial11Bold"/>
              <w:rPr>
                <w:rFonts w:cs="Arial"/>
              </w:rPr>
            </w:pPr>
            <w:r w:rsidRPr="007E0B31">
              <w:rPr>
                <w:rFonts w:cs="Arial"/>
              </w:rPr>
              <w:t>Key Safe Key</w:t>
            </w:r>
          </w:p>
        </w:tc>
        <w:tc>
          <w:tcPr>
            <w:tcW w:w="6634" w:type="dxa"/>
          </w:tcPr>
          <w:p w14:paraId="0336EA05" w14:textId="77777777" w:rsidR="00E76C00" w:rsidRPr="007E0B31" w:rsidRDefault="00E76C00" w:rsidP="00E76C0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76C00" w:rsidRPr="007E0B31" w14:paraId="1DCBAB6F" w14:textId="77777777" w:rsidTr="48D9E28F">
        <w:trPr>
          <w:cantSplit/>
        </w:trPr>
        <w:tc>
          <w:tcPr>
            <w:tcW w:w="2884" w:type="dxa"/>
          </w:tcPr>
          <w:p w14:paraId="1320A49E" w14:textId="77777777" w:rsidR="00E76C00" w:rsidRPr="007E0B31" w:rsidRDefault="00E76C00" w:rsidP="00E76C00">
            <w:pPr>
              <w:pStyle w:val="Arial11Bold"/>
              <w:rPr>
                <w:rFonts w:cs="Arial"/>
              </w:rPr>
            </w:pPr>
            <w:r w:rsidRPr="007E0B31">
              <w:rPr>
                <w:rFonts w:cs="Arial"/>
              </w:rPr>
              <w:t>Large Power Station</w:t>
            </w:r>
          </w:p>
        </w:tc>
        <w:tc>
          <w:tcPr>
            <w:tcW w:w="6634" w:type="dxa"/>
          </w:tcPr>
          <w:p w14:paraId="6657EC55"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directly connected to:</w:t>
            </w:r>
          </w:p>
          <w:p w14:paraId="18720937" w14:textId="7E414EDE" w:rsidR="00E76C00" w:rsidRPr="007E0B31" w:rsidRDefault="00E76C00" w:rsidP="00E76C00">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0F94E01C" w14:textId="77777777" w:rsidR="008E07C6" w:rsidRDefault="00E76C00" w:rsidP="008E07C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49384AA8" w:rsidR="00E76C00" w:rsidRDefault="00E76C00" w:rsidP="008E07C6">
            <w:pPr>
              <w:pStyle w:val="TableArial11"/>
              <w:ind w:left="1134" w:hanging="567"/>
              <w:rPr>
                <w:ins w:id="211" w:author="Baker(ESO), Stephen" w:date="2022-09-16T12:56: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212" w:author="Baker(ESO), Stephen" w:date="2022-09-16T12:56:00Z">
              <w:r w:rsidR="001B5479">
                <w:rPr>
                  <w:rFonts w:cs="Arial"/>
                </w:rPr>
                <w:t xml:space="preserve"> or</w:t>
              </w:r>
            </w:ins>
          </w:p>
          <w:p w14:paraId="394592CC" w14:textId="156DCDFF" w:rsidR="00A24A29" w:rsidRPr="008B1000" w:rsidRDefault="0022274E" w:rsidP="00C95095">
            <w:pPr>
              <w:pStyle w:val="TableArial11"/>
              <w:numPr>
                <w:ilvl w:val="0"/>
                <w:numId w:val="22"/>
              </w:numPr>
              <w:ind w:left="1149" w:hanging="567"/>
              <w:rPr>
                <w:ins w:id="213" w:author="Baker(ESO), Stephen" w:date="2022-09-20T10:38:00Z"/>
              </w:rPr>
            </w:pPr>
            <w:ins w:id="214" w:author="Baker(ESO), Stephen" w:date="2022-09-16T12:56:00Z">
              <w:r w:rsidRPr="00597B01">
                <w:rPr>
                  <w:rFonts w:cs="Arial"/>
                </w:rPr>
                <w:t xml:space="preserve">A </w:t>
              </w:r>
              <w:r w:rsidRPr="00597B01">
                <w:rPr>
                  <w:rFonts w:cs="Arial"/>
                  <w:b/>
                  <w:bCs/>
                </w:rPr>
                <w:t>Competitively Appointed Transmission Licensee’s Transmission System</w:t>
              </w:r>
              <w:r w:rsidRPr="00075931">
                <w:rPr>
                  <w:rFonts w:cs="Arial"/>
                </w:rPr>
                <w:t xml:space="preserve"> where such </w:t>
              </w:r>
              <w:r w:rsidRPr="00075931">
                <w:rPr>
                  <w:rFonts w:cs="Arial"/>
                  <w:b/>
                  <w:bCs/>
                </w:rPr>
                <w:t>Power Station</w:t>
              </w:r>
              <w:r w:rsidRPr="00075931">
                <w:rPr>
                  <w:rFonts w:cs="Arial"/>
                </w:rPr>
                <w:t xml:space="preserve"> has a </w:t>
              </w:r>
              <w:r w:rsidRPr="00075931">
                <w:rPr>
                  <w:rFonts w:cs="Arial"/>
                  <w:b/>
                  <w:bCs/>
                </w:rPr>
                <w:t>Registered Capacity</w:t>
              </w:r>
              <w:r w:rsidRPr="00075931">
                <w:rPr>
                  <w:rFonts w:cs="Arial"/>
                </w:rPr>
                <w:t xml:space="preserve"> of </w:t>
              </w:r>
            </w:ins>
            <w:ins w:id="215" w:author="Baker(ESO), Stephen" w:date="2022-09-16T15:52:00Z">
              <w:r w:rsidR="00BE0FBF" w:rsidRPr="00075931">
                <w:rPr>
                  <w:rFonts w:cs="Arial"/>
                </w:rPr>
                <w:t>more</w:t>
              </w:r>
            </w:ins>
            <w:ins w:id="216" w:author="Baker(ESO), Stephen" w:date="2022-09-16T12:56:00Z">
              <w:r w:rsidRPr="00075931">
                <w:rPr>
                  <w:rFonts w:cs="Arial"/>
                </w:rPr>
                <w:t xml:space="preserve"> than the relevant </w:t>
              </w:r>
            </w:ins>
            <w:ins w:id="217" w:author="Wilson (ESO), Robert" w:date="2022-09-20T13:54:00Z">
              <w:r w:rsidR="00597B01" w:rsidRPr="00075931">
                <w:rPr>
                  <w:rFonts w:cs="Arial"/>
                </w:rPr>
                <w:t>threshold</w:t>
              </w:r>
            </w:ins>
            <w:ins w:id="218" w:author="Baker(ESO), Stephen" w:date="2022-09-16T12:56:00Z">
              <w:r w:rsidRPr="00075931">
                <w:rPr>
                  <w:rFonts w:cs="Arial"/>
                </w:rPr>
                <w:t xml:space="preserve"> </w:t>
              </w:r>
            </w:ins>
            <w:ins w:id="219" w:author="Wilson (ESO), Robert" w:date="2022-09-20T13:54:00Z">
              <w:r w:rsidR="00597B01" w:rsidRPr="00075931">
                <w:rPr>
                  <w:rFonts w:cs="Arial"/>
                </w:rPr>
                <w:t>for</w:t>
              </w:r>
            </w:ins>
            <w:ins w:id="220" w:author="Baker(ESO), Stephen" w:date="2022-09-16T12:56:00Z">
              <w:r w:rsidRPr="00075931">
                <w:rPr>
                  <w:rFonts w:cs="Arial"/>
                </w:rPr>
                <w:t xml:space="preserve"> the </w:t>
              </w:r>
              <w:r w:rsidRPr="00075931">
                <w:rPr>
                  <w:rFonts w:cs="Arial"/>
                  <w:b/>
                  <w:bCs/>
                </w:rPr>
                <w:t>Transmission Area</w:t>
              </w:r>
              <w:r w:rsidRPr="00075931">
                <w:rPr>
                  <w:rFonts w:cs="Arial"/>
                </w:rPr>
                <w:t xml:space="preserve"> of the </w:t>
              </w:r>
              <w:r w:rsidRPr="00075931">
                <w:rPr>
                  <w:rFonts w:cs="Arial"/>
                  <w:b/>
                  <w:bCs/>
                </w:rPr>
                <w:t>Onshore Transmission Licensee</w:t>
              </w:r>
              <w:r w:rsidRPr="00075931">
                <w:rPr>
                  <w:rFonts w:cs="Arial"/>
                </w:rPr>
                <w:t xml:space="preserve"> that the </w:t>
              </w:r>
              <w:r w:rsidRPr="00075931">
                <w:rPr>
                  <w:rFonts w:cs="Arial"/>
                  <w:b/>
                  <w:bCs/>
                </w:rPr>
                <w:t>Competitively Appointed Transmission Licensee’s Transmission System</w:t>
              </w:r>
              <w:r w:rsidRPr="00075931">
                <w:rPr>
                  <w:rFonts w:cs="Arial"/>
                </w:rPr>
                <w:t xml:space="preserve"> </w:t>
              </w:r>
            </w:ins>
            <w:ins w:id="221" w:author="Baker(ESO), Stephen" w:date="2022-09-20T10:24:00Z">
              <w:r w:rsidR="001C49E3" w:rsidRPr="00075931">
                <w:rPr>
                  <w:rFonts w:cs="Arial"/>
                </w:rPr>
                <w:t xml:space="preserve">interfaces </w:t>
              </w:r>
              <w:commentRangeStart w:id="222"/>
              <w:r w:rsidR="001C49E3" w:rsidRPr="00075931">
                <w:rPr>
                  <w:rFonts w:cs="Arial"/>
                </w:rPr>
                <w:t>with</w:t>
              </w:r>
            </w:ins>
            <w:commentRangeEnd w:id="222"/>
            <w:ins w:id="223" w:author="Baker(ESO), Stephen" w:date="2022-09-20T10:36:00Z">
              <w:r w:rsidR="00F9017C">
                <w:rPr>
                  <w:rStyle w:val="CommentReference"/>
                </w:rPr>
                <w:commentReference w:id="222"/>
              </w:r>
            </w:ins>
            <w:ins w:id="224" w:author="Baker(ESO), Stephen" w:date="2022-09-16T12:56:00Z">
              <w:r w:rsidRPr="00597B01">
                <w:rPr>
                  <w:rFonts w:cs="Arial"/>
                </w:rPr>
                <w:t>.</w:t>
              </w:r>
            </w:ins>
            <w:ins w:id="225" w:author="Wilson (ESO), Robert" w:date="2022-09-20T13:55:00Z">
              <w:r w:rsidR="00597B01">
                <w:t xml:space="preserve"> </w:t>
              </w:r>
            </w:ins>
            <w:ins w:id="226" w:author="Baker(ESO), Stephen" w:date="2022-09-20T10:41:00Z">
              <w:r w:rsidR="008B1AA0">
                <w:t xml:space="preserve">Where a </w:t>
              </w:r>
              <w:r w:rsidR="008B1AA0" w:rsidRPr="00597B01">
                <w:rPr>
                  <w:b/>
                  <w:bCs/>
                </w:rPr>
                <w:t>Power Station</w:t>
              </w:r>
              <w:r w:rsidR="008B1AA0">
                <w:t xml:space="preserve"> connects to </w:t>
              </w:r>
            </w:ins>
            <w:ins w:id="227" w:author="Baker(ESO), Stephen" w:date="2022-09-20T10:38:00Z">
              <w:r w:rsidR="008B1000">
                <w:t xml:space="preserve">a </w:t>
              </w:r>
              <w:r w:rsidR="008B1000" w:rsidRPr="00597B01">
                <w:rPr>
                  <w:b/>
                  <w:bCs/>
                </w:rPr>
                <w:t>Competitively Appointed Transmission Licensee</w:t>
              </w:r>
              <w:r w:rsidR="008B1000">
                <w:t xml:space="preserve"> </w:t>
              </w:r>
            </w:ins>
            <w:ins w:id="228" w:author="Baker(ESO), Stephen" w:date="2022-09-20T10:41:00Z">
              <w:r w:rsidR="008B1AA0">
                <w:t xml:space="preserve">which </w:t>
              </w:r>
            </w:ins>
            <w:ins w:id="229" w:author="Baker(ESO), Stephen" w:date="2022-09-20T10:38:00Z">
              <w:r w:rsidR="008B1000">
                <w:t xml:space="preserve">crosses the boundary between </w:t>
              </w:r>
              <w:r w:rsidR="008B1000" w:rsidRPr="00597B01">
                <w:rPr>
                  <w:b/>
                  <w:bCs/>
                </w:rPr>
                <w:t>Transmission Area</w:t>
              </w:r>
              <w:r w:rsidR="008B1000">
                <w:t xml:space="preserve">s the </w:t>
              </w:r>
            </w:ins>
            <w:ins w:id="230" w:author="Baker(ESO), Stephen" w:date="2022-09-20T10:42:00Z">
              <w:r w:rsidR="008B1AA0">
                <w:t>categori</w:t>
              </w:r>
            </w:ins>
            <w:ins w:id="231" w:author="Wilson (ESO), Robert" w:date="2022-09-20T13:55:00Z">
              <w:r w:rsidR="00597B01">
                <w:t>s</w:t>
              </w:r>
            </w:ins>
            <w:ins w:id="232" w:author="Baker(ESO), Stephen" w:date="2022-09-20T10:42:00Z">
              <w:r w:rsidR="008B1AA0">
                <w:t xml:space="preserve">ation of that </w:t>
              </w:r>
              <w:r w:rsidR="008B1AA0" w:rsidRPr="00597B01">
                <w:rPr>
                  <w:b/>
                  <w:bCs/>
                </w:rPr>
                <w:t>Power Station</w:t>
              </w:r>
            </w:ins>
            <w:ins w:id="233" w:author="Baker(ESO), Stephen" w:date="2022-09-20T10:38:00Z">
              <w:r w:rsidR="008B1000">
                <w:t xml:space="preserve"> will be determined on a case by case basis. This determination will be made in part based on where the majority of the </w:t>
              </w:r>
              <w:r w:rsidR="008B1000" w:rsidRPr="00597B01">
                <w:rPr>
                  <w:b/>
                  <w:bCs/>
                </w:rPr>
                <w:t>Competitively Appointed Transmission Licensee</w:t>
              </w:r>
            </w:ins>
            <w:ins w:id="234" w:author="Baker(ESO), Stephen" w:date="2022-09-20T10:43:00Z">
              <w:r w:rsidR="00423FFD" w:rsidRPr="00423FFD">
                <w:t>’</w:t>
              </w:r>
            </w:ins>
            <w:ins w:id="235" w:author="Baker(ESO), Stephen" w:date="2022-09-20T10:42:00Z">
              <w:r w:rsidR="00176F1A" w:rsidRPr="00423FFD">
                <w:t>s</w:t>
              </w:r>
              <w:r w:rsidR="00423FFD" w:rsidRPr="00597B01">
                <w:rPr>
                  <w:b/>
                  <w:bCs/>
                </w:rPr>
                <w:t xml:space="preserve"> Transmission Sys</w:t>
              </w:r>
            </w:ins>
            <w:ins w:id="236" w:author="Baker(ESO), Stephen" w:date="2022-09-20T10:43:00Z">
              <w:r w:rsidR="00423FFD" w:rsidRPr="00597B01">
                <w:rPr>
                  <w:b/>
                  <w:bCs/>
                </w:rPr>
                <w:t>tem</w:t>
              </w:r>
            </w:ins>
            <w:ins w:id="237" w:author="Baker(ESO), Stephen" w:date="2022-09-20T10:38:00Z">
              <w:r w:rsidR="008B1000">
                <w:t xml:space="preserve"> is located relative to </w:t>
              </w:r>
              <w:r w:rsidR="008B1000" w:rsidRPr="00597B01">
                <w:rPr>
                  <w:b/>
                  <w:bCs/>
                </w:rPr>
                <w:t>NGET</w:t>
              </w:r>
              <w:r w:rsidR="008B1000">
                <w:t xml:space="preserve">, </w:t>
              </w:r>
              <w:r w:rsidR="008B1000" w:rsidRPr="00597B01">
                <w:rPr>
                  <w:b/>
                  <w:bCs/>
                </w:rPr>
                <w:t>SPT</w:t>
              </w:r>
              <w:r w:rsidR="008B1000">
                <w:t xml:space="preserve"> and </w:t>
              </w:r>
              <w:r w:rsidR="008B1000" w:rsidRPr="00597B01">
                <w:rPr>
                  <w:b/>
                  <w:bCs/>
                </w:rPr>
                <w:t>SHETL</w:t>
              </w:r>
              <w:r w:rsidR="008B1000">
                <w:t xml:space="preserve">’s </w:t>
              </w:r>
              <w:commentRangeStart w:id="238"/>
              <w:r w:rsidR="008B1000" w:rsidRPr="00597B01">
                <w:rPr>
                  <w:b/>
                  <w:bCs/>
                </w:rPr>
                <w:t>Transmission</w:t>
              </w:r>
              <w:commentRangeEnd w:id="238"/>
              <w:r w:rsidR="008B1000" w:rsidRPr="00A133A1">
                <w:rPr>
                  <w:rStyle w:val="CommentReference"/>
                  <w:b/>
                  <w:bCs/>
                </w:rPr>
                <w:commentReference w:id="238"/>
              </w:r>
              <w:r w:rsidR="008B1000" w:rsidRPr="00597B01">
                <w:rPr>
                  <w:b/>
                  <w:bCs/>
                </w:rPr>
                <w:t xml:space="preserve"> Areas</w:t>
              </w:r>
              <w:r w:rsidR="008B1000">
                <w:t>.</w:t>
              </w:r>
            </w:ins>
          </w:p>
          <w:p w14:paraId="579B1157" w14:textId="77777777" w:rsidR="00F9017C" w:rsidRPr="00A24A29" w:rsidRDefault="00F9017C" w:rsidP="00423FFD">
            <w:pPr>
              <w:pStyle w:val="TableArial11"/>
              <w:rPr>
                <w:rFonts w:cs="Arial"/>
              </w:rPr>
            </w:pPr>
          </w:p>
          <w:p w14:paraId="0A826084" w14:textId="77777777" w:rsidR="00E76C00" w:rsidRPr="007E0B31" w:rsidRDefault="00E76C00" w:rsidP="00E76C00">
            <w:pPr>
              <w:pStyle w:val="TableArial11"/>
              <w:ind w:left="567" w:hanging="567"/>
              <w:rPr>
                <w:rFonts w:cs="Arial"/>
              </w:rPr>
            </w:pPr>
            <w:r w:rsidRPr="007E0B31">
              <w:rPr>
                <w:rFonts w:cs="Arial"/>
              </w:rPr>
              <w:t>or,</w:t>
            </w:r>
          </w:p>
          <w:p w14:paraId="46BD628C"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09B0EFC4" w14:textId="5FFD917E" w:rsidR="00A60A37" w:rsidRPr="007E0B31" w:rsidDel="00BE0FBF" w:rsidRDefault="008B351A" w:rsidP="002D413D">
            <w:pPr>
              <w:pStyle w:val="TableArial11"/>
              <w:tabs>
                <w:tab w:val="left" w:pos="5968"/>
              </w:tabs>
              <w:rPr>
                <w:del w:id="239" w:author="Baker(ESO), Stephen" w:date="2022-09-16T15:52:00Z"/>
                <w:rFonts w:cs="Arial"/>
              </w:rPr>
            </w:pPr>
            <w:r>
              <w:rPr>
                <w:rFonts w:cs="Arial"/>
              </w:rPr>
              <w:t xml:space="preserve">          </w:t>
            </w:r>
            <w:r w:rsidR="00E76C00" w:rsidRPr="007E0B31">
              <w:rPr>
                <w:rFonts w:cs="Arial"/>
              </w:rPr>
              <w:t>(iii)</w:t>
            </w:r>
            <w:r w:rsidR="00D433AF">
              <w:rPr>
                <w:rFonts w:cs="Arial"/>
              </w:rPr>
              <w:t xml:space="preserve"> </w:t>
            </w:r>
            <w:r w:rsidR="00D01226">
              <w:rPr>
                <w:rFonts w:cs="Arial"/>
              </w:rPr>
              <w:t xml:space="preserve">    </w:t>
            </w:r>
            <w:r w:rsidR="00E76C00" w:rsidRPr="007E0B31">
              <w:rPr>
                <w:rFonts w:cs="Arial"/>
                <w:b/>
              </w:rPr>
              <w:t>SHETL’s Transmission System</w:t>
            </w:r>
            <w:r w:rsidR="00E76C00" w:rsidRPr="007E0B31">
              <w:rPr>
                <w:rFonts w:cs="Arial"/>
              </w:rPr>
              <w:t xml:space="preserve"> and such </w:t>
            </w:r>
            <w:r w:rsidR="00E76C00" w:rsidRPr="007E0B31">
              <w:rPr>
                <w:rFonts w:cs="Arial"/>
                <w:b/>
              </w:rPr>
              <w:t xml:space="preserve">Power </w:t>
            </w:r>
            <w:r>
              <w:rPr>
                <w:rFonts w:cs="Arial"/>
                <w:b/>
              </w:rPr>
              <w:t xml:space="preserve">      </w:t>
            </w:r>
            <w:r w:rsidR="00E76C00" w:rsidRPr="007E0B31">
              <w:rPr>
                <w:rFonts w:cs="Arial"/>
                <w:b/>
              </w:rPr>
              <w:t>Station</w:t>
            </w:r>
            <w:r w:rsidR="00E76C00" w:rsidRPr="007E0B31">
              <w:rPr>
                <w:rFonts w:cs="Arial"/>
              </w:rPr>
              <w:t xml:space="preserve"> has a </w:t>
            </w:r>
            <w:r w:rsidR="00E76C00" w:rsidRPr="007E0B31">
              <w:rPr>
                <w:rFonts w:cs="Arial"/>
                <w:b/>
              </w:rPr>
              <w:t>Registered Capacity</w:t>
            </w:r>
            <w:r w:rsidR="00E76C00" w:rsidRPr="007E0B31">
              <w:rPr>
                <w:rFonts w:cs="Arial"/>
              </w:rPr>
              <w:t xml:space="preserve"> of 10MW or more;</w:t>
            </w:r>
            <w:r w:rsidR="006A6A66">
              <w:rPr>
                <w:rFonts w:cs="Arial"/>
              </w:rPr>
              <w:t xml:space="preserve"> or</w:t>
            </w:r>
          </w:p>
          <w:p w14:paraId="444F3A54" w14:textId="10AC57C4" w:rsidR="00A60A37" w:rsidRPr="006A6A66" w:rsidRDefault="006A6A66" w:rsidP="002D413D">
            <w:pPr>
              <w:spacing w:before="120" w:after="120" w:line="264" w:lineRule="auto"/>
              <w:ind w:left="360"/>
              <w:jc w:val="both"/>
              <w:rPr>
                <w:ins w:id="240" w:author="Baker(ESO), Stephen" w:date="2022-09-16T12:58:00Z"/>
                <w:rFonts w:cs="Arial"/>
              </w:rPr>
            </w:pPr>
            <w:ins w:id="241" w:author="Akhtar (ESO), Shazia" w:date="2022-09-21T09:47:00Z">
              <w:r>
                <w:rPr>
                  <w:rFonts w:cs="Arial"/>
                </w:rPr>
                <w:t>(iv)</w:t>
              </w:r>
            </w:ins>
            <w:ins w:id="242" w:author="Baker(ESO), Stephen" w:date="2022-09-16T12:58:00Z">
              <w:r w:rsidR="00A60A37" w:rsidRPr="006A6A66">
                <w:rPr>
                  <w:rFonts w:cs="Arial"/>
                </w:rPr>
                <w:t xml:space="preserve"> A </w:t>
              </w:r>
              <w:r w:rsidR="00A60A37" w:rsidRPr="002D413D">
                <w:rPr>
                  <w:rFonts w:cs="Arial"/>
                  <w:b/>
                  <w:bCs/>
                </w:rPr>
                <w:t>Competitively Appointed Transmission Licensee’s Transmission System</w:t>
              </w:r>
              <w:r w:rsidR="00A60A37" w:rsidRPr="006A6A66">
                <w:rPr>
                  <w:rFonts w:cs="Arial"/>
                </w:rPr>
                <w:t xml:space="preserve"> where such </w:t>
              </w:r>
              <w:r w:rsidR="00A60A37" w:rsidRPr="002D413D">
                <w:rPr>
                  <w:rFonts w:cs="Arial"/>
                  <w:b/>
                  <w:bCs/>
                </w:rPr>
                <w:t>Power Station</w:t>
              </w:r>
              <w:r w:rsidR="00A60A37" w:rsidRPr="006A6A66">
                <w:rPr>
                  <w:rFonts w:cs="Arial"/>
                </w:rPr>
                <w:t xml:space="preserve"> has a </w:t>
              </w:r>
              <w:r w:rsidR="00A60A37" w:rsidRPr="002D413D">
                <w:rPr>
                  <w:rFonts w:cs="Arial"/>
                  <w:b/>
                  <w:bCs/>
                </w:rPr>
                <w:t>Registered Capacity</w:t>
              </w:r>
              <w:r w:rsidR="00A60A37" w:rsidRPr="006A6A66">
                <w:rPr>
                  <w:rFonts w:cs="Arial"/>
                </w:rPr>
                <w:t xml:space="preserve"> of </w:t>
              </w:r>
            </w:ins>
            <w:ins w:id="243" w:author="Baker(ESO), Stephen" w:date="2022-09-16T15:53:00Z">
              <w:r w:rsidR="00BE0FBF" w:rsidRPr="006A6A66">
                <w:rPr>
                  <w:rFonts w:cs="Arial"/>
                </w:rPr>
                <w:t>more</w:t>
              </w:r>
            </w:ins>
            <w:ins w:id="244" w:author="Baker(ESO), Stephen" w:date="2022-09-16T12:58:00Z">
              <w:r w:rsidR="00A60A37" w:rsidRPr="006A6A66">
                <w:rPr>
                  <w:rFonts w:cs="Arial"/>
                </w:rPr>
                <w:t xml:space="preserve"> than the relevant MW level that applies in the </w:t>
              </w:r>
              <w:r w:rsidR="00A60A37" w:rsidRPr="002D413D">
                <w:rPr>
                  <w:rFonts w:cs="Arial"/>
                  <w:b/>
                  <w:bCs/>
                </w:rPr>
                <w:t>Transmission Area</w:t>
              </w:r>
              <w:r w:rsidR="00A60A37" w:rsidRPr="006A6A66">
                <w:rPr>
                  <w:rFonts w:cs="Arial"/>
                </w:rPr>
                <w:t xml:space="preserve"> of the </w:t>
              </w:r>
              <w:r w:rsidR="00A60A37" w:rsidRPr="002D413D">
                <w:rPr>
                  <w:rFonts w:cs="Arial"/>
                  <w:b/>
                  <w:bCs/>
                </w:rPr>
                <w:t>Onshore Transmission Licensee</w:t>
              </w:r>
              <w:r w:rsidR="00A60A37" w:rsidRPr="006A6A66">
                <w:rPr>
                  <w:rFonts w:cs="Arial"/>
                </w:rPr>
                <w:t xml:space="preserve"> that the </w:t>
              </w:r>
              <w:r w:rsidR="00A60A37" w:rsidRPr="002D413D">
                <w:rPr>
                  <w:rFonts w:cs="Arial"/>
                  <w:b/>
                  <w:bCs/>
                </w:rPr>
                <w:t>Competitively Appointed Transmission Licensee’s Transmission System</w:t>
              </w:r>
              <w:r w:rsidR="00A60A37" w:rsidRPr="006A6A66">
                <w:rPr>
                  <w:rFonts w:cs="Arial"/>
                </w:rPr>
                <w:t xml:space="preserve"> </w:t>
              </w:r>
            </w:ins>
            <w:ins w:id="245" w:author="Baker(ESO), Stephen" w:date="2022-09-20T10:24:00Z">
              <w:r w:rsidR="001C49E3" w:rsidRPr="006A6A66">
                <w:rPr>
                  <w:rFonts w:cs="Arial"/>
                </w:rPr>
                <w:t>interfaces wit</w:t>
              </w:r>
            </w:ins>
            <w:ins w:id="246" w:author="Baker(ESO), Stephen" w:date="2022-09-20T10:25:00Z">
              <w:r w:rsidR="001C49E3" w:rsidRPr="006A6A66">
                <w:rPr>
                  <w:rFonts w:cs="Arial"/>
                </w:rPr>
                <w:t>h</w:t>
              </w:r>
            </w:ins>
            <w:ins w:id="247" w:author="Baker(ESO), Stephen" w:date="2022-09-16T12:58:00Z">
              <w:r w:rsidR="00A60A37" w:rsidRPr="006A6A66">
                <w:rPr>
                  <w:rFonts w:cs="Arial"/>
                </w:rPr>
                <w:t>.</w:t>
              </w:r>
            </w:ins>
          </w:p>
          <w:p w14:paraId="7B2521A1" w14:textId="2E7D7026" w:rsidR="00E76C00" w:rsidRPr="007E0B31" w:rsidRDefault="00E76C00" w:rsidP="00E76C00">
            <w:pPr>
              <w:pStyle w:val="TableArial11"/>
              <w:ind w:left="567" w:hanging="567"/>
              <w:rPr>
                <w:rFonts w:cs="Arial"/>
              </w:rPr>
            </w:pPr>
          </w:p>
          <w:p w14:paraId="5A8815D2"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76C00" w:rsidRPr="007E0B31" w:rsidRDefault="00E76C00" w:rsidP="00C95095">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76C00" w:rsidRPr="007E0B31" w:rsidRDefault="00E76C00" w:rsidP="00E76C0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353223" w:rsidRPr="007E0B31" w14:paraId="40707265" w14:textId="77777777" w:rsidTr="48D9E28F">
        <w:trPr>
          <w:cantSplit/>
        </w:trPr>
        <w:tc>
          <w:tcPr>
            <w:tcW w:w="2884" w:type="dxa"/>
          </w:tcPr>
          <w:p w14:paraId="13B8C972" w14:textId="0C9541B8" w:rsidR="00353223" w:rsidRPr="00221562" w:rsidRDefault="00EB3BDC" w:rsidP="00E76C00">
            <w:pPr>
              <w:pStyle w:val="Arial11Bold"/>
              <w:rPr>
                <w:rFonts w:cs="Arial"/>
              </w:rPr>
            </w:pPr>
            <w:r w:rsidRPr="00221562">
              <w:rPr>
                <w:lang w:val="en-US"/>
              </w:rPr>
              <w:t>Legally Binding Decisions of the European Commission and/or the Agency</w:t>
            </w:r>
          </w:p>
        </w:tc>
        <w:tc>
          <w:tcPr>
            <w:tcW w:w="6634" w:type="dxa"/>
          </w:tcPr>
          <w:p w14:paraId="3314CFB0" w14:textId="0C2C4D64" w:rsidR="00353223" w:rsidRPr="00221562" w:rsidRDefault="00221562" w:rsidP="00E76C0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76C00" w:rsidRPr="007E0B31" w14:paraId="1040E1D1" w14:textId="77777777" w:rsidTr="48D9E28F">
        <w:trPr>
          <w:cantSplit/>
        </w:trPr>
        <w:tc>
          <w:tcPr>
            <w:tcW w:w="2884" w:type="dxa"/>
          </w:tcPr>
          <w:p w14:paraId="297C7421" w14:textId="77777777" w:rsidR="00E76C00" w:rsidRPr="007E0B31" w:rsidRDefault="00E76C00" w:rsidP="00E76C00">
            <w:pPr>
              <w:pStyle w:val="Arial11Bold"/>
              <w:rPr>
                <w:rFonts w:cs="Arial"/>
              </w:rPr>
            </w:pPr>
            <w:r w:rsidRPr="007E0B31">
              <w:rPr>
                <w:rFonts w:cs="Arial"/>
              </w:rPr>
              <w:t>Legal Challenge</w:t>
            </w:r>
          </w:p>
        </w:tc>
        <w:tc>
          <w:tcPr>
            <w:tcW w:w="6634" w:type="dxa"/>
          </w:tcPr>
          <w:p w14:paraId="267FCF4F" w14:textId="77777777" w:rsidR="00E76C00" w:rsidRPr="007E0B31" w:rsidRDefault="00E76C00" w:rsidP="00E76C0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76C00" w:rsidRPr="007E0B31" w14:paraId="101848A3" w14:textId="77777777" w:rsidTr="48D9E28F">
        <w:trPr>
          <w:cantSplit/>
        </w:trPr>
        <w:tc>
          <w:tcPr>
            <w:tcW w:w="2884" w:type="dxa"/>
          </w:tcPr>
          <w:p w14:paraId="2423D9C8" w14:textId="77777777" w:rsidR="00E76C00" w:rsidRPr="007E0B31" w:rsidRDefault="00E76C00" w:rsidP="00E76C00">
            <w:pPr>
              <w:pStyle w:val="Arial11Bold"/>
              <w:rPr>
                <w:rFonts w:cs="Arial"/>
              </w:rPr>
            </w:pPr>
            <w:r w:rsidRPr="007E0B31">
              <w:rPr>
                <w:rFonts w:cs="Arial"/>
              </w:rPr>
              <w:t>Licence</w:t>
            </w:r>
          </w:p>
        </w:tc>
        <w:tc>
          <w:tcPr>
            <w:tcW w:w="6634" w:type="dxa"/>
          </w:tcPr>
          <w:p w14:paraId="0E6692BE" w14:textId="1578521F" w:rsidR="00E76C00" w:rsidRPr="007E0B31" w:rsidRDefault="00E76C00" w:rsidP="00E76C0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76C00" w:rsidRPr="007E0B31" w14:paraId="1ADE1D2C" w14:textId="77777777" w:rsidTr="48D9E28F">
        <w:trPr>
          <w:cantSplit/>
        </w:trPr>
        <w:tc>
          <w:tcPr>
            <w:tcW w:w="2884" w:type="dxa"/>
          </w:tcPr>
          <w:p w14:paraId="0EA73EE1" w14:textId="77777777" w:rsidR="00E76C00" w:rsidRPr="007E0B31" w:rsidRDefault="00E76C00" w:rsidP="00E76C00">
            <w:pPr>
              <w:pStyle w:val="Arial11Bold"/>
              <w:rPr>
                <w:rFonts w:cs="Arial"/>
              </w:rPr>
            </w:pPr>
            <w:r w:rsidRPr="007E0B31">
              <w:rPr>
                <w:rFonts w:cs="Arial"/>
              </w:rPr>
              <w:t>Licence Standards</w:t>
            </w:r>
          </w:p>
        </w:tc>
        <w:tc>
          <w:tcPr>
            <w:tcW w:w="6634" w:type="dxa"/>
          </w:tcPr>
          <w:p w14:paraId="4123F0EA" w14:textId="43F339F7" w:rsidR="00E76C00" w:rsidRPr="007E0B31" w:rsidRDefault="00E76C00" w:rsidP="00E76C00">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76C00" w:rsidRPr="007E0B31" w14:paraId="14960021" w14:textId="77777777" w:rsidTr="48D9E28F">
        <w:trPr>
          <w:cantSplit/>
        </w:trPr>
        <w:tc>
          <w:tcPr>
            <w:tcW w:w="2884" w:type="dxa"/>
          </w:tcPr>
          <w:p w14:paraId="5611E47E" w14:textId="77777777" w:rsidR="00E76C00" w:rsidRPr="007E0B31" w:rsidRDefault="00E76C00" w:rsidP="00E76C00">
            <w:pPr>
              <w:pStyle w:val="Arial11Bold"/>
              <w:rPr>
                <w:rFonts w:cs="Arial"/>
              </w:rPr>
            </w:pPr>
            <w:r w:rsidRPr="007E0B31">
              <w:rPr>
                <w:rFonts w:cs="Arial"/>
              </w:rPr>
              <w:t>Limited Frequency Sensitive Mode</w:t>
            </w:r>
          </w:p>
        </w:tc>
        <w:tc>
          <w:tcPr>
            <w:tcW w:w="6634" w:type="dxa"/>
          </w:tcPr>
          <w:p w14:paraId="0777A8DE" w14:textId="0AD15A96" w:rsidR="00E76C00" w:rsidRPr="007E0B31" w:rsidRDefault="00E76C00" w:rsidP="00E76C00">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76C00" w:rsidRPr="007E0B31" w14:paraId="07943C3B" w14:textId="77777777" w:rsidTr="48D9E28F">
        <w:trPr>
          <w:cantSplit/>
        </w:trPr>
        <w:tc>
          <w:tcPr>
            <w:tcW w:w="2884" w:type="dxa"/>
          </w:tcPr>
          <w:p w14:paraId="598F9D4C"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76C00" w:rsidRPr="007E0B31" w:rsidRDefault="00E76C00" w:rsidP="005C20E3">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76C00" w:rsidRPr="007E0B31" w14:paraId="1F330B5F" w14:textId="77777777" w:rsidTr="48D9E28F">
        <w:trPr>
          <w:cantSplit/>
        </w:trPr>
        <w:tc>
          <w:tcPr>
            <w:tcW w:w="2884" w:type="dxa"/>
          </w:tcPr>
          <w:p w14:paraId="5CD748D2"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76C00" w:rsidRPr="007E0B31" w:rsidRDefault="00E76C00" w:rsidP="005C20E3">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76C00" w:rsidRPr="007E0B31" w14:paraId="04CF644E" w14:textId="77777777" w:rsidTr="48D9E28F">
        <w:trPr>
          <w:cantSplit/>
        </w:trPr>
        <w:tc>
          <w:tcPr>
            <w:tcW w:w="2884" w:type="dxa"/>
          </w:tcPr>
          <w:p w14:paraId="04481009" w14:textId="77777777" w:rsidR="00E76C00" w:rsidRPr="007E0B31" w:rsidRDefault="00E76C00" w:rsidP="00E76C00">
            <w:pPr>
              <w:pStyle w:val="Arial11Bold"/>
              <w:rPr>
                <w:rFonts w:cs="Arial"/>
              </w:rPr>
            </w:pPr>
            <w:r w:rsidRPr="007E0B31">
              <w:rPr>
                <w:rFonts w:cs="Arial"/>
              </w:rPr>
              <w:t>Limited High Frequency Response</w:t>
            </w:r>
          </w:p>
        </w:tc>
        <w:tc>
          <w:tcPr>
            <w:tcW w:w="6634" w:type="dxa"/>
          </w:tcPr>
          <w:p w14:paraId="5B9BD88C" w14:textId="77777777" w:rsidR="00E76C00" w:rsidRPr="007E0B31" w:rsidRDefault="00E76C00" w:rsidP="00E76C00">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786457" w:rsidRPr="007E0B31" w14:paraId="4A585B12" w14:textId="77777777" w:rsidTr="48D9E28F">
        <w:trPr>
          <w:cantSplit/>
        </w:trPr>
        <w:tc>
          <w:tcPr>
            <w:tcW w:w="2884" w:type="dxa"/>
          </w:tcPr>
          <w:p w14:paraId="16E753BE" w14:textId="1BBB246B" w:rsidR="00786457" w:rsidRPr="007E0B31" w:rsidRDefault="00786457" w:rsidP="00786457">
            <w:pPr>
              <w:pStyle w:val="Arial11Bold"/>
              <w:rPr>
                <w:rFonts w:cs="Arial"/>
              </w:rPr>
            </w:pPr>
            <w:r w:rsidRPr="007723AB">
              <w:rPr>
                <w:rFonts w:eastAsia="Calibri" w:cs="Arial"/>
                <w:lang w:val="en-US"/>
              </w:rPr>
              <w:t>Limited Membership Workgroup</w:t>
            </w:r>
          </w:p>
        </w:tc>
        <w:tc>
          <w:tcPr>
            <w:tcW w:w="6634" w:type="dxa"/>
          </w:tcPr>
          <w:p w14:paraId="7570E925" w14:textId="77777777" w:rsidR="00786457" w:rsidRPr="00182491" w:rsidRDefault="00786457" w:rsidP="0078645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 of the </w:t>
            </w:r>
            <w:r w:rsidRPr="00182491">
              <w:rPr>
                <w:rFonts w:cs="Arial"/>
                <w:b/>
              </w:rPr>
              <w:t>Workgroup</w:t>
            </w:r>
            <w:r w:rsidRPr="00182491">
              <w:rPr>
                <w:rFonts w:cs="Arial"/>
                <w:bCs/>
              </w:rPr>
              <w:t>.</w:t>
            </w:r>
          </w:p>
          <w:p w14:paraId="07AD2D33" w14:textId="77777777" w:rsidR="00786457" w:rsidRPr="00182491" w:rsidRDefault="00786457" w:rsidP="00786457">
            <w:pPr>
              <w:autoSpaceDE w:val="0"/>
              <w:autoSpaceDN w:val="0"/>
              <w:adjustRightInd w:val="0"/>
              <w:rPr>
                <w:rFonts w:cs="Arial"/>
              </w:rPr>
            </w:pPr>
          </w:p>
          <w:p w14:paraId="43846D0D" w14:textId="19ABC1A4" w:rsidR="00786457" w:rsidRPr="007E0B31" w:rsidRDefault="00786457" w:rsidP="0078645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76C00" w:rsidRPr="007E0B31" w14:paraId="01EA6662" w14:textId="77777777" w:rsidTr="48D9E28F">
        <w:trPr>
          <w:cantSplit/>
        </w:trPr>
        <w:tc>
          <w:tcPr>
            <w:tcW w:w="2884" w:type="dxa"/>
          </w:tcPr>
          <w:p w14:paraId="2347B7F7" w14:textId="77777777" w:rsidR="00E76C00" w:rsidRPr="007E0B31" w:rsidRDefault="00E76C00" w:rsidP="00E76C00">
            <w:pPr>
              <w:pStyle w:val="Arial11Bold"/>
              <w:rPr>
                <w:rFonts w:cs="Arial"/>
              </w:rPr>
            </w:pPr>
            <w:bookmarkStart w:id="248" w:name="_DV_C34"/>
            <w:r w:rsidRPr="007E0B31">
              <w:rPr>
                <w:rFonts w:cs="Arial"/>
              </w:rPr>
              <w:t xml:space="preserve">Limited Operational Notification </w:t>
            </w:r>
            <w:r w:rsidRPr="007E0B31">
              <w:rPr>
                <w:rFonts w:cs="Arial"/>
                <w:b w:val="0"/>
              </w:rPr>
              <w:t>or</w:t>
            </w:r>
            <w:r w:rsidRPr="007E0B31">
              <w:rPr>
                <w:rFonts w:cs="Arial"/>
              </w:rPr>
              <w:t xml:space="preserve"> LON</w:t>
            </w:r>
            <w:bookmarkEnd w:id="248"/>
          </w:p>
        </w:tc>
        <w:tc>
          <w:tcPr>
            <w:tcW w:w="6634" w:type="dxa"/>
          </w:tcPr>
          <w:p w14:paraId="116937FB" w14:textId="55A25BAD" w:rsidR="00E76C00" w:rsidRPr="007E0B31" w:rsidRDefault="00E76C00" w:rsidP="00E76C00">
            <w:pPr>
              <w:pStyle w:val="TableArial11"/>
              <w:rPr>
                <w:rFonts w:cs="Arial"/>
              </w:rPr>
            </w:pPr>
            <w:bookmarkStart w:id="24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49"/>
          </w:p>
          <w:p w14:paraId="0C9542F9" w14:textId="77777777" w:rsidR="00E76C00" w:rsidRPr="007E0B31" w:rsidRDefault="00E76C00" w:rsidP="00E76C00">
            <w:pPr>
              <w:pStyle w:val="TableArial11"/>
              <w:ind w:left="567" w:hanging="567"/>
              <w:rPr>
                <w:rFonts w:cs="Arial"/>
              </w:rPr>
            </w:pPr>
            <w:bookmarkStart w:id="250" w:name="_DV_C36"/>
            <w:r w:rsidRPr="007E0B31">
              <w:rPr>
                <w:rFonts w:cs="Arial"/>
              </w:rPr>
              <w:t>(a)</w:t>
            </w:r>
            <w:r w:rsidRPr="007E0B31">
              <w:rPr>
                <w:rFonts w:cs="Arial"/>
              </w:rPr>
              <w:tab/>
              <w:t xml:space="preserve">with the provisions of the Grid Code specified in the notice, and </w:t>
            </w:r>
            <w:bookmarkEnd w:id="250"/>
          </w:p>
          <w:p w14:paraId="5536F311" w14:textId="77777777" w:rsidR="00E76C00" w:rsidRPr="007E0B31" w:rsidRDefault="00E76C00" w:rsidP="00E76C00">
            <w:pPr>
              <w:pStyle w:val="TableArial11"/>
              <w:ind w:left="567" w:hanging="567"/>
              <w:rPr>
                <w:rFonts w:cs="Arial"/>
              </w:rPr>
            </w:pPr>
            <w:bookmarkStart w:id="251"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251"/>
          </w:p>
          <w:p w14:paraId="3817BE40" w14:textId="77777777" w:rsidR="00E76C00" w:rsidRPr="007E0B31" w:rsidRDefault="00E76C00" w:rsidP="00E76C00">
            <w:pPr>
              <w:pStyle w:val="TableArial11"/>
              <w:rPr>
                <w:rFonts w:cs="Arial"/>
              </w:rPr>
            </w:pPr>
            <w:bookmarkStart w:id="252" w:name="_DV_C38"/>
            <w:r w:rsidRPr="007E0B31">
              <w:rPr>
                <w:rFonts w:cs="Arial"/>
              </w:rPr>
              <w:t xml:space="preserve">and specifying the </w:t>
            </w:r>
            <w:r w:rsidRPr="007E0B31">
              <w:rPr>
                <w:rFonts w:cs="Arial"/>
                <w:b/>
              </w:rPr>
              <w:t>Unresolved Issues</w:t>
            </w:r>
            <w:r w:rsidRPr="007E0B31">
              <w:rPr>
                <w:rFonts w:cs="Arial"/>
              </w:rPr>
              <w:t xml:space="preserve">. </w:t>
            </w:r>
            <w:bookmarkEnd w:id="252"/>
          </w:p>
        </w:tc>
      </w:tr>
      <w:tr w:rsidR="00E76C00" w:rsidRPr="007E0B31" w14:paraId="6946C0D5" w14:textId="77777777" w:rsidTr="48D9E28F">
        <w:trPr>
          <w:cantSplit/>
        </w:trPr>
        <w:tc>
          <w:tcPr>
            <w:tcW w:w="2884" w:type="dxa"/>
          </w:tcPr>
          <w:p w14:paraId="18667BDF" w14:textId="77777777" w:rsidR="00E76C00" w:rsidRPr="007E0B31" w:rsidRDefault="00E76C00" w:rsidP="00E76C00">
            <w:pPr>
              <w:pStyle w:val="Arial11Bold"/>
              <w:rPr>
                <w:rFonts w:cs="Arial"/>
              </w:rPr>
            </w:pPr>
            <w:r w:rsidRPr="007E0B31">
              <w:rPr>
                <w:rFonts w:cs="Arial"/>
              </w:rPr>
              <w:t>Load</w:t>
            </w:r>
          </w:p>
        </w:tc>
        <w:tc>
          <w:tcPr>
            <w:tcW w:w="6634" w:type="dxa"/>
          </w:tcPr>
          <w:p w14:paraId="2EAACB51" w14:textId="77777777" w:rsidR="00E76C00" w:rsidRPr="007E0B31" w:rsidRDefault="00E76C00" w:rsidP="00E76C00">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76C00" w:rsidRPr="007E0B31" w14:paraId="4CDF254C" w14:textId="77777777" w:rsidTr="48D9E28F">
        <w:trPr>
          <w:cantSplit/>
        </w:trPr>
        <w:tc>
          <w:tcPr>
            <w:tcW w:w="2884" w:type="dxa"/>
          </w:tcPr>
          <w:p w14:paraId="5A60A67C" w14:textId="77777777" w:rsidR="00E76C00" w:rsidRPr="007E0B31" w:rsidRDefault="00E76C00" w:rsidP="00E76C00">
            <w:pPr>
              <w:pStyle w:val="Arial11Bold"/>
              <w:rPr>
                <w:rFonts w:cs="Arial"/>
              </w:rPr>
            </w:pPr>
            <w:r w:rsidRPr="007E0B31">
              <w:rPr>
                <w:rFonts w:cs="Arial"/>
              </w:rPr>
              <w:t>Loaded</w:t>
            </w:r>
          </w:p>
        </w:tc>
        <w:tc>
          <w:tcPr>
            <w:tcW w:w="6634" w:type="dxa"/>
          </w:tcPr>
          <w:p w14:paraId="48DFCD98" w14:textId="77777777" w:rsidR="00E76C00" w:rsidRPr="007E0B31" w:rsidRDefault="00E76C00" w:rsidP="00E76C00">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76C00" w:rsidRPr="007E0B31" w14:paraId="3FF8744F" w14:textId="77777777" w:rsidTr="48D9E28F">
        <w:trPr>
          <w:cantSplit/>
        </w:trPr>
        <w:tc>
          <w:tcPr>
            <w:tcW w:w="2884" w:type="dxa"/>
          </w:tcPr>
          <w:p w14:paraId="27A6AFB9" w14:textId="77777777" w:rsidR="00E76C00" w:rsidRPr="007E0B31" w:rsidRDefault="00E76C00" w:rsidP="00E76C00">
            <w:pPr>
              <w:pStyle w:val="Arial11Bold"/>
              <w:rPr>
                <w:rFonts w:cs="Arial"/>
              </w:rPr>
            </w:pPr>
            <w:r w:rsidRPr="007E0B31">
              <w:rPr>
                <w:rFonts w:cs="Arial"/>
              </w:rPr>
              <w:t>Load Factor</w:t>
            </w:r>
          </w:p>
        </w:tc>
        <w:tc>
          <w:tcPr>
            <w:tcW w:w="6634" w:type="dxa"/>
          </w:tcPr>
          <w:p w14:paraId="40B02140" w14:textId="77777777" w:rsidR="00E76C00" w:rsidRPr="007E0B31" w:rsidRDefault="00E76C00" w:rsidP="00E76C00">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76C00" w:rsidRPr="007E0B31" w14:paraId="0EBC5AE2" w14:textId="77777777" w:rsidTr="48D9E28F">
        <w:trPr>
          <w:cantSplit/>
        </w:trPr>
        <w:tc>
          <w:tcPr>
            <w:tcW w:w="2884" w:type="dxa"/>
          </w:tcPr>
          <w:p w14:paraId="3992CF4B" w14:textId="77777777" w:rsidR="00E76C00" w:rsidRPr="007E0B31" w:rsidRDefault="00E76C00" w:rsidP="00E76C00">
            <w:pPr>
              <w:pStyle w:val="Arial11Bold"/>
              <w:rPr>
                <w:rFonts w:cs="Arial"/>
              </w:rPr>
            </w:pPr>
            <w:r w:rsidRPr="007E0B31">
              <w:rPr>
                <w:rFonts w:cs="Arial"/>
              </w:rPr>
              <w:t>Load Management Block</w:t>
            </w:r>
          </w:p>
        </w:tc>
        <w:tc>
          <w:tcPr>
            <w:tcW w:w="6634" w:type="dxa"/>
          </w:tcPr>
          <w:p w14:paraId="50274CDB" w14:textId="77777777" w:rsidR="00E76C00" w:rsidRPr="007E0B31" w:rsidRDefault="00E76C00" w:rsidP="00E76C00">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76C00" w:rsidRPr="007E0B31" w14:paraId="53E23EC8" w14:textId="77777777" w:rsidTr="48D9E28F">
        <w:trPr>
          <w:cantSplit/>
        </w:trPr>
        <w:tc>
          <w:tcPr>
            <w:tcW w:w="2884" w:type="dxa"/>
          </w:tcPr>
          <w:p w14:paraId="6AF74419" w14:textId="77777777" w:rsidR="00E76C00" w:rsidRPr="007E0B31" w:rsidRDefault="00E76C00" w:rsidP="00E76C00">
            <w:pPr>
              <w:pStyle w:val="Arial11Bold"/>
              <w:rPr>
                <w:rFonts w:cs="Arial"/>
              </w:rPr>
            </w:pPr>
            <w:r w:rsidRPr="007E0B31">
              <w:rPr>
                <w:rFonts w:cs="Arial"/>
              </w:rPr>
              <w:t xml:space="preserve">Local Joint Restoration Plan </w:t>
            </w:r>
          </w:p>
        </w:tc>
        <w:tc>
          <w:tcPr>
            <w:tcW w:w="6634" w:type="dxa"/>
          </w:tcPr>
          <w:p w14:paraId="2AFC7589" w14:textId="636D88AC" w:rsidR="00E76C00" w:rsidRPr="000B675D" w:rsidRDefault="00E76C00" w:rsidP="005C20E3">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E76C00" w:rsidRDefault="00E76C00" w:rsidP="00E76C00">
            <w:pPr>
              <w:pStyle w:val="Default"/>
              <w:jc w:val="both"/>
              <w:rPr>
                <w:sz w:val="20"/>
                <w:szCs w:val="20"/>
              </w:rPr>
            </w:pPr>
          </w:p>
          <w:p w14:paraId="3235C563" w14:textId="754EFD86" w:rsidR="00E76C00" w:rsidRPr="007E0B31" w:rsidRDefault="00E76C00" w:rsidP="00E76C00">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E76C00" w:rsidRPr="007E0B31" w14:paraId="74F6FA25" w14:textId="77777777" w:rsidTr="48D9E28F">
        <w:trPr>
          <w:cantSplit/>
        </w:trPr>
        <w:tc>
          <w:tcPr>
            <w:tcW w:w="2884" w:type="dxa"/>
          </w:tcPr>
          <w:p w14:paraId="298F5400" w14:textId="77777777" w:rsidR="00E76C00" w:rsidRPr="007E0B31" w:rsidRDefault="00E76C00" w:rsidP="00E76C00">
            <w:pPr>
              <w:pStyle w:val="Arial11Bold"/>
              <w:rPr>
                <w:rFonts w:cs="Arial"/>
              </w:rPr>
            </w:pPr>
            <w:r w:rsidRPr="007E0B31">
              <w:rPr>
                <w:rFonts w:cs="Arial"/>
              </w:rPr>
              <w:t>Local Safety Instructions</w:t>
            </w:r>
          </w:p>
        </w:tc>
        <w:tc>
          <w:tcPr>
            <w:tcW w:w="6634" w:type="dxa"/>
          </w:tcPr>
          <w:p w14:paraId="7A965991" w14:textId="69B16D36" w:rsidR="00E76C00" w:rsidRPr="007E0B31" w:rsidRDefault="00E76C00" w:rsidP="00E76C00">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253" w:author="Baker(ESO), Stephen" w:date="2022-07-19T11:41:00Z">
              <w:r w:rsidR="008B227B">
                <w:rPr>
                  <w:rFonts w:cs="Arial"/>
                  <w:b/>
                </w:rPr>
                <w:t xml:space="preserve">, </w:t>
              </w:r>
            </w:ins>
            <w:ins w:id="254" w:author="Melanie Howe" w:date="2022-09-07T16:17:00Z">
              <w:r w:rsidR="006013CC" w:rsidRPr="00EC49AA">
                <w:rPr>
                  <w:rFonts w:cs="Arial"/>
                  <w:bCs/>
                </w:rPr>
                <w:t>the</w:t>
              </w:r>
              <w:r w:rsidR="006013CC">
                <w:rPr>
                  <w:rFonts w:cs="Arial"/>
                  <w:b/>
                </w:rPr>
                <w:t xml:space="preserve"> </w:t>
              </w:r>
            </w:ins>
            <w:ins w:id="255" w:author="Melanie Howe" w:date="2022-09-07T16:16:00Z">
              <w:r w:rsidR="006013CC">
                <w:rPr>
                  <w:rFonts w:cs="Arial"/>
                  <w:b/>
                </w:rPr>
                <w:t xml:space="preserve">E&amp;W </w:t>
              </w:r>
            </w:ins>
            <w:ins w:id="256" w:author="Baker(ESO), Stephen" w:date="2022-07-19T11:41:00Z">
              <w:r w:rsidR="008B227B">
                <w:rPr>
                  <w:rFonts w:cs="Arial"/>
                  <w:b/>
                </w:rPr>
                <w:t xml:space="preserve">Competitively Appointed </w:t>
              </w:r>
              <w:r w:rsidR="00156561">
                <w:rPr>
                  <w:rFonts w:cs="Arial"/>
                  <w:b/>
                </w:rPr>
                <w:t>Transm</w:t>
              </w:r>
            </w:ins>
            <w:ins w:id="257" w:author="Baker(ESO), Stephen" w:date="2022-07-19T11:42:00Z">
              <w:r w:rsidR="00156561">
                <w:rPr>
                  <w:rFonts w:cs="Arial"/>
                  <w:b/>
                </w:rPr>
                <w:t xml:space="preserve">ission </w:t>
              </w:r>
            </w:ins>
            <w:ins w:id="258" w:author="Melanie Howe" w:date="2022-09-07T16:16:00Z">
              <w:r w:rsidR="006013CC">
                <w:rPr>
                  <w:rFonts w:cs="Arial"/>
                  <w:b/>
                </w:rPr>
                <w:t>Licensee</w:t>
              </w:r>
            </w:ins>
            <w:ins w:id="259" w:author="Baker(ESO), Stephen" w:date="2022-07-19T11:42:00Z">
              <w:r w:rsidR="00156561">
                <w:rPr>
                  <w:rFonts w:cs="Arial"/>
                  <w:b/>
                </w:rPr>
                <w:t>’s</w:t>
              </w:r>
            </w:ins>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ins w:id="260" w:author="Melanie Howe" w:date="2022-09-07T16:16:00Z">
              <w:r w:rsidR="006013CC" w:rsidRPr="00EC49AA">
                <w:rPr>
                  <w:rFonts w:cs="Arial"/>
                  <w:bCs/>
                </w:rPr>
                <w:t>,</w:t>
              </w:r>
              <w:r w:rsidR="006013CC">
                <w:rPr>
                  <w:rFonts w:cs="Arial"/>
                </w:rPr>
                <w:t xml:space="preserve"> </w:t>
              </w:r>
            </w:ins>
            <w:r w:rsidRPr="007E0B31">
              <w:rPr>
                <w:rFonts w:cs="Arial"/>
              </w:rPr>
              <w:t xml:space="preserve"> </w:t>
            </w:r>
            <w:ins w:id="261" w:author="Melanie Howe" w:date="2022-09-07T16:17:00Z">
              <w:r w:rsidR="006013CC" w:rsidRPr="007653BE">
                <w:rPr>
                  <w:rFonts w:cs="Arial"/>
                  <w:bCs/>
                </w:rPr>
                <w:t>the</w:t>
              </w:r>
              <w:r w:rsidR="006013CC">
                <w:rPr>
                  <w:rFonts w:cs="Arial"/>
                  <w:b/>
                </w:rPr>
                <w:t xml:space="preserve"> E&amp;W Competitively Appointed Transmission Licensee’s</w:t>
              </w:r>
              <w:r w:rsidR="006013CC"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his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76C00" w:rsidRPr="007E0B31" w14:paraId="77B1C1F3" w14:textId="77777777" w:rsidTr="48D9E28F">
        <w:trPr>
          <w:cantSplit/>
        </w:trPr>
        <w:tc>
          <w:tcPr>
            <w:tcW w:w="2884" w:type="dxa"/>
          </w:tcPr>
          <w:p w14:paraId="41E761FD" w14:textId="77777777" w:rsidR="00E76C00" w:rsidRPr="007E0B31" w:rsidRDefault="00E76C00" w:rsidP="00E76C00">
            <w:pPr>
              <w:pStyle w:val="Arial11Bold"/>
              <w:rPr>
                <w:rFonts w:cs="Arial"/>
              </w:rPr>
            </w:pPr>
            <w:r w:rsidRPr="007E0B31">
              <w:rPr>
                <w:rFonts w:cs="Arial"/>
              </w:rPr>
              <w:t>Local Switching Procedure</w:t>
            </w:r>
          </w:p>
        </w:tc>
        <w:tc>
          <w:tcPr>
            <w:tcW w:w="6634" w:type="dxa"/>
          </w:tcPr>
          <w:p w14:paraId="64A70D2F" w14:textId="77777777" w:rsidR="00E76C00" w:rsidRPr="007E0B31" w:rsidRDefault="00E76C00" w:rsidP="00E76C00">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76C00" w:rsidRPr="007E0B31" w14:paraId="4247B2A6" w14:textId="77777777" w:rsidTr="48D9E28F">
        <w:trPr>
          <w:cantSplit/>
        </w:trPr>
        <w:tc>
          <w:tcPr>
            <w:tcW w:w="2884" w:type="dxa"/>
          </w:tcPr>
          <w:p w14:paraId="796A8D79" w14:textId="77777777" w:rsidR="00E76C00" w:rsidRPr="007E0B31" w:rsidRDefault="00E76C00" w:rsidP="00E76C00">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76C00" w:rsidRPr="007E0B31" w:rsidRDefault="00E76C00" w:rsidP="00E76C0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76C00" w:rsidRPr="007E0B31" w14:paraId="7AF5C5F6" w14:textId="77777777" w:rsidTr="48D9E28F">
        <w:trPr>
          <w:cantSplit/>
        </w:trPr>
        <w:tc>
          <w:tcPr>
            <w:tcW w:w="2884" w:type="dxa"/>
          </w:tcPr>
          <w:p w14:paraId="539D52FC" w14:textId="77777777" w:rsidR="00E76C00" w:rsidRPr="007E0B31" w:rsidRDefault="00E76C00" w:rsidP="00E76C00">
            <w:pPr>
              <w:pStyle w:val="Arial11Bold"/>
              <w:rPr>
                <w:rFonts w:cs="Arial"/>
              </w:rPr>
            </w:pPr>
            <w:r w:rsidRPr="007E0B31">
              <w:rPr>
                <w:rFonts w:cs="Arial"/>
              </w:rPr>
              <w:t>Location</w:t>
            </w:r>
          </w:p>
        </w:tc>
        <w:tc>
          <w:tcPr>
            <w:tcW w:w="6634" w:type="dxa"/>
          </w:tcPr>
          <w:p w14:paraId="55856EBA" w14:textId="77777777" w:rsidR="00E76C00" w:rsidRPr="007E0B31" w:rsidRDefault="00E76C00" w:rsidP="00E76C00">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76C00" w:rsidRPr="007E0B31" w14:paraId="0E4BDD8F" w14:textId="77777777" w:rsidTr="48D9E28F">
        <w:trPr>
          <w:cantSplit/>
        </w:trPr>
        <w:tc>
          <w:tcPr>
            <w:tcW w:w="2884" w:type="dxa"/>
          </w:tcPr>
          <w:p w14:paraId="41B859E4" w14:textId="77777777" w:rsidR="00E76C00" w:rsidRPr="007E0B31" w:rsidRDefault="00E76C00" w:rsidP="00E76C00">
            <w:pPr>
              <w:pStyle w:val="Arial11Bold"/>
              <w:rPr>
                <w:rFonts w:cs="Arial"/>
              </w:rPr>
            </w:pPr>
            <w:r w:rsidRPr="007E0B31">
              <w:rPr>
                <w:rFonts w:cs="Arial"/>
              </w:rPr>
              <w:t>Locked</w:t>
            </w:r>
          </w:p>
        </w:tc>
        <w:tc>
          <w:tcPr>
            <w:tcW w:w="6634" w:type="dxa"/>
          </w:tcPr>
          <w:p w14:paraId="585D4C7B" w14:textId="77777777" w:rsidR="00E76C00" w:rsidRPr="007E0B31" w:rsidRDefault="00E76C00" w:rsidP="00E76C00">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76C00" w:rsidRPr="007E0B31" w14:paraId="57EA3F5C" w14:textId="77777777" w:rsidTr="48D9E28F">
        <w:trPr>
          <w:cantSplit/>
        </w:trPr>
        <w:tc>
          <w:tcPr>
            <w:tcW w:w="2884" w:type="dxa"/>
          </w:tcPr>
          <w:p w14:paraId="0F7F6662" w14:textId="77777777" w:rsidR="00E76C00" w:rsidRPr="007E0B31" w:rsidRDefault="00E76C00" w:rsidP="00E76C00">
            <w:pPr>
              <w:pStyle w:val="Arial11Bold"/>
              <w:rPr>
                <w:rFonts w:cs="Arial"/>
              </w:rPr>
            </w:pPr>
            <w:r w:rsidRPr="007E0B31">
              <w:rPr>
                <w:rFonts w:cs="Arial"/>
              </w:rPr>
              <w:t>Locking</w:t>
            </w:r>
          </w:p>
        </w:tc>
        <w:tc>
          <w:tcPr>
            <w:tcW w:w="6634" w:type="dxa"/>
          </w:tcPr>
          <w:p w14:paraId="25877041" w14:textId="77777777" w:rsidR="00E76C00" w:rsidRPr="007E0B31" w:rsidRDefault="00E76C00" w:rsidP="00E76C00">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76C00" w:rsidRPr="007E0B31" w14:paraId="05FD6AF9" w14:textId="77777777" w:rsidTr="48D9E28F">
        <w:trPr>
          <w:cantSplit/>
        </w:trPr>
        <w:tc>
          <w:tcPr>
            <w:tcW w:w="2884" w:type="dxa"/>
          </w:tcPr>
          <w:p w14:paraId="508D8CC7" w14:textId="77777777" w:rsidR="00E76C00" w:rsidRPr="007E0B31" w:rsidRDefault="00E76C00" w:rsidP="00E76C00">
            <w:pPr>
              <w:pStyle w:val="Arial11Bold"/>
              <w:rPr>
                <w:rFonts w:cs="Arial"/>
              </w:rPr>
            </w:pPr>
            <w:r w:rsidRPr="007E0B31">
              <w:rPr>
                <w:rFonts w:cs="Arial"/>
              </w:rPr>
              <w:t>Low Frequency Relay</w:t>
            </w:r>
          </w:p>
        </w:tc>
        <w:tc>
          <w:tcPr>
            <w:tcW w:w="6634" w:type="dxa"/>
          </w:tcPr>
          <w:p w14:paraId="615E9EC2" w14:textId="77777777" w:rsidR="00E76C00" w:rsidRPr="007E0B31" w:rsidRDefault="00E76C00" w:rsidP="00E76C00">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76C00" w:rsidRPr="007E0B31" w14:paraId="3E4531E5" w14:textId="77777777" w:rsidTr="48D9E28F">
        <w:trPr>
          <w:cantSplit/>
        </w:trPr>
        <w:tc>
          <w:tcPr>
            <w:tcW w:w="2884" w:type="dxa"/>
          </w:tcPr>
          <w:p w14:paraId="65FD748C" w14:textId="77777777" w:rsidR="00E76C00" w:rsidRPr="007E0B31" w:rsidRDefault="00E76C00" w:rsidP="00E76C00">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76C00" w:rsidRPr="007E0B31" w:rsidRDefault="00E76C00" w:rsidP="00E76C00">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76C00" w:rsidRPr="007E0B31" w14:paraId="1231D50D" w14:textId="77777777" w:rsidTr="48D9E28F">
        <w:trPr>
          <w:cantSplit/>
        </w:trPr>
        <w:tc>
          <w:tcPr>
            <w:tcW w:w="2884" w:type="dxa"/>
          </w:tcPr>
          <w:p w14:paraId="7F97E239" w14:textId="77777777" w:rsidR="00E76C00" w:rsidRPr="007E0B31" w:rsidRDefault="00E76C00" w:rsidP="00E76C00">
            <w:pPr>
              <w:pStyle w:val="Arial11Bold"/>
              <w:rPr>
                <w:rFonts w:cs="Arial"/>
              </w:rPr>
            </w:pPr>
            <w:r w:rsidRPr="007E0B31">
              <w:rPr>
                <w:rFonts w:cs="Arial"/>
              </w:rPr>
              <w:t>LV Side of the Offshore Platform</w:t>
            </w:r>
          </w:p>
        </w:tc>
        <w:tc>
          <w:tcPr>
            <w:tcW w:w="6634" w:type="dxa"/>
          </w:tcPr>
          <w:p w14:paraId="00CEA237" w14:textId="77777777" w:rsidR="00E76C00" w:rsidRPr="007E0B31" w:rsidRDefault="00E76C00" w:rsidP="00E76C00">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76C00" w:rsidRPr="007E0B31" w14:paraId="43E02C23" w14:textId="77777777" w:rsidTr="48D9E28F">
        <w:trPr>
          <w:cantSplit/>
        </w:trPr>
        <w:tc>
          <w:tcPr>
            <w:tcW w:w="2884" w:type="dxa"/>
          </w:tcPr>
          <w:p w14:paraId="149BA9AB" w14:textId="77777777" w:rsidR="00E76C00" w:rsidRPr="007E0B31" w:rsidRDefault="00E76C00" w:rsidP="00E76C00">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76C00" w:rsidRDefault="00E76C00" w:rsidP="00E76C00">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76C00" w:rsidRPr="00745344" w:rsidRDefault="00E76C00" w:rsidP="00E76C00">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76C00" w:rsidRPr="007E0B31" w14:paraId="29A17BF0" w14:textId="77777777" w:rsidTr="48D9E28F">
        <w:trPr>
          <w:cantSplit/>
        </w:trPr>
        <w:tc>
          <w:tcPr>
            <w:tcW w:w="2884" w:type="dxa"/>
          </w:tcPr>
          <w:p w14:paraId="0A0A0725" w14:textId="77777777" w:rsidR="00E76C00" w:rsidRPr="007E0B31" w:rsidRDefault="00E76C00" w:rsidP="00E76C00">
            <w:pPr>
              <w:pStyle w:val="Arial11Bold"/>
              <w:rPr>
                <w:rFonts w:cs="Arial"/>
              </w:rPr>
            </w:pPr>
            <w:r w:rsidRPr="007E0B31">
              <w:rPr>
                <w:rFonts w:cs="Arial"/>
              </w:rPr>
              <w:t>Main Protection</w:t>
            </w:r>
          </w:p>
        </w:tc>
        <w:tc>
          <w:tcPr>
            <w:tcW w:w="6634" w:type="dxa"/>
          </w:tcPr>
          <w:p w14:paraId="3DC0D468"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76C00" w:rsidRPr="007E0B31" w14:paraId="76CC7C36" w14:textId="77777777" w:rsidTr="48D9E28F">
        <w:trPr>
          <w:cantSplit/>
        </w:trPr>
        <w:tc>
          <w:tcPr>
            <w:tcW w:w="2884" w:type="dxa"/>
          </w:tcPr>
          <w:p w14:paraId="331C7E14" w14:textId="77777777" w:rsidR="00E76C00" w:rsidRPr="007E0B31" w:rsidRDefault="00E76C00" w:rsidP="00E76C00">
            <w:pPr>
              <w:pStyle w:val="Arial11Bold"/>
              <w:rPr>
                <w:rFonts w:cs="Arial"/>
              </w:rPr>
            </w:pPr>
            <w:bookmarkStart w:id="262" w:name="_DV_C39"/>
            <w:r w:rsidRPr="007E0B31">
              <w:rPr>
                <w:rFonts w:cs="Arial"/>
              </w:rPr>
              <w:t>Manufacturer’s Data &amp; Performance Report</w:t>
            </w:r>
            <w:bookmarkEnd w:id="262"/>
          </w:p>
        </w:tc>
        <w:tc>
          <w:tcPr>
            <w:tcW w:w="6634" w:type="dxa"/>
          </w:tcPr>
          <w:p w14:paraId="671DA193" w14:textId="02EFD935" w:rsidR="00E76C00" w:rsidRPr="007E0B31" w:rsidRDefault="00E76C00" w:rsidP="00E76C00">
            <w:pPr>
              <w:pStyle w:val="TableArial11"/>
              <w:rPr>
                <w:rFonts w:cs="Arial"/>
              </w:rPr>
            </w:pPr>
            <w:bookmarkStart w:id="26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63"/>
          </w:p>
        </w:tc>
      </w:tr>
      <w:tr w:rsidR="00E76C00" w:rsidRPr="007E0B31" w14:paraId="0E2893AA" w14:textId="77777777" w:rsidTr="48D9E28F">
        <w:trPr>
          <w:cantSplit/>
        </w:trPr>
        <w:tc>
          <w:tcPr>
            <w:tcW w:w="2884" w:type="dxa"/>
          </w:tcPr>
          <w:p w14:paraId="1DC60E78" w14:textId="77777777" w:rsidR="00E76C00" w:rsidRPr="007E0B31" w:rsidRDefault="00E76C00" w:rsidP="00E76C00">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76C00" w:rsidRPr="007E0B31" w:rsidRDefault="00E76C00" w:rsidP="00E76C00">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76C00" w:rsidRPr="007E0B31" w14:paraId="0E3E88D3" w14:textId="77777777" w:rsidTr="48D9E28F">
        <w:trPr>
          <w:cantSplit/>
        </w:trPr>
        <w:tc>
          <w:tcPr>
            <w:tcW w:w="2884" w:type="dxa"/>
          </w:tcPr>
          <w:p w14:paraId="45B588B2" w14:textId="77777777" w:rsidR="00E76C00" w:rsidRPr="007E0B31" w:rsidRDefault="00E76C00" w:rsidP="00E76C00">
            <w:pPr>
              <w:pStyle w:val="Arial11Bold"/>
              <w:rPr>
                <w:rFonts w:cs="Arial"/>
              </w:rPr>
            </w:pPr>
            <w:r w:rsidRPr="007E0B31">
              <w:rPr>
                <w:rFonts w:cs="Arial"/>
              </w:rPr>
              <w:t>Market Operation Data Interface System (MODIS)</w:t>
            </w:r>
          </w:p>
        </w:tc>
        <w:tc>
          <w:tcPr>
            <w:tcW w:w="6634" w:type="dxa"/>
          </w:tcPr>
          <w:p w14:paraId="6049E762" w14:textId="5373A31D" w:rsidR="00E76C00" w:rsidRPr="007E0B31" w:rsidRDefault="00E76C00" w:rsidP="00E76C00">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76C00" w:rsidRPr="007E0B31" w14:paraId="2E9600F6" w14:textId="77777777" w:rsidTr="48D9E28F">
        <w:trPr>
          <w:cantSplit/>
        </w:trPr>
        <w:tc>
          <w:tcPr>
            <w:tcW w:w="2884" w:type="dxa"/>
          </w:tcPr>
          <w:p w14:paraId="1013C18D" w14:textId="77777777" w:rsidR="00E76C00" w:rsidRPr="007E0B31" w:rsidRDefault="00E76C00" w:rsidP="00E76C00">
            <w:pPr>
              <w:pStyle w:val="Arial11Bold"/>
              <w:rPr>
                <w:rFonts w:cs="Arial"/>
              </w:rPr>
            </w:pPr>
            <w:r w:rsidRPr="007E0B31">
              <w:rPr>
                <w:rFonts w:cs="Arial"/>
              </w:rPr>
              <w:t>Market Suspension Threshold</w:t>
            </w:r>
          </w:p>
        </w:tc>
        <w:tc>
          <w:tcPr>
            <w:tcW w:w="6634" w:type="dxa"/>
          </w:tcPr>
          <w:p w14:paraId="60F4E8DB" w14:textId="77777777" w:rsidR="00E76C00" w:rsidRPr="007E0B31" w:rsidRDefault="00E76C00" w:rsidP="00E76C00">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76C00" w:rsidRPr="007E0B31" w14:paraId="1F49614C" w14:textId="77777777" w:rsidTr="48D9E28F">
        <w:trPr>
          <w:cantSplit/>
        </w:trPr>
        <w:tc>
          <w:tcPr>
            <w:tcW w:w="2884" w:type="dxa"/>
          </w:tcPr>
          <w:p w14:paraId="4BAFAA51" w14:textId="77777777" w:rsidR="00E76C00" w:rsidRPr="007E0B31" w:rsidRDefault="00E76C00" w:rsidP="00E76C00">
            <w:pPr>
              <w:pStyle w:val="Arial11Bold"/>
              <w:rPr>
                <w:rFonts w:cs="Arial"/>
              </w:rPr>
            </w:pPr>
            <w:r w:rsidRPr="007E0B31">
              <w:rPr>
                <w:rFonts w:cs="Arial"/>
              </w:rPr>
              <w:t>Material Effect</w:t>
            </w:r>
          </w:p>
        </w:tc>
        <w:tc>
          <w:tcPr>
            <w:tcW w:w="6634" w:type="dxa"/>
          </w:tcPr>
          <w:p w14:paraId="2D25D42C" w14:textId="1645633C" w:rsidR="00E76C00" w:rsidRPr="007E0B31" w:rsidRDefault="00E76C00" w:rsidP="00E76C00">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76C00" w:rsidRPr="007E0B31" w14:paraId="4FE4892A" w14:textId="77777777" w:rsidTr="48D9E28F">
        <w:trPr>
          <w:cantSplit/>
        </w:trPr>
        <w:tc>
          <w:tcPr>
            <w:tcW w:w="2884" w:type="dxa"/>
          </w:tcPr>
          <w:p w14:paraId="5D2654C2" w14:textId="77777777" w:rsidR="00E76C00" w:rsidRPr="007E0B31" w:rsidRDefault="00E76C00" w:rsidP="00E76C00">
            <w:pPr>
              <w:pStyle w:val="Arial11Bold"/>
              <w:rPr>
                <w:rFonts w:cs="Arial"/>
              </w:rPr>
            </w:pPr>
            <w:r w:rsidRPr="007E0B31">
              <w:rPr>
                <w:rFonts w:cs="Arial"/>
              </w:rPr>
              <w:t>Materially Affected Party</w:t>
            </w:r>
          </w:p>
        </w:tc>
        <w:tc>
          <w:tcPr>
            <w:tcW w:w="6634" w:type="dxa"/>
          </w:tcPr>
          <w:p w14:paraId="228E8081" w14:textId="77777777" w:rsidR="00E76C00" w:rsidRPr="007E0B31" w:rsidRDefault="00E76C00" w:rsidP="00E76C00">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76C00" w:rsidRPr="007E0B31" w14:paraId="21849F19" w14:textId="77777777" w:rsidTr="48D9E28F">
        <w:trPr>
          <w:cantSplit/>
        </w:trPr>
        <w:tc>
          <w:tcPr>
            <w:tcW w:w="2884" w:type="dxa"/>
          </w:tcPr>
          <w:p w14:paraId="3DA54DDA" w14:textId="1AE4917A" w:rsidR="00E76C00" w:rsidRPr="007E0B31" w:rsidRDefault="00E76C00" w:rsidP="00E76C00">
            <w:pPr>
              <w:pStyle w:val="Arial11Bold"/>
              <w:rPr>
                <w:rFonts w:cs="Arial"/>
              </w:rPr>
            </w:pPr>
            <w:r w:rsidRPr="005C20E3">
              <w:rPr>
                <w:color w:val="000000" w:themeColor="text1"/>
              </w:rPr>
              <w:t>Maximum Export Capability</w:t>
            </w:r>
          </w:p>
        </w:tc>
        <w:tc>
          <w:tcPr>
            <w:tcW w:w="6634" w:type="dxa"/>
          </w:tcPr>
          <w:p w14:paraId="09A88861" w14:textId="6FF8BD00" w:rsidR="00E76C00" w:rsidRPr="007E0B31" w:rsidRDefault="00E76C00" w:rsidP="00E76C0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76C00" w:rsidRPr="007E0B31" w14:paraId="08244F89" w14:textId="77777777" w:rsidTr="48D9E28F">
        <w:trPr>
          <w:cantSplit/>
        </w:trPr>
        <w:tc>
          <w:tcPr>
            <w:tcW w:w="2884" w:type="dxa"/>
          </w:tcPr>
          <w:p w14:paraId="0D6EE1DC" w14:textId="77777777" w:rsidR="00E76C00" w:rsidRPr="007E0B31" w:rsidRDefault="00E76C00" w:rsidP="00E76C00">
            <w:pPr>
              <w:pStyle w:val="Arial11Bold"/>
              <w:rPr>
                <w:rFonts w:cs="Arial"/>
                <w:highlight w:val="green"/>
              </w:rPr>
            </w:pPr>
            <w:r w:rsidRPr="007E0B31">
              <w:rPr>
                <w:rFonts w:cs="Arial"/>
              </w:rPr>
              <w:t>Maximum Export Capacity</w:t>
            </w:r>
          </w:p>
        </w:tc>
        <w:tc>
          <w:tcPr>
            <w:tcW w:w="6634" w:type="dxa"/>
          </w:tcPr>
          <w:p w14:paraId="71DB60FA" w14:textId="77777777" w:rsidR="00E76C00" w:rsidRPr="007E0B31" w:rsidRDefault="00E76C00" w:rsidP="00E76C00">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76C00" w:rsidRPr="007E0B31" w14:paraId="0948B47C" w14:textId="77777777" w:rsidTr="48D9E28F">
        <w:trPr>
          <w:cantSplit/>
        </w:trPr>
        <w:tc>
          <w:tcPr>
            <w:tcW w:w="2884" w:type="dxa"/>
          </w:tcPr>
          <w:p w14:paraId="740BDFDB" w14:textId="77777777" w:rsidR="00E76C00" w:rsidRPr="007E0B31" w:rsidRDefault="00E76C00" w:rsidP="00E76C00">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76C00" w:rsidRPr="007E0B31" w14:paraId="37163BB3" w14:textId="77777777" w:rsidTr="48D9E28F">
        <w:trPr>
          <w:cantSplit/>
        </w:trPr>
        <w:tc>
          <w:tcPr>
            <w:tcW w:w="2884" w:type="dxa"/>
          </w:tcPr>
          <w:p w14:paraId="4540B3A4" w14:textId="77777777" w:rsidR="00E76C00" w:rsidRPr="007E0B31" w:rsidRDefault="00E76C00" w:rsidP="00E76C00">
            <w:pPr>
              <w:pStyle w:val="Arial11Bold"/>
              <w:rPr>
                <w:rFonts w:cs="Arial"/>
              </w:rPr>
            </w:pPr>
            <w:r w:rsidRPr="007E0B31">
              <w:rPr>
                <w:rFonts w:cs="Arial"/>
              </w:rPr>
              <w:t>Maximum Generation Service or MGS</w:t>
            </w:r>
          </w:p>
        </w:tc>
        <w:tc>
          <w:tcPr>
            <w:tcW w:w="6634" w:type="dxa"/>
          </w:tcPr>
          <w:p w14:paraId="5E387610" w14:textId="7EFCA426" w:rsidR="00E76C00" w:rsidRPr="007E0B31" w:rsidRDefault="00E76C00" w:rsidP="00E76C00">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76C00" w:rsidRPr="007E0B31" w14:paraId="1FF4E953" w14:textId="77777777" w:rsidTr="48D9E28F">
        <w:trPr>
          <w:cantSplit/>
        </w:trPr>
        <w:tc>
          <w:tcPr>
            <w:tcW w:w="2884" w:type="dxa"/>
          </w:tcPr>
          <w:p w14:paraId="6AFD0D7A" w14:textId="77777777" w:rsidR="00E76C00" w:rsidRPr="007E0B31" w:rsidRDefault="00E76C00" w:rsidP="00E76C00">
            <w:pPr>
              <w:pStyle w:val="Arial11Bold"/>
              <w:rPr>
                <w:rFonts w:cs="Arial"/>
              </w:rPr>
            </w:pPr>
            <w:r w:rsidRPr="007E0B31">
              <w:rPr>
                <w:rFonts w:cs="Arial"/>
              </w:rPr>
              <w:t>Maximum Generation Service Agreement</w:t>
            </w:r>
          </w:p>
        </w:tc>
        <w:tc>
          <w:tcPr>
            <w:tcW w:w="6634" w:type="dxa"/>
          </w:tcPr>
          <w:p w14:paraId="08FAFE28" w14:textId="4B8999EC" w:rsidR="00E76C00" w:rsidRPr="007E0B31" w:rsidRDefault="00E76C00" w:rsidP="00E76C00">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76C00" w:rsidRPr="007E0B31" w14:paraId="52F03BE5" w14:textId="77777777" w:rsidTr="48D9E28F">
        <w:trPr>
          <w:cantSplit/>
        </w:trPr>
        <w:tc>
          <w:tcPr>
            <w:tcW w:w="2884" w:type="dxa"/>
          </w:tcPr>
          <w:p w14:paraId="11A7CFC0" w14:textId="77777777" w:rsidR="00E76C00" w:rsidRPr="007E0B31" w:rsidRDefault="00E76C00" w:rsidP="00E76C00">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76C00" w:rsidRPr="007E0B31" w14:paraId="11D155E9" w14:textId="77777777" w:rsidTr="48D9E28F">
        <w:trPr>
          <w:cantSplit/>
        </w:trPr>
        <w:tc>
          <w:tcPr>
            <w:tcW w:w="2884" w:type="dxa"/>
          </w:tcPr>
          <w:p w14:paraId="62C8C8BB" w14:textId="217F8DC3" w:rsidR="00E76C00" w:rsidRPr="007E0B31" w:rsidRDefault="00E76C00" w:rsidP="00E76C00">
            <w:pPr>
              <w:pStyle w:val="Arial11Bold"/>
              <w:rPr>
                <w:rFonts w:cs="Arial"/>
              </w:rPr>
            </w:pPr>
            <w:r w:rsidRPr="005C20E3">
              <w:rPr>
                <w:color w:val="000000" w:themeColor="text1"/>
              </w:rPr>
              <w:t>Maximum Import Capability</w:t>
            </w:r>
          </w:p>
        </w:tc>
        <w:tc>
          <w:tcPr>
            <w:tcW w:w="6634" w:type="dxa"/>
          </w:tcPr>
          <w:p w14:paraId="4BC9A525" w14:textId="34778CF5" w:rsidR="00E76C00" w:rsidRPr="007E0B31" w:rsidRDefault="00E76C00" w:rsidP="00E76C0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76C00" w:rsidRPr="007E0B31" w14:paraId="0967C22C" w14:textId="77777777" w:rsidTr="48D9E28F">
        <w:trPr>
          <w:cantSplit/>
        </w:trPr>
        <w:tc>
          <w:tcPr>
            <w:tcW w:w="2884" w:type="dxa"/>
          </w:tcPr>
          <w:p w14:paraId="6536B201" w14:textId="77777777" w:rsidR="00E76C00" w:rsidRPr="007E0B31" w:rsidRDefault="00E76C00" w:rsidP="00E76C00">
            <w:pPr>
              <w:pStyle w:val="Arial11Bold"/>
              <w:rPr>
                <w:rFonts w:cs="Arial"/>
                <w:highlight w:val="green"/>
              </w:rPr>
            </w:pPr>
            <w:r w:rsidRPr="007E0B31">
              <w:rPr>
                <w:rFonts w:cs="Arial"/>
              </w:rPr>
              <w:t>Maximum Import Capacity</w:t>
            </w:r>
          </w:p>
        </w:tc>
        <w:tc>
          <w:tcPr>
            <w:tcW w:w="6634" w:type="dxa"/>
          </w:tcPr>
          <w:p w14:paraId="7E57CD31" w14:textId="77777777"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76C00" w:rsidRPr="007E0B31" w14:paraId="03CA429B" w14:textId="77777777" w:rsidTr="48D9E28F">
        <w:trPr>
          <w:cantSplit/>
        </w:trPr>
        <w:tc>
          <w:tcPr>
            <w:tcW w:w="2884" w:type="dxa"/>
          </w:tcPr>
          <w:p w14:paraId="2ED59A0E" w14:textId="77777777" w:rsidR="00E76C00" w:rsidRPr="007E0B31" w:rsidRDefault="00E76C00" w:rsidP="00E76C00">
            <w:pPr>
              <w:pStyle w:val="Arial11Bold"/>
              <w:rPr>
                <w:rFonts w:cs="Arial"/>
              </w:rPr>
            </w:pPr>
            <w:r w:rsidRPr="00373816">
              <w:t xml:space="preserve">Maximum Import Power </w:t>
            </w:r>
          </w:p>
        </w:tc>
        <w:tc>
          <w:tcPr>
            <w:tcW w:w="6634" w:type="dxa"/>
          </w:tcPr>
          <w:p w14:paraId="5383D68A" w14:textId="77777777" w:rsidR="00E76C00" w:rsidRPr="007E0B31" w:rsidRDefault="00E76C00" w:rsidP="00E76C00">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76C00" w:rsidRPr="007E0B31" w14:paraId="3B0FB9D5" w14:textId="77777777" w:rsidTr="48D9E28F">
        <w:trPr>
          <w:cantSplit/>
        </w:trPr>
        <w:tc>
          <w:tcPr>
            <w:tcW w:w="2884" w:type="dxa"/>
          </w:tcPr>
          <w:p w14:paraId="6C90BEB7" w14:textId="77777777" w:rsidR="00E76C00" w:rsidRPr="007E0B31" w:rsidRDefault="00E76C00" w:rsidP="00E76C00">
            <w:pPr>
              <w:pStyle w:val="Arial11Bold"/>
              <w:rPr>
                <w:rFonts w:cs="Arial"/>
              </w:rPr>
            </w:pPr>
            <w:r w:rsidRPr="007E0B31">
              <w:rPr>
                <w:rFonts w:cs="Arial"/>
              </w:rPr>
              <w:t>Medium Power Station</w:t>
            </w:r>
          </w:p>
        </w:tc>
        <w:tc>
          <w:tcPr>
            <w:tcW w:w="6634" w:type="dxa"/>
          </w:tcPr>
          <w:p w14:paraId="07F15D2F"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1ABA410B" w14:textId="0D7D79CF" w:rsidR="006A2DAC" w:rsidRDefault="00E76C00" w:rsidP="00D57C8F">
            <w:pPr>
              <w:pStyle w:val="TableArial11"/>
              <w:numPr>
                <w:ilvl w:val="0"/>
                <w:numId w:val="18"/>
              </w:numPr>
              <w:rPr>
                <w:ins w:id="264" w:author="Akhtar (ESO), Shazia" w:date="2022-09-21T09:50:00Z"/>
                <w:rFonts w:cs="Arial"/>
              </w:rPr>
            </w:pPr>
            <w:r w:rsidRPr="007E0B31">
              <w:rPr>
                <w:rFonts w:cs="Arial"/>
              </w:rPr>
              <w:t>directly connected to</w:t>
            </w:r>
            <w:ins w:id="265" w:author="Baker(ESO), Stephen" w:date="2022-09-16T12:43:00Z">
              <w:r w:rsidR="006A2DAC">
                <w:rPr>
                  <w:rFonts w:cs="Arial"/>
                </w:rPr>
                <w:t>:</w:t>
              </w:r>
            </w:ins>
          </w:p>
          <w:p w14:paraId="3B162A78" w14:textId="33849BB0" w:rsidR="00DF772C" w:rsidRDefault="00DF772C" w:rsidP="00C95095">
            <w:pPr>
              <w:pStyle w:val="TableArial11"/>
              <w:ind w:left="1080"/>
              <w:rPr>
                <w:ins w:id="266" w:author="Baker(ESO), Stephen" w:date="2022-09-16T12:43:00Z"/>
                <w:rFonts w:cs="Arial"/>
              </w:rPr>
            </w:pPr>
          </w:p>
          <w:p w14:paraId="6F3B9736" w14:textId="77777777" w:rsidR="0077471F" w:rsidRDefault="007C64FD" w:rsidP="007C64FD">
            <w:pPr>
              <w:pStyle w:val="TableArial11"/>
              <w:rPr>
                <w:rFonts w:cs="Arial"/>
              </w:rPr>
            </w:pPr>
            <w:ins w:id="267" w:author="Akhtar (ESO), Shazia" w:date="2022-09-21T09:52:00Z">
              <w:r>
                <w:rPr>
                  <w:rFonts w:cs="Arial"/>
                  <w:b/>
                </w:rPr>
                <w:t>(</w:t>
              </w:r>
              <w:proofErr w:type="spellStart"/>
              <w:r>
                <w:rPr>
                  <w:rFonts w:cs="Arial"/>
                  <w:b/>
                </w:rPr>
                <w:t>i</w:t>
              </w:r>
              <w:proofErr w:type="spellEnd"/>
              <w:r>
                <w:rPr>
                  <w:rFonts w:cs="Arial"/>
                  <w:b/>
                </w:rPr>
                <w:t xml:space="preserve">) </w:t>
              </w:r>
            </w:ins>
            <w:r w:rsidR="00E76C00">
              <w:rPr>
                <w:rFonts w:cs="Arial"/>
                <w:b/>
              </w:rPr>
              <w:t>NGET</w:t>
            </w:r>
            <w:r w:rsidR="00E76C00" w:rsidRPr="007E0B31">
              <w:rPr>
                <w:rFonts w:cs="Arial"/>
                <w:b/>
              </w:rPr>
              <w:t>’s Transmission System</w:t>
            </w:r>
            <w:r w:rsidR="00E76C00" w:rsidRPr="007E0B31">
              <w:rPr>
                <w:rFonts w:cs="Arial"/>
              </w:rPr>
              <w:t xml:space="preserve"> where such </w:t>
            </w:r>
            <w:r w:rsidR="00E76C00" w:rsidRPr="007E0B31">
              <w:rPr>
                <w:rFonts w:cs="Arial"/>
                <w:b/>
              </w:rPr>
              <w:t>Power Station</w:t>
            </w:r>
            <w:r w:rsidR="00E76C00" w:rsidRPr="007E0B31">
              <w:rPr>
                <w:rFonts w:cs="Arial"/>
              </w:rPr>
              <w:t xml:space="preserve"> has a </w:t>
            </w:r>
            <w:r w:rsidR="00E76C00" w:rsidRPr="007E0B31">
              <w:rPr>
                <w:rFonts w:cs="Arial"/>
                <w:b/>
              </w:rPr>
              <w:t>Registered Capacity</w:t>
            </w:r>
            <w:r w:rsidR="00E76C00" w:rsidRPr="007E0B31">
              <w:rPr>
                <w:rFonts w:cs="Arial"/>
              </w:rPr>
              <w:t xml:space="preserve"> of 50MW or more but less than 100MW; </w:t>
            </w:r>
            <w:ins w:id="268" w:author="Baker(ESO), Stephen" w:date="2022-09-16T12:46:00Z">
              <w:r w:rsidR="00755B4E">
                <w:rPr>
                  <w:rFonts w:cs="Arial"/>
                </w:rPr>
                <w:t>or</w:t>
              </w:r>
            </w:ins>
          </w:p>
          <w:p w14:paraId="2E911EE9" w14:textId="21EC7703" w:rsidR="00233711" w:rsidRPr="007C64FD" w:rsidRDefault="0077471F" w:rsidP="0077471F">
            <w:pPr>
              <w:pStyle w:val="TableArial11"/>
              <w:rPr>
                <w:rFonts w:cs="Arial"/>
              </w:rPr>
            </w:pPr>
            <w:ins w:id="269" w:author="Akhtar (ESO), Shazia" w:date="2022-09-21T09:52:00Z">
              <w:r>
                <w:rPr>
                  <w:rFonts w:cs="Arial"/>
                </w:rPr>
                <w:t xml:space="preserve">(ii) </w:t>
              </w:r>
            </w:ins>
            <w:ins w:id="270" w:author="Baker(ESO), Stephen" w:date="2022-09-16T12:44:00Z">
              <w:r w:rsidR="00233711" w:rsidRPr="00CB389C">
                <w:rPr>
                  <w:rFonts w:cs="Arial"/>
                </w:rPr>
                <w:t xml:space="preserve">A </w:t>
              </w:r>
              <w:r w:rsidR="00233711" w:rsidRPr="00CB389C">
                <w:rPr>
                  <w:rFonts w:cs="Arial"/>
                  <w:b/>
                  <w:bCs/>
                </w:rPr>
                <w:t xml:space="preserve">Competitively Appointed </w:t>
              </w:r>
              <w:r w:rsidR="000E28B7" w:rsidRPr="00CB389C">
                <w:rPr>
                  <w:rFonts w:cs="Arial"/>
                  <w:b/>
                  <w:bCs/>
                </w:rPr>
                <w:t>Transmission Licensee’s Transmission System</w:t>
              </w:r>
            </w:ins>
            <w:ins w:id="271" w:author="Baker(ESO), Stephen" w:date="2022-09-16T12:45:00Z">
              <w:r w:rsidR="000E28B7" w:rsidRPr="00CB389C">
                <w:rPr>
                  <w:rFonts w:cs="Arial"/>
                </w:rPr>
                <w:t xml:space="preserve"> </w:t>
              </w:r>
            </w:ins>
            <w:ins w:id="272" w:author="Baker(ESO), Stephen" w:date="2022-09-20T09:17:00Z">
              <w:r w:rsidR="001C0E71" w:rsidRPr="00CB389C">
                <w:rPr>
                  <w:rFonts w:cs="Arial"/>
                </w:rPr>
                <w:t xml:space="preserve">in </w:t>
              </w:r>
              <w:r w:rsidR="001C0E71" w:rsidRPr="00CB389C">
                <w:rPr>
                  <w:rFonts w:cs="Arial"/>
                  <w:b/>
                  <w:bCs/>
                </w:rPr>
                <w:t>E&amp;W</w:t>
              </w:r>
              <w:r w:rsidR="001C0E71" w:rsidRPr="007C64FD">
                <w:rPr>
                  <w:rFonts w:cs="Arial"/>
                </w:rPr>
                <w:t xml:space="preserve"> </w:t>
              </w:r>
            </w:ins>
            <w:ins w:id="273" w:author="Baker(ESO), Stephen" w:date="2022-09-16T12:45:00Z">
              <w:r w:rsidR="000E28B7" w:rsidRPr="007C64FD">
                <w:rPr>
                  <w:rFonts w:cs="Arial"/>
                </w:rPr>
                <w:t xml:space="preserve">where such </w:t>
              </w:r>
              <w:r w:rsidR="000E28B7" w:rsidRPr="007C64FD">
                <w:rPr>
                  <w:rFonts w:cs="Arial"/>
                  <w:b/>
                  <w:bCs/>
                </w:rPr>
                <w:t>Power Station</w:t>
              </w:r>
              <w:r w:rsidR="000E28B7" w:rsidRPr="007C64FD">
                <w:rPr>
                  <w:rFonts w:cs="Arial"/>
                </w:rPr>
                <w:t xml:space="preserve"> has a </w:t>
              </w:r>
              <w:r w:rsidR="000E28B7" w:rsidRPr="007C64FD">
                <w:rPr>
                  <w:rFonts w:cs="Arial"/>
                  <w:b/>
                  <w:bCs/>
                </w:rPr>
                <w:t>Registered Capacity</w:t>
              </w:r>
              <w:r w:rsidR="000E28B7" w:rsidRPr="007C64FD">
                <w:rPr>
                  <w:rFonts w:cs="Arial"/>
                </w:rPr>
                <w:t xml:space="preserve"> </w:t>
              </w:r>
              <w:r w:rsidR="00104513" w:rsidRPr="007C64FD">
                <w:rPr>
                  <w:rFonts w:cs="Arial"/>
                </w:rPr>
                <w:t>of 50MW or more but l</w:t>
              </w:r>
            </w:ins>
            <w:ins w:id="274" w:author="Baker(ESO), Stephen" w:date="2022-09-16T12:46:00Z">
              <w:r w:rsidR="00104513" w:rsidRPr="007C64FD">
                <w:rPr>
                  <w:rFonts w:cs="Arial"/>
                </w:rPr>
                <w:t>ess than 100MW</w:t>
              </w:r>
              <w:r w:rsidR="00755B4E" w:rsidRPr="007C64FD">
                <w:rPr>
                  <w:rFonts w:cs="Arial"/>
                </w:rPr>
                <w:t>;</w:t>
              </w:r>
            </w:ins>
          </w:p>
          <w:p w14:paraId="2EB314A8" w14:textId="091B05BB" w:rsidR="00E76C00" w:rsidRPr="007E0B31" w:rsidRDefault="00E76C00" w:rsidP="00E76C00">
            <w:pPr>
              <w:pStyle w:val="TableArial11"/>
              <w:ind w:left="567" w:hanging="567"/>
              <w:rPr>
                <w:rFonts w:cs="Arial"/>
              </w:rPr>
            </w:pPr>
            <w:r w:rsidRPr="007E0B31">
              <w:rPr>
                <w:rFonts w:cs="Arial"/>
              </w:rPr>
              <w:t>or,</w:t>
            </w:r>
          </w:p>
          <w:p w14:paraId="64C3AA4F" w14:textId="29105007" w:rsidR="0077471F" w:rsidRPr="00602F5A" w:rsidRDefault="00E76C00" w:rsidP="00602F5A">
            <w:pPr>
              <w:pStyle w:val="TableArial11"/>
              <w:numPr>
                <w:ilvl w:val="0"/>
                <w:numId w:val="18"/>
              </w:numPr>
              <w:rPr>
                <w:ins w:id="275" w:author="Baker(ESO), Stephen" w:date="2022-09-16T12:50:00Z"/>
                <w:rFonts w:cs="Arial"/>
              </w:rPr>
            </w:pP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ins w:id="276" w:author="Baker(ESO), Stephen" w:date="2022-09-16T12:50:00Z">
              <w:r w:rsidR="0059529E">
                <w:rPr>
                  <w:rFonts w:cs="Arial"/>
                </w:rPr>
                <w:t>:</w:t>
              </w:r>
            </w:ins>
          </w:p>
          <w:p w14:paraId="1D97E4F9" w14:textId="0C8A3F63" w:rsidR="00F027D2" w:rsidDel="00F82287" w:rsidRDefault="00602F5A" w:rsidP="0077471F">
            <w:pPr>
              <w:pStyle w:val="TableArial11"/>
              <w:rPr>
                <w:del w:id="277" w:author="Akhtar (ESO), Shazia" w:date="2022-09-21T09:54:00Z"/>
                <w:rFonts w:cs="Arial"/>
              </w:rPr>
            </w:pPr>
            <w:ins w:id="278" w:author="Akhtar (ESO), Shazia" w:date="2022-09-21T09:55:00Z">
              <w:r>
                <w:rPr>
                  <w:rFonts w:cs="Arial"/>
                  <w:b/>
                </w:rPr>
                <w:t>(</w:t>
              </w:r>
              <w:proofErr w:type="spellStart"/>
              <w:r>
                <w:rPr>
                  <w:rFonts w:cs="Arial"/>
                  <w:b/>
                </w:rPr>
                <w:t>i</w:t>
              </w:r>
              <w:proofErr w:type="spellEnd"/>
              <w:r>
                <w:rPr>
                  <w:rFonts w:cs="Arial"/>
                  <w:b/>
                </w:rPr>
                <w:t xml:space="preserve">) </w:t>
              </w:r>
            </w:ins>
            <w:r w:rsidR="00E76C00" w:rsidRPr="00803955">
              <w:rPr>
                <w:rFonts w:cs="Arial"/>
                <w:b/>
              </w:rPr>
              <w:t>NGET</w:t>
            </w:r>
            <w:r w:rsidR="00E76C00" w:rsidRPr="007E0B31">
              <w:rPr>
                <w:rFonts w:cs="Arial"/>
                <w:b/>
              </w:rPr>
              <w:t>’s Transmission System</w:t>
            </w:r>
            <w:r w:rsidR="00E76C00" w:rsidRPr="007E0B31">
              <w:rPr>
                <w:rFonts w:cs="Arial"/>
              </w:rPr>
              <w:t xml:space="preserve"> and such </w:t>
            </w:r>
            <w:r w:rsidR="00E76C00" w:rsidRPr="007E0B31">
              <w:rPr>
                <w:rFonts w:cs="Arial"/>
                <w:b/>
              </w:rPr>
              <w:t>Power Station</w:t>
            </w:r>
            <w:r w:rsidR="00E76C00" w:rsidRPr="007E0B31">
              <w:rPr>
                <w:rFonts w:cs="Arial"/>
              </w:rPr>
              <w:t xml:space="preserve"> has a </w:t>
            </w:r>
            <w:r w:rsidR="00E76C00" w:rsidRPr="007E0B31">
              <w:rPr>
                <w:rFonts w:cs="Arial"/>
                <w:b/>
              </w:rPr>
              <w:t>Registered Capacity</w:t>
            </w:r>
            <w:r w:rsidR="00E76C00" w:rsidRPr="007E0B31">
              <w:rPr>
                <w:rFonts w:cs="Arial"/>
              </w:rPr>
              <w:t xml:space="preserve"> of 50MW or more but less than 100MW;</w:t>
            </w:r>
            <w:ins w:id="279" w:author="Baker(ESO), Stephen" w:date="2022-09-16T12:50:00Z">
              <w:r w:rsidR="00F027D2">
                <w:rPr>
                  <w:rFonts w:cs="Arial"/>
                </w:rPr>
                <w:t xml:space="preserve"> or</w:t>
              </w:r>
            </w:ins>
          </w:p>
          <w:p w14:paraId="7E80755D" w14:textId="5899CF20" w:rsidR="00F027D2" w:rsidRPr="00602F5A" w:rsidRDefault="00856AED" w:rsidP="00856AED">
            <w:pPr>
              <w:pStyle w:val="TableArial11"/>
              <w:rPr>
                <w:rFonts w:cs="Arial"/>
              </w:rPr>
            </w:pPr>
            <w:ins w:id="280" w:author="Akhtar (ESO), Shazia" w:date="2022-09-21T09:54:00Z">
              <w:r>
                <w:rPr>
                  <w:rFonts w:cs="Arial"/>
                </w:rPr>
                <w:t xml:space="preserve">(ii) </w:t>
              </w:r>
            </w:ins>
            <w:ins w:id="281" w:author="Baker(ESO), Stephen" w:date="2022-09-16T12:51:00Z">
              <w:r w:rsidR="00F027D2" w:rsidRPr="00F82287">
                <w:rPr>
                  <w:rFonts w:cs="Arial"/>
                </w:rPr>
                <w:t xml:space="preserve">A </w:t>
              </w:r>
              <w:r w:rsidR="00F027D2" w:rsidRPr="00F82287">
                <w:rPr>
                  <w:rFonts w:cs="Arial"/>
                  <w:b/>
                  <w:bCs/>
                </w:rPr>
                <w:t xml:space="preserve">Competitively Appointed Transmission </w:t>
              </w:r>
              <w:r w:rsidR="0003628F" w:rsidRPr="00F82287">
                <w:rPr>
                  <w:rFonts w:cs="Arial"/>
                  <w:b/>
                  <w:bCs/>
                </w:rPr>
                <w:t>Licensee</w:t>
              </w:r>
              <w:r w:rsidR="0003628F" w:rsidRPr="00856AED">
                <w:rPr>
                  <w:rFonts w:cs="Arial"/>
                </w:rPr>
                <w:t>’s</w:t>
              </w:r>
            </w:ins>
            <w:ins w:id="282" w:author="Baker(ESO), Stephen" w:date="2022-09-16T12:52:00Z">
              <w:r w:rsidR="0003628F" w:rsidRPr="00856AED">
                <w:rPr>
                  <w:rFonts w:cs="Arial"/>
                </w:rPr>
                <w:t xml:space="preserve"> </w:t>
              </w:r>
              <w:r w:rsidR="0003628F" w:rsidRPr="00856AED">
                <w:rPr>
                  <w:rFonts w:cs="Arial"/>
                  <w:b/>
                  <w:bCs/>
                </w:rPr>
                <w:t>Transmission System</w:t>
              </w:r>
            </w:ins>
            <w:ins w:id="283" w:author="Baker(ESO), Stephen" w:date="2022-09-20T09:17:00Z">
              <w:r w:rsidR="001C0E71" w:rsidRPr="00856AED">
                <w:rPr>
                  <w:rFonts w:cs="Arial"/>
                </w:rPr>
                <w:t xml:space="preserve"> in</w:t>
              </w:r>
              <w:r w:rsidR="001C0E71" w:rsidRPr="00856AED">
                <w:rPr>
                  <w:rFonts w:cs="Arial"/>
                  <w:b/>
                  <w:bCs/>
                </w:rPr>
                <w:t xml:space="preserve"> E&amp;W</w:t>
              </w:r>
            </w:ins>
            <w:ins w:id="284" w:author="Baker(ESO), Stephen" w:date="2022-09-16T12:52:00Z">
              <w:r w:rsidR="0003628F" w:rsidRPr="00856AED">
                <w:rPr>
                  <w:rFonts w:cs="Arial"/>
                </w:rPr>
                <w:t xml:space="preserve"> </w:t>
              </w:r>
              <w:r w:rsidR="00B024AD" w:rsidRPr="00856AED">
                <w:rPr>
                  <w:rFonts w:cs="Arial"/>
                </w:rPr>
                <w:t xml:space="preserve">and such </w:t>
              </w:r>
              <w:r w:rsidR="00B024AD" w:rsidRPr="00856AED">
                <w:rPr>
                  <w:rFonts w:cs="Arial"/>
                  <w:b/>
                  <w:bCs/>
                </w:rPr>
                <w:t>Power Station</w:t>
              </w:r>
              <w:r w:rsidR="00B024AD" w:rsidRPr="00856AED">
                <w:rPr>
                  <w:rFonts w:cs="Arial"/>
                </w:rPr>
                <w:t xml:space="preserve"> has a </w:t>
              </w:r>
              <w:r w:rsidR="00B024AD" w:rsidRPr="00602F5A">
                <w:rPr>
                  <w:rFonts w:cs="Arial"/>
                  <w:b/>
                  <w:bCs/>
                </w:rPr>
                <w:t>Registered Capacity</w:t>
              </w:r>
              <w:r w:rsidR="00B024AD" w:rsidRPr="00602F5A">
                <w:rPr>
                  <w:rFonts w:cs="Arial"/>
                </w:rPr>
                <w:t xml:space="preserve"> of </w:t>
              </w:r>
              <w:r w:rsidR="006842A8" w:rsidRPr="00856AED">
                <w:rPr>
                  <w:rFonts w:cs="Arial"/>
                </w:rPr>
                <w:t xml:space="preserve">50MW </w:t>
              </w:r>
            </w:ins>
            <w:ins w:id="285" w:author="Baker(ESO), Stephen" w:date="2022-09-16T12:53:00Z">
              <w:r w:rsidR="006842A8" w:rsidRPr="00856AED">
                <w:rPr>
                  <w:rFonts w:cs="Arial"/>
                </w:rPr>
                <w:t>or more but less than 100MW</w:t>
              </w:r>
              <w:r w:rsidR="00EF69DA" w:rsidRPr="00602F5A">
                <w:rPr>
                  <w:rFonts w:cs="Arial"/>
                </w:rPr>
                <w:t>;</w:t>
              </w:r>
            </w:ins>
          </w:p>
          <w:p w14:paraId="68A5E5AA" w14:textId="77777777" w:rsidR="00E76C00" w:rsidRPr="007E0B31" w:rsidRDefault="00E76C00" w:rsidP="00E76C00">
            <w:pPr>
              <w:pStyle w:val="TableArial11"/>
              <w:ind w:left="567" w:hanging="567"/>
              <w:rPr>
                <w:rFonts w:cs="Arial"/>
              </w:rPr>
            </w:pPr>
            <w:r w:rsidRPr="007E0B31">
              <w:rPr>
                <w:rFonts w:cs="Arial"/>
              </w:rPr>
              <w:t>or,</w:t>
            </w:r>
          </w:p>
          <w:p w14:paraId="3F68A2DE" w14:textId="3FD68B26"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w:t>
            </w:r>
            <w:ins w:id="286" w:author="Baker(ESO), Stephen" w:date="2022-09-20T09:18:00Z">
              <w:r w:rsidR="001C0E71">
                <w:rPr>
                  <w:rFonts w:cs="Arial"/>
                </w:rPr>
                <w:t xml:space="preserve">or connected to a </w:t>
              </w:r>
              <w:r w:rsidR="001C0E71" w:rsidRPr="001C0E71">
                <w:rPr>
                  <w:rFonts w:cs="Arial"/>
                  <w:b/>
                  <w:bCs/>
                </w:rPr>
                <w:t>Competitively Appointed Transmission Licensee</w:t>
              </w:r>
              <w:r w:rsidR="001C0E71">
                <w:rPr>
                  <w:rFonts w:cs="Arial"/>
                </w:rPr>
                <w:t xml:space="preserve"> </w:t>
              </w:r>
            </w:ins>
            <w:ins w:id="287" w:author="Baker(ESO), Stephen" w:date="2022-09-20T09:19:00Z">
              <w:r w:rsidR="001C0E71">
                <w:rPr>
                  <w:rFonts w:cs="Arial"/>
                </w:rPr>
                <w:t xml:space="preserve">in </w:t>
              </w:r>
              <w:r w:rsidR="001C0E71" w:rsidRPr="001C0E71">
                <w:rPr>
                  <w:rFonts w:cs="Arial"/>
                  <w:b/>
                  <w:bCs/>
                </w:rPr>
                <w:t>E&amp;W</w:t>
              </w:r>
              <w:r w:rsidR="001C0E7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76C00" w:rsidRPr="007E0B31" w:rsidRDefault="00E76C00" w:rsidP="00E76C00">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0CDEA8DB" w14:textId="77777777" w:rsidTr="48D9E28F">
        <w:trPr>
          <w:cantSplit/>
        </w:trPr>
        <w:tc>
          <w:tcPr>
            <w:tcW w:w="2884" w:type="dxa"/>
          </w:tcPr>
          <w:p w14:paraId="6558EC81" w14:textId="77777777" w:rsidR="00E76C00" w:rsidRPr="007E0B31" w:rsidRDefault="00E76C00" w:rsidP="00E76C00">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76C00" w:rsidRPr="007E0B31" w14:paraId="1172E6F9" w14:textId="77777777" w:rsidTr="48D9E28F">
        <w:trPr>
          <w:cantSplit/>
        </w:trPr>
        <w:tc>
          <w:tcPr>
            <w:tcW w:w="2884" w:type="dxa"/>
          </w:tcPr>
          <w:p w14:paraId="55008996" w14:textId="77777777" w:rsidR="00E76C00" w:rsidRPr="007E0B31" w:rsidRDefault="00E76C00" w:rsidP="00E76C00">
            <w:pPr>
              <w:pStyle w:val="Arial11Bold"/>
              <w:rPr>
                <w:rFonts w:cs="Arial"/>
              </w:rPr>
            </w:pPr>
            <w:r w:rsidRPr="007E0B31">
              <w:rPr>
                <w:rFonts w:cs="Arial"/>
              </w:rPr>
              <w:t>Mills</w:t>
            </w:r>
          </w:p>
        </w:tc>
        <w:tc>
          <w:tcPr>
            <w:tcW w:w="6634" w:type="dxa"/>
          </w:tcPr>
          <w:p w14:paraId="10AB29E5" w14:textId="77777777" w:rsidR="00E76C00" w:rsidRPr="007E0B31" w:rsidRDefault="00E76C00" w:rsidP="00E76C00">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76C00" w:rsidRPr="007E0B31" w14:paraId="192F1CA5" w14:textId="77777777" w:rsidTr="48D9E28F">
        <w:trPr>
          <w:cantSplit/>
        </w:trPr>
        <w:tc>
          <w:tcPr>
            <w:tcW w:w="2884" w:type="dxa"/>
          </w:tcPr>
          <w:p w14:paraId="00139B74" w14:textId="77777777" w:rsidR="00E76C00" w:rsidRPr="007E0B31" w:rsidRDefault="00E76C00" w:rsidP="00E76C00">
            <w:pPr>
              <w:pStyle w:val="Arial11Bold"/>
              <w:rPr>
                <w:rFonts w:cs="Arial"/>
              </w:rPr>
            </w:pPr>
            <w:r w:rsidRPr="007E0B31">
              <w:rPr>
                <w:rFonts w:cs="Arial"/>
              </w:rPr>
              <w:t>Minimum Generation</w:t>
            </w:r>
          </w:p>
        </w:tc>
        <w:tc>
          <w:tcPr>
            <w:tcW w:w="6634" w:type="dxa"/>
          </w:tcPr>
          <w:p w14:paraId="0B3F5F13" w14:textId="0EA4BB3C" w:rsidR="00E76C00" w:rsidRPr="007E0B31" w:rsidRDefault="00E76C00" w:rsidP="00E76C00">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76C00" w:rsidRPr="007E0B31" w14:paraId="1A73A6F1" w14:textId="77777777" w:rsidTr="48D9E28F">
        <w:trPr>
          <w:cantSplit/>
        </w:trPr>
        <w:tc>
          <w:tcPr>
            <w:tcW w:w="2884" w:type="dxa"/>
          </w:tcPr>
          <w:p w14:paraId="3F6AA4AD" w14:textId="77777777" w:rsidR="00E76C00" w:rsidRPr="007E0B31" w:rsidRDefault="00E76C00" w:rsidP="00E76C00">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76C00" w:rsidRPr="007E0B31" w:rsidRDefault="00E76C00" w:rsidP="00E76C00">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76C00" w:rsidRPr="007E0B31" w14:paraId="58E8AB98" w14:textId="77777777" w:rsidTr="48D9E28F">
        <w:trPr>
          <w:cantSplit/>
        </w:trPr>
        <w:tc>
          <w:tcPr>
            <w:tcW w:w="2884" w:type="dxa"/>
          </w:tcPr>
          <w:p w14:paraId="61D82D43" w14:textId="66177675" w:rsidR="00E76C00" w:rsidRPr="007E0B31" w:rsidRDefault="00E76C00" w:rsidP="00E76C00">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76C00" w:rsidRPr="007E0B31" w:rsidRDefault="00E76C00" w:rsidP="00E76C00">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76C00" w:rsidRPr="007E0B31" w14:paraId="42E17AC9" w14:textId="77777777" w:rsidTr="48D9E28F">
        <w:trPr>
          <w:cantSplit/>
        </w:trPr>
        <w:tc>
          <w:tcPr>
            <w:tcW w:w="2884" w:type="dxa"/>
          </w:tcPr>
          <w:p w14:paraId="710BD543" w14:textId="77777777" w:rsidR="00E76C00" w:rsidRPr="007E0B31" w:rsidRDefault="00E76C00" w:rsidP="00E76C00">
            <w:pPr>
              <w:pStyle w:val="Arial11Bold"/>
              <w:rPr>
                <w:rFonts w:cs="Arial"/>
              </w:rPr>
            </w:pPr>
            <w:r w:rsidRPr="007E0B31">
              <w:rPr>
                <w:rFonts w:cs="Arial"/>
              </w:rPr>
              <w:t>Minimum Regulating Level</w:t>
            </w:r>
          </w:p>
        </w:tc>
        <w:tc>
          <w:tcPr>
            <w:tcW w:w="6634" w:type="dxa"/>
          </w:tcPr>
          <w:p w14:paraId="6E014C85" w14:textId="69675277"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76C00" w:rsidRPr="007E0B31" w14:paraId="7A187781" w14:textId="77777777" w:rsidTr="48D9E28F">
        <w:trPr>
          <w:cantSplit/>
        </w:trPr>
        <w:tc>
          <w:tcPr>
            <w:tcW w:w="2884" w:type="dxa"/>
          </w:tcPr>
          <w:p w14:paraId="5F303D38" w14:textId="77777777" w:rsidR="00E76C00" w:rsidRPr="007E0B31" w:rsidRDefault="00E76C00" w:rsidP="00E76C00">
            <w:pPr>
              <w:pStyle w:val="Arial11Bold"/>
              <w:rPr>
                <w:rFonts w:cs="Arial"/>
              </w:rPr>
            </w:pPr>
            <w:r w:rsidRPr="007E0B31">
              <w:rPr>
                <w:rFonts w:cs="Arial"/>
              </w:rPr>
              <w:t>Minimum Stable Operating Level</w:t>
            </w:r>
          </w:p>
        </w:tc>
        <w:tc>
          <w:tcPr>
            <w:tcW w:w="6634" w:type="dxa"/>
          </w:tcPr>
          <w:p w14:paraId="58A98321" w14:textId="5FFA4BA5"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76C00" w:rsidRPr="007E0B31" w14:paraId="38E50172" w14:textId="77777777" w:rsidTr="48D9E28F">
        <w:trPr>
          <w:cantSplit/>
        </w:trPr>
        <w:tc>
          <w:tcPr>
            <w:tcW w:w="2884" w:type="dxa"/>
          </w:tcPr>
          <w:p w14:paraId="17AD8CFF" w14:textId="77777777" w:rsidR="00E76C00" w:rsidRPr="007E0B31" w:rsidRDefault="00E76C00" w:rsidP="00E76C00">
            <w:pPr>
              <w:pStyle w:val="Arial11Bold"/>
              <w:rPr>
                <w:rFonts w:cs="Arial"/>
              </w:rPr>
            </w:pPr>
            <w:r w:rsidRPr="007E0B31">
              <w:rPr>
                <w:rFonts w:cs="Arial"/>
              </w:rPr>
              <w:t>Modification</w:t>
            </w:r>
          </w:p>
        </w:tc>
        <w:tc>
          <w:tcPr>
            <w:tcW w:w="6634" w:type="dxa"/>
          </w:tcPr>
          <w:p w14:paraId="7806D34C" w14:textId="2A977A01" w:rsidR="00E76C00" w:rsidRPr="007E0B31" w:rsidRDefault="00E76C00" w:rsidP="00E76C00">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76C00" w:rsidRPr="007E0B31" w14:paraId="4CD29C19" w14:textId="77777777" w:rsidTr="48D9E28F">
        <w:trPr>
          <w:cantSplit/>
        </w:trPr>
        <w:tc>
          <w:tcPr>
            <w:tcW w:w="2884" w:type="dxa"/>
          </w:tcPr>
          <w:p w14:paraId="44754F8D" w14:textId="77777777" w:rsidR="00E76C00" w:rsidRPr="007E0B31" w:rsidRDefault="00E76C00" w:rsidP="00E76C00">
            <w:pPr>
              <w:pStyle w:val="Arial11Bold"/>
              <w:rPr>
                <w:rFonts w:cs="Arial"/>
              </w:rPr>
            </w:pPr>
            <w:r w:rsidRPr="007E0B31">
              <w:rPr>
                <w:rFonts w:cs="Arial"/>
              </w:rPr>
              <w:t>Mothballed DC Connected Power Park Module</w:t>
            </w:r>
          </w:p>
        </w:tc>
        <w:tc>
          <w:tcPr>
            <w:tcW w:w="6634" w:type="dxa"/>
          </w:tcPr>
          <w:p w14:paraId="6379A598" w14:textId="77777777" w:rsidR="00E76C00" w:rsidRPr="007E0B31" w:rsidRDefault="00E76C00" w:rsidP="00E76C00">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76C00" w:rsidRPr="007E0B31" w14:paraId="28B4C911" w14:textId="77777777" w:rsidTr="48D9E28F">
        <w:trPr>
          <w:cantSplit/>
        </w:trPr>
        <w:tc>
          <w:tcPr>
            <w:tcW w:w="2884" w:type="dxa"/>
          </w:tcPr>
          <w:p w14:paraId="46BB49CB" w14:textId="77777777" w:rsidR="00E76C00" w:rsidRPr="007E0B31" w:rsidRDefault="00E76C00" w:rsidP="00E76C00">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76C00" w:rsidRPr="007E0B31" w:rsidRDefault="00E76C00" w:rsidP="00E76C00">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76C00" w:rsidRPr="007E0B31" w14:paraId="05B71069" w14:textId="77777777" w:rsidTr="48D9E28F">
        <w:trPr>
          <w:cantSplit/>
        </w:trPr>
        <w:tc>
          <w:tcPr>
            <w:tcW w:w="2884" w:type="dxa"/>
          </w:tcPr>
          <w:p w14:paraId="3A925164" w14:textId="77777777" w:rsidR="00E76C00" w:rsidRPr="007E0B31" w:rsidRDefault="00E76C00" w:rsidP="00E76C00">
            <w:pPr>
              <w:pStyle w:val="Arial11Bold"/>
              <w:rPr>
                <w:rFonts w:cs="Arial"/>
              </w:rPr>
            </w:pPr>
            <w:r w:rsidRPr="007E0B31">
              <w:rPr>
                <w:rFonts w:cs="Arial"/>
              </w:rPr>
              <w:t>Mothballed HVDC System</w:t>
            </w:r>
          </w:p>
        </w:tc>
        <w:tc>
          <w:tcPr>
            <w:tcW w:w="6634" w:type="dxa"/>
          </w:tcPr>
          <w:p w14:paraId="1A49365B" w14:textId="77777777"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76C00" w:rsidRPr="007E0B31" w14:paraId="259A95B5" w14:textId="77777777" w:rsidTr="48D9E28F">
        <w:trPr>
          <w:cantSplit/>
        </w:trPr>
        <w:tc>
          <w:tcPr>
            <w:tcW w:w="2884" w:type="dxa"/>
          </w:tcPr>
          <w:p w14:paraId="5AFD4D55" w14:textId="77777777" w:rsidR="00E76C00" w:rsidRPr="007E0B31" w:rsidRDefault="00E76C00" w:rsidP="00E76C00">
            <w:pPr>
              <w:pStyle w:val="Arial11Bold"/>
              <w:rPr>
                <w:rFonts w:cs="Arial"/>
              </w:rPr>
            </w:pPr>
            <w:r w:rsidRPr="007E0B31">
              <w:rPr>
                <w:rFonts w:cs="Arial"/>
              </w:rPr>
              <w:t xml:space="preserve">Mothballed HVDC Converter </w:t>
            </w:r>
          </w:p>
        </w:tc>
        <w:tc>
          <w:tcPr>
            <w:tcW w:w="6634" w:type="dxa"/>
          </w:tcPr>
          <w:p w14:paraId="428C90C4" w14:textId="633A5BA8"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76C00" w:rsidRPr="007E0B31" w14:paraId="72B47314" w14:textId="77777777" w:rsidTr="48D9E28F">
        <w:trPr>
          <w:cantSplit/>
        </w:trPr>
        <w:tc>
          <w:tcPr>
            <w:tcW w:w="2884" w:type="dxa"/>
          </w:tcPr>
          <w:p w14:paraId="366E06D0" w14:textId="77777777" w:rsidR="00E76C00" w:rsidRPr="007E0B31" w:rsidRDefault="00E76C00" w:rsidP="00E76C00">
            <w:pPr>
              <w:pStyle w:val="Arial11Bold"/>
              <w:rPr>
                <w:rFonts w:cs="Arial"/>
              </w:rPr>
            </w:pPr>
            <w:r w:rsidRPr="007E0B31">
              <w:rPr>
                <w:rFonts w:cs="Arial"/>
              </w:rPr>
              <w:t>Mothballed Generating Unit</w:t>
            </w:r>
          </w:p>
        </w:tc>
        <w:tc>
          <w:tcPr>
            <w:tcW w:w="6634" w:type="dxa"/>
          </w:tcPr>
          <w:p w14:paraId="36082D09"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76C00" w:rsidRPr="007E0B31" w14:paraId="1EAD346D" w14:textId="77777777" w:rsidTr="48D9E28F">
        <w:trPr>
          <w:cantSplit/>
        </w:trPr>
        <w:tc>
          <w:tcPr>
            <w:tcW w:w="2884" w:type="dxa"/>
          </w:tcPr>
          <w:p w14:paraId="0FAFCB0B" w14:textId="77777777" w:rsidR="00E76C00" w:rsidRPr="007E0B31" w:rsidRDefault="00E76C00" w:rsidP="00E76C00">
            <w:pPr>
              <w:pStyle w:val="Arial11Bold"/>
              <w:rPr>
                <w:rFonts w:cs="Arial"/>
              </w:rPr>
            </w:pPr>
            <w:r w:rsidRPr="007E0B31">
              <w:rPr>
                <w:rFonts w:cs="Arial"/>
              </w:rPr>
              <w:t>Mothballed Power Generating Module</w:t>
            </w:r>
          </w:p>
        </w:tc>
        <w:tc>
          <w:tcPr>
            <w:tcW w:w="6634" w:type="dxa"/>
          </w:tcPr>
          <w:p w14:paraId="660D1360"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76C00" w:rsidRPr="007E0B31" w14:paraId="16C4C365" w14:textId="77777777" w:rsidTr="48D9E28F">
        <w:trPr>
          <w:cantSplit/>
        </w:trPr>
        <w:tc>
          <w:tcPr>
            <w:tcW w:w="2884" w:type="dxa"/>
          </w:tcPr>
          <w:p w14:paraId="75C0F84F" w14:textId="77777777" w:rsidR="00E76C00" w:rsidRPr="007E0B31" w:rsidRDefault="00E76C00" w:rsidP="00E76C00">
            <w:pPr>
              <w:pStyle w:val="Arial11Bold"/>
              <w:rPr>
                <w:rFonts w:cs="Arial"/>
              </w:rPr>
            </w:pPr>
            <w:r w:rsidRPr="007E0B31">
              <w:rPr>
                <w:rFonts w:cs="Arial"/>
              </w:rPr>
              <w:t>Mothballed Power Park Module</w:t>
            </w:r>
          </w:p>
        </w:tc>
        <w:tc>
          <w:tcPr>
            <w:tcW w:w="6634" w:type="dxa"/>
          </w:tcPr>
          <w:p w14:paraId="0702F02E"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76C00" w:rsidRPr="007E0B31" w14:paraId="70E6978F" w14:textId="77777777" w:rsidTr="48D9E28F">
        <w:trPr>
          <w:cantSplit/>
        </w:trPr>
        <w:tc>
          <w:tcPr>
            <w:tcW w:w="2884" w:type="dxa"/>
          </w:tcPr>
          <w:p w14:paraId="1588B364" w14:textId="77777777" w:rsidR="00E76C00" w:rsidRPr="007E0B31" w:rsidRDefault="00E76C00" w:rsidP="00E76C00">
            <w:pPr>
              <w:pStyle w:val="Arial11Bold"/>
              <w:rPr>
                <w:rFonts w:cs="Arial"/>
              </w:rPr>
            </w:pPr>
            <w:r w:rsidRPr="007E0B31">
              <w:rPr>
                <w:rFonts w:cs="Arial"/>
              </w:rPr>
              <w:t>Multiple Point of Connection</w:t>
            </w:r>
          </w:p>
        </w:tc>
        <w:tc>
          <w:tcPr>
            <w:tcW w:w="6634" w:type="dxa"/>
          </w:tcPr>
          <w:p w14:paraId="3856B18F" w14:textId="77777777" w:rsidR="00E76C00" w:rsidRPr="007E0B31" w:rsidRDefault="00E76C00" w:rsidP="00E76C00">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76C00" w:rsidRPr="007E0B31" w14:paraId="121449C6" w14:textId="77777777" w:rsidTr="48D9E28F">
        <w:trPr>
          <w:cantSplit/>
        </w:trPr>
        <w:tc>
          <w:tcPr>
            <w:tcW w:w="2884" w:type="dxa"/>
          </w:tcPr>
          <w:p w14:paraId="3F92EF01" w14:textId="472B5B92" w:rsidR="00E76C00" w:rsidRPr="007E0B31" w:rsidRDefault="00E76C00" w:rsidP="00E76C00">
            <w:pPr>
              <w:pStyle w:val="Arial11Bold"/>
              <w:rPr>
                <w:rFonts w:cs="Arial"/>
              </w:rPr>
            </w:pPr>
            <w:r>
              <w:rPr>
                <w:rFonts w:cs="Arial"/>
              </w:rPr>
              <w:t>MSID</w:t>
            </w:r>
          </w:p>
        </w:tc>
        <w:tc>
          <w:tcPr>
            <w:tcW w:w="6634" w:type="dxa"/>
          </w:tcPr>
          <w:p w14:paraId="02E7CF9C" w14:textId="66BD8694" w:rsidR="00E76C00" w:rsidRPr="007E0B31" w:rsidRDefault="00E76C00" w:rsidP="00E76C00">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76C00" w:rsidRPr="007E0B31" w14:paraId="270F25D3" w14:textId="77777777" w:rsidTr="48D9E28F">
        <w:trPr>
          <w:cantSplit/>
        </w:trPr>
        <w:tc>
          <w:tcPr>
            <w:tcW w:w="2884" w:type="dxa"/>
          </w:tcPr>
          <w:p w14:paraId="59513645" w14:textId="77777777" w:rsidR="00E76C00" w:rsidRPr="007E0B31" w:rsidRDefault="00E76C00" w:rsidP="00E76C00">
            <w:pPr>
              <w:pStyle w:val="Arial11Bold"/>
              <w:rPr>
                <w:rFonts w:cs="Arial"/>
              </w:rPr>
            </w:pPr>
            <w:r w:rsidRPr="007E0B31">
              <w:rPr>
                <w:rFonts w:cs="Arial"/>
              </w:rPr>
              <w:t>National Demand</w:t>
            </w:r>
          </w:p>
        </w:tc>
        <w:tc>
          <w:tcPr>
            <w:tcW w:w="6634" w:type="dxa"/>
          </w:tcPr>
          <w:p w14:paraId="1B9BCF82"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76C00" w:rsidRPr="007E0B31" w:rsidRDefault="00E76C00" w:rsidP="007C78F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76C00" w:rsidRPr="007E0B31" w:rsidRDefault="00E76C00" w:rsidP="007C78F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76C00" w:rsidRPr="007E0B31" w:rsidRDefault="00E76C00" w:rsidP="00E76C00">
            <w:pPr>
              <w:pStyle w:val="TableArial11"/>
              <w:ind w:left="567" w:hanging="567"/>
              <w:rPr>
                <w:rFonts w:cs="Arial"/>
              </w:rPr>
            </w:pPr>
            <w:r w:rsidRPr="007E0B31">
              <w:rPr>
                <w:rFonts w:cs="Arial"/>
              </w:rPr>
              <w:t>minus:-</w:t>
            </w:r>
          </w:p>
          <w:p w14:paraId="20CE4D0F" w14:textId="099874B8"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76C00" w:rsidRPr="007E0B31" w:rsidRDefault="00E76C00" w:rsidP="00E76C00">
            <w:pPr>
              <w:pStyle w:val="TableArial11"/>
              <w:ind w:left="567" w:hanging="567"/>
              <w:rPr>
                <w:rFonts w:cs="Arial"/>
              </w:rPr>
            </w:pPr>
            <w:r w:rsidRPr="007E0B31">
              <w:rPr>
                <w:rFonts w:cs="Arial"/>
              </w:rPr>
              <w:t>and, for the purposes of this definition, does not include:-</w:t>
            </w:r>
          </w:p>
          <w:p w14:paraId="2D54BE24"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76C00" w:rsidRPr="007E0B31" w14:paraId="004C280C" w14:textId="77777777" w:rsidTr="48D9E28F">
        <w:trPr>
          <w:cantSplit/>
        </w:trPr>
        <w:tc>
          <w:tcPr>
            <w:tcW w:w="2884" w:type="dxa"/>
          </w:tcPr>
          <w:p w14:paraId="0B2AD2B7" w14:textId="77777777" w:rsidR="00E76C00" w:rsidRPr="007E0B31" w:rsidRDefault="00E76C00" w:rsidP="00E76C00">
            <w:pPr>
              <w:pStyle w:val="Arial11Bold"/>
              <w:rPr>
                <w:rFonts w:cs="Arial"/>
              </w:rPr>
            </w:pPr>
            <w:r w:rsidRPr="007E0B31">
              <w:rPr>
                <w:rFonts w:cs="Arial"/>
              </w:rPr>
              <w:t>National Electricity Transmission System</w:t>
            </w:r>
          </w:p>
        </w:tc>
        <w:tc>
          <w:tcPr>
            <w:tcW w:w="6634" w:type="dxa"/>
          </w:tcPr>
          <w:p w14:paraId="04E27FC4" w14:textId="77777777" w:rsidR="00E76C00" w:rsidRPr="007E0B31" w:rsidRDefault="00E76C00" w:rsidP="00E76C00">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76C00" w:rsidRPr="007E0B31" w14:paraId="76C1171A" w14:textId="77777777" w:rsidTr="48D9E28F">
        <w:trPr>
          <w:cantSplit/>
        </w:trPr>
        <w:tc>
          <w:tcPr>
            <w:tcW w:w="2884" w:type="dxa"/>
          </w:tcPr>
          <w:p w14:paraId="04A8FD6D" w14:textId="77777777" w:rsidR="00E76C00" w:rsidRPr="007E0B31" w:rsidRDefault="00E76C00" w:rsidP="00E76C00">
            <w:pPr>
              <w:pStyle w:val="Arial11Bold"/>
              <w:rPr>
                <w:rFonts w:cs="Arial"/>
              </w:rPr>
            </w:pPr>
            <w:r w:rsidRPr="007E0B31">
              <w:rPr>
                <w:rFonts w:cs="Arial"/>
              </w:rPr>
              <w:t>National Electricity Transmission System Demand</w:t>
            </w:r>
          </w:p>
        </w:tc>
        <w:tc>
          <w:tcPr>
            <w:tcW w:w="6634" w:type="dxa"/>
          </w:tcPr>
          <w:p w14:paraId="620EE064"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76C00" w:rsidRPr="007E0B31" w:rsidRDefault="00E76C00" w:rsidP="00E76C00">
            <w:pPr>
              <w:pStyle w:val="TableArial11"/>
              <w:ind w:left="567" w:hanging="567"/>
              <w:rPr>
                <w:rFonts w:cs="Arial"/>
              </w:rPr>
            </w:pPr>
            <w:r w:rsidRPr="007E0B31">
              <w:rPr>
                <w:rFonts w:cs="Arial"/>
              </w:rPr>
              <w:t>and, for the purposes of this definition, includes:-</w:t>
            </w:r>
          </w:p>
          <w:p w14:paraId="7D711860" w14:textId="2BFE9E03" w:rsidR="00E76C00" w:rsidRPr="007E0B31" w:rsidRDefault="00E76C00" w:rsidP="007C78F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76C00" w:rsidRPr="007E0B31" w14:paraId="74597BE5" w14:textId="77777777" w:rsidTr="48D9E28F">
        <w:trPr>
          <w:cantSplit/>
        </w:trPr>
        <w:tc>
          <w:tcPr>
            <w:tcW w:w="2884" w:type="dxa"/>
          </w:tcPr>
          <w:p w14:paraId="68A046F0" w14:textId="77777777" w:rsidR="00E76C00" w:rsidRPr="007E0B31" w:rsidRDefault="00E76C00" w:rsidP="00E76C00">
            <w:pPr>
              <w:pStyle w:val="Arial11Bold"/>
              <w:rPr>
                <w:rFonts w:cs="Arial"/>
              </w:rPr>
            </w:pPr>
            <w:r w:rsidRPr="007E0B31">
              <w:rPr>
                <w:rFonts w:cs="Arial"/>
              </w:rPr>
              <w:t xml:space="preserve">National Electricity Transmission System Losses </w:t>
            </w:r>
          </w:p>
        </w:tc>
        <w:tc>
          <w:tcPr>
            <w:tcW w:w="6634" w:type="dxa"/>
          </w:tcPr>
          <w:p w14:paraId="67CE6730" w14:textId="77777777" w:rsidR="00E76C00" w:rsidRPr="007E0B31" w:rsidRDefault="00E76C00" w:rsidP="00E76C00">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76C00" w:rsidRPr="007E0B31" w14:paraId="48376211" w14:textId="77777777" w:rsidTr="48D9E28F">
        <w:trPr>
          <w:cantSplit/>
        </w:trPr>
        <w:tc>
          <w:tcPr>
            <w:tcW w:w="2884" w:type="dxa"/>
          </w:tcPr>
          <w:p w14:paraId="27F2E9C4" w14:textId="77777777" w:rsidR="00E76C00" w:rsidRPr="007E0B31" w:rsidDel="00E0556C" w:rsidRDefault="00E76C00" w:rsidP="00E76C00">
            <w:pPr>
              <w:pStyle w:val="Arial11Bold"/>
              <w:rPr>
                <w:rFonts w:cs="Arial"/>
              </w:rPr>
            </w:pPr>
            <w:r w:rsidRPr="007E0B31">
              <w:rPr>
                <w:rFonts w:cs="Arial"/>
              </w:rPr>
              <w:t>National Electricity Transmission System Operator Area</w:t>
            </w:r>
          </w:p>
        </w:tc>
        <w:tc>
          <w:tcPr>
            <w:tcW w:w="6634" w:type="dxa"/>
          </w:tcPr>
          <w:p w14:paraId="2CFEDB7F" w14:textId="10304099" w:rsidR="00E76C00" w:rsidRPr="007E0B31" w:rsidRDefault="00E76C00" w:rsidP="00E76C00">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76C00" w:rsidRPr="007E0B31" w14:paraId="55416822" w14:textId="77777777" w:rsidTr="48D9E28F">
        <w:trPr>
          <w:cantSplit/>
        </w:trPr>
        <w:tc>
          <w:tcPr>
            <w:tcW w:w="2884" w:type="dxa"/>
          </w:tcPr>
          <w:p w14:paraId="0FB9F23B" w14:textId="77777777" w:rsidR="00E76C00" w:rsidRPr="007E0B31" w:rsidRDefault="00E76C00" w:rsidP="00E76C00">
            <w:pPr>
              <w:pStyle w:val="Arial11Bold"/>
              <w:rPr>
                <w:rFonts w:cs="Arial"/>
              </w:rPr>
            </w:pPr>
            <w:r w:rsidRPr="007E0B31">
              <w:rPr>
                <w:rFonts w:cs="Arial"/>
              </w:rPr>
              <w:t>National Electricity Transmission System Study Network Data File</w:t>
            </w:r>
          </w:p>
        </w:tc>
        <w:tc>
          <w:tcPr>
            <w:tcW w:w="6634" w:type="dxa"/>
          </w:tcPr>
          <w:p w14:paraId="6B8E82EB" w14:textId="1125D6F8" w:rsidR="00E76C00" w:rsidRPr="007E0B31" w:rsidRDefault="00E76C00" w:rsidP="00E76C00">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76C00" w:rsidRPr="007E0B31" w14:paraId="59CB3966" w14:textId="77777777" w:rsidTr="48D9E28F">
        <w:trPr>
          <w:cantSplit/>
        </w:trPr>
        <w:tc>
          <w:tcPr>
            <w:tcW w:w="2884" w:type="dxa"/>
          </w:tcPr>
          <w:p w14:paraId="4944B672" w14:textId="77777777" w:rsidR="00E76C00" w:rsidRPr="007E0B31" w:rsidRDefault="00E76C00" w:rsidP="00E76C00">
            <w:pPr>
              <w:pStyle w:val="Arial11Bold"/>
              <w:rPr>
                <w:rFonts w:cs="Arial"/>
              </w:rPr>
            </w:pPr>
            <w:r w:rsidRPr="007E0B31">
              <w:rPr>
                <w:rFonts w:cs="Arial"/>
              </w:rPr>
              <w:t>National Electricity Transmission System Warning</w:t>
            </w:r>
          </w:p>
        </w:tc>
        <w:tc>
          <w:tcPr>
            <w:tcW w:w="6634" w:type="dxa"/>
          </w:tcPr>
          <w:p w14:paraId="6C1801F0" w14:textId="3FBAE0F4" w:rsidR="00E76C00" w:rsidRPr="007E0B31" w:rsidRDefault="00E76C00" w:rsidP="00E76C00">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76C00" w:rsidRPr="007E0B31" w14:paraId="01E8D3C9" w14:textId="77777777" w:rsidTr="48D9E28F">
        <w:trPr>
          <w:cantSplit/>
        </w:trPr>
        <w:tc>
          <w:tcPr>
            <w:tcW w:w="2884" w:type="dxa"/>
          </w:tcPr>
          <w:p w14:paraId="6465F3EA" w14:textId="77777777" w:rsidR="00E76C00" w:rsidRPr="007E0B31" w:rsidRDefault="00E76C00" w:rsidP="00E76C00">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76C00" w:rsidRPr="007E0B31" w14:paraId="5619AA14" w14:textId="77777777" w:rsidTr="48D9E28F">
        <w:trPr>
          <w:cantSplit/>
        </w:trPr>
        <w:tc>
          <w:tcPr>
            <w:tcW w:w="2884" w:type="dxa"/>
          </w:tcPr>
          <w:p w14:paraId="32EB5FAD" w14:textId="77777777" w:rsidR="00E76C00" w:rsidRPr="007E0B31" w:rsidRDefault="00E76C00" w:rsidP="00E76C00">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76C00" w:rsidRPr="007E0B31" w:rsidRDefault="00E76C00" w:rsidP="00E76C00">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333F56" w:rsidRPr="00333F56" w14:paraId="63F60E1D" w14:textId="77777777" w:rsidTr="48D9E28F">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333F56" w:rsidRPr="00333F56" w:rsidRDefault="063EAA0E" w:rsidP="00CD101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333F56" w:rsidRPr="00333F56" w:rsidRDefault="063EAA0E" w:rsidP="00333F5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w:t>
            </w:r>
            <w:r w:rsidR="61792393" w:rsidRPr="56193979">
              <w:rPr>
                <w:rFonts w:cs="Arial"/>
                <w:b/>
                <w:bCs/>
              </w:rPr>
              <w:t xml:space="preserve"> </w:t>
            </w:r>
            <w:r w:rsidRPr="56193979">
              <w:rPr>
                <w:rFonts w:cs="Arial"/>
                <w:b/>
                <w:bCs/>
              </w:rPr>
              <w:t>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646A8C" w:rsidRPr="007E0B31" w14:paraId="799F5D77" w14:textId="77777777" w:rsidTr="48D9E28F">
        <w:trPr>
          <w:cantSplit/>
        </w:trPr>
        <w:tc>
          <w:tcPr>
            <w:tcW w:w="2884" w:type="dxa"/>
          </w:tcPr>
          <w:p w14:paraId="77FD5C8F" w14:textId="77777777" w:rsidR="00646A8C" w:rsidRPr="007E0B31" w:rsidRDefault="00646A8C" w:rsidP="00FD378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646A8C" w:rsidRPr="007E0B31" w:rsidRDefault="00646A8C" w:rsidP="00FD378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C32A6" w:rsidRPr="005C32A6" w14:paraId="11604B47" w14:textId="77777777" w:rsidTr="48D9E28F">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C32A6" w:rsidRPr="005C32A6" w:rsidRDefault="5CD80E7C" w:rsidP="005C32A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C32A6" w:rsidRPr="005C32A6" w:rsidRDefault="5CD80E7C" w:rsidP="005C32A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D87988" w:rsidRPr="007E0B31" w14:paraId="363916FF" w14:textId="77777777" w:rsidTr="48D9E28F">
        <w:trPr>
          <w:cantSplit/>
        </w:trPr>
        <w:tc>
          <w:tcPr>
            <w:tcW w:w="2884" w:type="dxa"/>
          </w:tcPr>
          <w:p w14:paraId="79FD6F69" w14:textId="291AFEB3" w:rsidR="007E6D43" w:rsidRPr="00F82697" w:rsidRDefault="36358B8B" w:rsidP="56193979">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D87988" w:rsidRPr="007E0B31" w:rsidRDefault="007E6D43" w:rsidP="00F8269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D87988" w:rsidRPr="007E0B31" w:rsidRDefault="00F82697" w:rsidP="00E76C00">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76C00" w:rsidRPr="007E0B31" w14:paraId="54897286" w14:textId="77777777" w:rsidTr="48D9E28F">
        <w:trPr>
          <w:cantSplit/>
        </w:trPr>
        <w:tc>
          <w:tcPr>
            <w:tcW w:w="2884" w:type="dxa"/>
          </w:tcPr>
          <w:p w14:paraId="319EB794" w14:textId="77777777" w:rsidR="00E76C00" w:rsidRPr="007E0B31" w:rsidRDefault="00E76C00" w:rsidP="00E76C00">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913E28" w:rsidRPr="007E0B31" w14:paraId="41B7C8BE" w14:textId="77777777" w:rsidTr="48D9E28F">
        <w:trPr>
          <w:cantSplit/>
        </w:trPr>
        <w:tc>
          <w:tcPr>
            <w:tcW w:w="2884" w:type="dxa"/>
          </w:tcPr>
          <w:p w14:paraId="6202E479" w14:textId="7629FE16" w:rsidR="00913E28" w:rsidRPr="007E0B31" w:rsidRDefault="00D87988" w:rsidP="00E76C00">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913E28" w:rsidRPr="007E0B31" w:rsidRDefault="00D87988" w:rsidP="00E76C00">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76C00" w:rsidRPr="007E0B31" w14:paraId="063EB174" w14:textId="77777777" w:rsidTr="48D9E28F">
        <w:trPr>
          <w:cantSplit/>
        </w:trPr>
        <w:tc>
          <w:tcPr>
            <w:tcW w:w="2884" w:type="dxa"/>
          </w:tcPr>
          <w:p w14:paraId="37FB682E" w14:textId="77777777" w:rsidR="00E76C00" w:rsidRPr="007E0B31" w:rsidRDefault="00E76C00" w:rsidP="00E76C00">
            <w:pPr>
              <w:pStyle w:val="Arial11Bold"/>
              <w:rPr>
                <w:rFonts w:cs="Arial"/>
              </w:rPr>
            </w:pPr>
            <w:r w:rsidRPr="007E0B31">
              <w:rPr>
                <w:rFonts w:cs="Arial"/>
              </w:rPr>
              <w:t>Network Data</w:t>
            </w:r>
          </w:p>
        </w:tc>
        <w:tc>
          <w:tcPr>
            <w:tcW w:w="6634" w:type="dxa"/>
          </w:tcPr>
          <w:p w14:paraId="42D87CF6" w14:textId="57380595" w:rsidR="00E76C00" w:rsidRPr="007E0B31" w:rsidRDefault="00E76C00" w:rsidP="00E76C00">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76C00" w:rsidRPr="007E0B31" w14:paraId="50F13394" w14:textId="77777777" w:rsidTr="48D9E28F">
        <w:trPr>
          <w:cantSplit/>
        </w:trPr>
        <w:tc>
          <w:tcPr>
            <w:tcW w:w="2884" w:type="dxa"/>
          </w:tcPr>
          <w:p w14:paraId="2E2A5894" w14:textId="77777777" w:rsidR="00E76C00" w:rsidRPr="007E0B31" w:rsidRDefault="00E76C00" w:rsidP="00E76C00">
            <w:pPr>
              <w:pStyle w:val="Arial11Bold"/>
              <w:rPr>
                <w:rFonts w:cs="Arial"/>
              </w:rPr>
            </w:pPr>
            <w:r w:rsidRPr="007E0B31">
              <w:rPr>
                <w:rFonts w:cs="Arial"/>
              </w:rPr>
              <w:t>Network Operator</w:t>
            </w:r>
          </w:p>
        </w:tc>
        <w:tc>
          <w:tcPr>
            <w:tcW w:w="6634" w:type="dxa"/>
          </w:tcPr>
          <w:p w14:paraId="2994EA67" w14:textId="77777777" w:rsidR="00E76C00" w:rsidRPr="007E0B31" w:rsidRDefault="00E76C00" w:rsidP="00E76C00">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76C00" w:rsidRPr="007E0B31" w14:paraId="7261B1B3" w14:textId="77777777" w:rsidTr="48D9E28F">
        <w:trPr>
          <w:cantSplit/>
        </w:trPr>
        <w:tc>
          <w:tcPr>
            <w:tcW w:w="2884" w:type="dxa"/>
          </w:tcPr>
          <w:p w14:paraId="6140C6D1" w14:textId="78E67F2C" w:rsidR="00E76C00" w:rsidRPr="00803955" w:rsidRDefault="00E76C00" w:rsidP="00E76C00">
            <w:pPr>
              <w:pStyle w:val="Arial11Bold"/>
              <w:rPr>
                <w:rFonts w:cs="Arial"/>
              </w:rPr>
            </w:pPr>
            <w:r w:rsidRPr="00803955">
              <w:rPr>
                <w:rFonts w:cs="Arial"/>
              </w:rPr>
              <w:t>NGET</w:t>
            </w:r>
          </w:p>
        </w:tc>
        <w:tc>
          <w:tcPr>
            <w:tcW w:w="6634" w:type="dxa"/>
          </w:tcPr>
          <w:p w14:paraId="0D182575" w14:textId="7BBDF97A" w:rsidR="00E76C00" w:rsidRPr="007E0B31" w:rsidRDefault="00E76C00" w:rsidP="00E76C00">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76C00" w:rsidRPr="007E0B31" w14:paraId="7E70E3CF" w14:textId="77777777" w:rsidTr="48D9E28F">
        <w:trPr>
          <w:cantSplit/>
        </w:trPr>
        <w:tc>
          <w:tcPr>
            <w:tcW w:w="2884" w:type="dxa"/>
          </w:tcPr>
          <w:p w14:paraId="5C3F33DF" w14:textId="77777777" w:rsidR="00E76C00" w:rsidRPr="007E0B31" w:rsidRDefault="00E76C00" w:rsidP="00E76C00">
            <w:pPr>
              <w:pStyle w:val="Arial11Bold"/>
              <w:rPr>
                <w:rFonts w:cs="Arial"/>
              </w:rPr>
            </w:pPr>
            <w:r w:rsidRPr="007E0B31">
              <w:rPr>
                <w:rFonts w:cs="Arial"/>
              </w:rPr>
              <w:t>No-Load Field Voltage</w:t>
            </w:r>
          </w:p>
        </w:tc>
        <w:tc>
          <w:tcPr>
            <w:tcW w:w="6634" w:type="dxa"/>
          </w:tcPr>
          <w:p w14:paraId="7FB5D9C9" w14:textId="77777777"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76C00" w:rsidRPr="007E0B31" w14:paraId="31E3CC2E" w14:textId="77777777" w:rsidTr="48D9E28F">
        <w:trPr>
          <w:cantSplit/>
        </w:trPr>
        <w:tc>
          <w:tcPr>
            <w:tcW w:w="2884" w:type="dxa"/>
          </w:tcPr>
          <w:p w14:paraId="4BE07CB3" w14:textId="77777777" w:rsidR="00E76C00" w:rsidRPr="007E0B31" w:rsidRDefault="00E76C00" w:rsidP="00E76C00">
            <w:pPr>
              <w:pStyle w:val="Arial11Bold"/>
              <w:rPr>
                <w:rFonts w:cs="Arial"/>
              </w:rPr>
            </w:pPr>
            <w:r w:rsidRPr="007E0B31">
              <w:rPr>
                <w:rFonts w:cs="Arial"/>
              </w:rPr>
              <w:t>No System Connection</w:t>
            </w:r>
          </w:p>
        </w:tc>
        <w:tc>
          <w:tcPr>
            <w:tcW w:w="6634" w:type="dxa"/>
          </w:tcPr>
          <w:p w14:paraId="7E1CCCA5" w14:textId="77777777" w:rsidR="00E76C00" w:rsidRPr="007E0B31" w:rsidRDefault="00E76C00" w:rsidP="00E76C00">
            <w:pPr>
              <w:pStyle w:val="TableArial11"/>
              <w:rPr>
                <w:rFonts w:cs="Arial"/>
              </w:rPr>
            </w:pPr>
            <w:r w:rsidRPr="007E0B31">
              <w:rPr>
                <w:rFonts w:cs="Arial"/>
              </w:rPr>
              <w:t>As defined in OC8A.1.6.2 and OC8B.1.7.2</w:t>
            </w:r>
            <w:r>
              <w:rPr>
                <w:rFonts w:cs="Arial"/>
              </w:rPr>
              <w:t>.</w:t>
            </w:r>
          </w:p>
        </w:tc>
      </w:tr>
      <w:tr w:rsidR="00E76C00" w:rsidRPr="007E0B31" w14:paraId="1B3105BA" w14:textId="77777777" w:rsidTr="48D9E28F">
        <w:trPr>
          <w:cantSplit/>
        </w:trPr>
        <w:tc>
          <w:tcPr>
            <w:tcW w:w="2884" w:type="dxa"/>
          </w:tcPr>
          <w:p w14:paraId="2932CD89" w14:textId="77777777" w:rsidR="00E76C00" w:rsidRPr="00DB341C" w:rsidRDefault="00E76C00" w:rsidP="00E76C00">
            <w:pPr>
              <w:pStyle w:val="Arial11Bold"/>
              <w:rPr>
                <w:rFonts w:cs="Arial"/>
              </w:rPr>
            </w:pPr>
            <w:r w:rsidRPr="00DB341C">
              <w:rPr>
                <w:rFonts w:cs="Arial"/>
              </w:rPr>
              <w:t>Non-Synchronous Electricity Storage Module</w:t>
            </w:r>
          </w:p>
          <w:p w14:paraId="1DED6A82" w14:textId="77777777" w:rsidR="00E76C00" w:rsidRPr="00DD7E1A" w:rsidRDefault="00E76C00" w:rsidP="00E76C00">
            <w:pPr>
              <w:pStyle w:val="Arial11Bold"/>
              <w:rPr>
                <w:rFonts w:cs="Arial"/>
                <w:szCs w:val="22"/>
              </w:rPr>
            </w:pPr>
          </w:p>
        </w:tc>
        <w:tc>
          <w:tcPr>
            <w:tcW w:w="6634" w:type="dxa"/>
          </w:tcPr>
          <w:p w14:paraId="381BBD11" w14:textId="03B1FEAF" w:rsidR="00E76C00" w:rsidRPr="00DD7E1A" w:rsidRDefault="00E76C00" w:rsidP="00E76C00">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76C00" w:rsidRPr="007E0B31" w14:paraId="59C66FC2" w14:textId="77777777" w:rsidTr="48D9E28F">
        <w:trPr>
          <w:cantSplit/>
        </w:trPr>
        <w:tc>
          <w:tcPr>
            <w:tcW w:w="2884" w:type="dxa"/>
          </w:tcPr>
          <w:p w14:paraId="42528E88" w14:textId="2432B8B1" w:rsidR="00E76C00" w:rsidRPr="00DD7E1A" w:rsidRDefault="00E76C00" w:rsidP="00E76C00">
            <w:pPr>
              <w:pStyle w:val="Arial11Bold"/>
              <w:rPr>
                <w:rFonts w:cs="Arial"/>
              </w:rPr>
            </w:pPr>
            <w:r w:rsidRPr="00DD7E1A">
              <w:rPr>
                <w:rFonts w:cs="Arial"/>
                <w:szCs w:val="22"/>
              </w:rPr>
              <w:t>Notification of User’s Intention to Operate</w:t>
            </w:r>
          </w:p>
        </w:tc>
        <w:tc>
          <w:tcPr>
            <w:tcW w:w="6634" w:type="dxa"/>
          </w:tcPr>
          <w:p w14:paraId="7432BE96" w14:textId="11A89A65" w:rsidR="00E76C00" w:rsidRPr="00DD7E1A" w:rsidRDefault="00E76C00" w:rsidP="00E76C00">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76C00" w:rsidRPr="007E0B31" w14:paraId="31537B23" w14:textId="77777777" w:rsidTr="48D9E28F">
        <w:trPr>
          <w:cantSplit/>
        </w:trPr>
        <w:tc>
          <w:tcPr>
            <w:tcW w:w="2884" w:type="dxa"/>
          </w:tcPr>
          <w:p w14:paraId="0B1CCC78" w14:textId="77777777" w:rsidR="00E76C00" w:rsidRPr="007E0B31" w:rsidRDefault="00E76C00" w:rsidP="00E76C00">
            <w:pPr>
              <w:pStyle w:val="Arial11Bold"/>
              <w:rPr>
                <w:rFonts w:cs="Arial"/>
              </w:rPr>
            </w:pPr>
            <w:bookmarkStart w:id="288" w:name="_DV_C45"/>
            <w:r w:rsidRPr="007E0B31">
              <w:rPr>
                <w:rFonts w:cs="Arial"/>
              </w:rPr>
              <w:t>Notification of User’s Intention to Synchronise</w:t>
            </w:r>
            <w:bookmarkEnd w:id="288"/>
          </w:p>
        </w:tc>
        <w:tc>
          <w:tcPr>
            <w:tcW w:w="6634" w:type="dxa"/>
          </w:tcPr>
          <w:p w14:paraId="6ADCBD35" w14:textId="0DA3F6C9" w:rsidR="00E76C00" w:rsidRPr="007E0B31" w:rsidRDefault="00E76C00" w:rsidP="00E76C00">
            <w:pPr>
              <w:pStyle w:val="TableArial11"/>
              <w:rPr>
                <w:rFonts w:cs="Arial"/>
              </w:rPr>
            </w:pPr>
            <w:bookmarkStart w:id="28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89"/>
          </w:p>
        </w:tc>
      </w:tr>
      <w:tr w:rsidR="00E76C00" w:rsidRPr="007E0B31" w14:paraId="6F3AAFE1" w14:textId="77777777" w:rsidTr="48D9E28F">
        <w:trPr>
          <w:cantSplit/>
        </w:trPr>
        <w:tc>
          <w:tcPr>
            <w:tcW w:w="2884" w:type="dxa"/>
          </w:tcPr>
          <w:p w14:paraId="03F8CDD9" w14:textId="77777777" w:rsidR="00E76C00" w:rsidRPr="00DD7E1A" w:rsidRDefault="00E76C00" w:rsidP="00E76C00">
            <w:pPr>
              <w:pStyle w:val="Arial11Bold"/>
              <w:rPr>
                <w:rFonts w:cs="Arial"/>
                <w:szCs w:val="22"/>
              </w:rPr>
            </w:pPr>
            <w:r w:rsidRPr="00B11B83">
              <w:t xml:space="preserve">Non-Controllable Electricity Storage Equipment </w:t>
            </w:r>
          </w:p>
        </w:tc>
        <w:tc>
          <w:tcPr>
            <w:tcW w:w="6634" w:type="dxa"/>
          </w:tcPr>
          <w:p w14:paraId="7AFDA1F2" w14:textId="77777777" w:rsidR="00E76C00" w:rsidRPr="00DD7E1A" w:rsidRDefault="00E76C00" w:rsidP="00E76C00">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76C00" w:rsidRPr="007E0B31" w14:paraId="6BE07DD9" w14:textId="77777777" w:rsidTr="48D9E28F">
        <w:trPr>
          <w:cantSplit/>
        </w:trPr>
        <w:tc>
          <w:tcPr>
            <w:tcW w:w="2884" w:type="dxa"/>
          </w:tcPr>
          <w:p w14:paraId="768646E5" w14:textId="36D40080" w:rsidR="00E76C00" w:rsidRPr="00DD7E1A" w:rsidRDefault="00E76C00" w:rsidP="00E76C00">
            <w:pPr>
              <w:pStyle w:val="Arial11Bold"/>
              <w:rPr>
                <w:rFonts w:cs="Arial"/>
              </w:rPr>
            </w:pPr>
            <w:r w:rsidRPr="00DD7E1A">
              <w:rPr>
                <w:rFonts w:cs="Arial"/>
                <w:szCs w:val="22"/>
              </w:rPr>
              <w:t>Non-Dynamic Frequency Response Service</w:t>
            </w:r>
          </w:p>
        </w:tc>
        <w:tc>
          <w:tcPr>
            <w:tcW w:w="6634" w:type="dxa"/>
          </w:tcPr>
          <w:p w14:paraId="185ABBBA" w14:textId="1A0ABCC4" w:rsidR="00E76C00" w:rsidRPr="00DD7E1A" w:rsidRDefault="00E76C00" w:rsidP="00E76C00">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76C00" w:rsidRPr="007E0B31" w14:paraId="73951D04" w14:textId="77777777" w:rsidTr="48D9E28F">
        <w:trPr>
          <w:cantSplit/>
        </w:trPr>
        <w:tc>
          <w:tcPr>
            <w:tcW w:w="2884" w:type="dxa"/>
          </w:tcPr>
          <w:p w14:paraId="6AA7C24E" w14:textId="77777777" w:rsidR="00E76C00" w:rsidRPr="007E0B31" w:rsidRDefault="00E76C00" w:rsidP="00E76C00">
            <w:pPr>
              <w:pStyle w:val="Arial11Bold"/>
              <w:rPr>
                <w:rFonts w:cs="Arial"/>
              </w:rPr>
            </w:pPr>
            <w:r w:rsidRPr="007E0B31">
              <w:rPr>
                <w:rFonts w:cs="Arial"/>
              </w:rPr>
              <w:t>Non-Embedded Customer</w:t>
            </w:r>
          </w:p>
        </w:tc>
        <w:tc>
          <w:tcPr>
            <w:tcW w:w="6634" w:type="dxa"/>
          </w:tcPr>
          <w:p w14:paraId="40D62D50" w14:textId="77777777" w:rsidR="00E76C00" w:rsidRPr="007E0B31" w:rsidRDefault="00E76C00" w:rsidP="00E76C00">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76C00" w:rsidRPr="007E0B31" w14:paraId="74A5AC4F" w14:textId="77777777" w:rsidTr="48D9E28F">
        <w:trPr>
          <w:cantSplit/>
        </w:trPr>
        <w:tc>
          <w:tcPr>
            <w:tcW w:w="2884" w:type="dxa"/>
          </w:tcPr>
          <w:p w14:paraId="397A4B64" w14:textId="77777777" w:rsidR="00E76C00" w:rsidRPr="007E0B31" w:rsidRDefault="00E76C00" w:rsidP="00E76C00">
            <w:pPr>
              <w:pStyle w:val="Arial11Bold"/>
              <w:rPr>
                <w:rFonts w:cs="Arial"/>
              </w:rPr>
            </w:pPr>
            <w:r w:rsidRPr="00B61F80">
              <w:t>Non-Synchronous Electricity Storage Module</w:t>
            </w:r>
          </w:p>
        </w:tc>
        <w:tc>
          <w:tcPr>
            <w:tcW w:w="6634" w:type="dxa"/>
          </w:tcPr>
          <w:p w14:paraId="23AB1086" w14:textId="77777777" w:rsidR="00E76C00" w:rsidRPr="007E0B31" w:rsidRDefault="00E76C00" w:rsidP="00E76C00">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76C00" w:rsidRPr="007E0B31" w14:paraId="3C739ACC" w14:textId="77777777" w:rsidTr="48D9E28F">
        <w:trPr>
          <w:cantSplit/>
        </w:trPr>
        <w:tc>
          <w:tcPr>
            <w:tcW w:w="2884" w:type="dxa"/>
          </w:tcPr>
          <w:p w14:paraId="12D0456B" w14:textId="77777777" w:rsidR="00E76C00" w:rsidRPr="007E0B31" w:rsidRDefault="00E76C00" w:rsidP="00E76C00">
            <w:pPr>
              <w:pStyle w:val="Arial11Bold"/>
              <w:rPr>
                <w:rFonts w:cs="Arial"/>
              </w:rPr>
            </w:pPr>
            <w:r>
              <w:t>Non-Synchronous Electricity Storage Unit</w:t>
            </w:r>
          </w:p>
        </w:tc>
        <w:tc>
          <w:tcPr>
            <w:tcW w:w="6634" w:type="dxa"/>
          </w:tcPr>
          <w:p w14:paraId="5B03D0F1" w14:textId="77777777" w:rsidR="00E76C00" w:rsidRPr="007E0B31" w:rsidRDefault="00E76C00" w:rsidP="00E76C00">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76C00" w:rsidRPr="007E0B31" w14:paraId="35CF6FC2" w14:textId="77777777" w:rsidTr="48D9E28F">
        <w:trPr>
          <w:cantSplit/>
        </w:trPr>
        <w:tc>
          <w:tcPr>
            <w:tcW w:w="2884" w:type="dxa"/>
          </w:tcPr>
          <w:p w14:paraId="3A87232E" w14:textId="77777777" w:rsidR="00E76C00" w:rsidRPr="007E0B31" w:rsidRDefault="00E76C00" w:rsidP="00E76C00">
            <w:pPr>
              <w:pStyle w:val="Arial11Bold"/>
              <w:rPr>
                <w:rFonts w:cs="Arial"/>
              </w:rPr>
            </w:pPr>
            <w:r w:rsidRPr="007E0B31">
              <w:rPr>
                <w:rFonts w:cs="Arial"/>
              </w:rPr>
              <w:t>Non-Synchronous Generating Unit</w:t>
            </w:r>
          </w:p>
        </w:tc>
        <w:tc>
          <w:tcPr>
            <w:tcW w:w="6634" w:type="dxa"/>
          </w:tcPr>
          <w:p w14:paraId="6D5D77F2"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76C00" w:rsidRPr="007E0B31" w14:paraId="64B4C18C" w14:textId="77777777" w:rsidTr="48D9E28F">
        <w:trPr>
          <w:cantSplit/>
        </w:trPr>
        <w:tc>
          <w:tcPr>
            <w:tcW w:w="2884" w:type="dxa"/>
          </w:tcPr>
          <w:p w14:paraId="71FF2E3B" w14:textId="77777777" w:rsidR="00E76C00" w:rsidRPr="007E0B31" w:rsidRDefault="00E76C00" w:rsidP="00E76C00">
            <w:pPr>
              <w:pStyle w:val="Arial11Bold"/>
              <w:rPr>
                <w:rFonts w:cs="Arial"/>
              </w:rPr>
            </w:pPr>
            <w:r w:rsidRPr="007E0B31">
              <w:rPr>
                <w:rFonts w:cs="Arial"/>
              </w:rPr>
              <w:t>Normal CCGT Module</w:t>
            </w:r>
          </w:p>
        </w:tc>
        <w:tc>
          <w:tcPr>
            <w:tcW w:w="6634" w:type="dxa"/>
          </w:tcPr>
          <w:p w14:paraId="659D7595" w14:textId="77777777" w:rsidR="00E76C00" w:rsidRPr="007E0B31" w:rsidRDefault="00E76C00" w:rsidP="00E76C00">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76C00" w:rsidRPr="007E0B31" w14:paraId="7EBC18BA" w14:textId="77777777" w:rsidTr="48D9E28F">
        <w:trPr>
          <w:cantSplit/>
        </w:trPr>
        <w:tc>
          <w:tcPr>
            <w:tcW w:w="2884" w:type="dxa"/>
          </w:tcPr>
          <w:p w14:paraId="057211B2" w14:textId="77777777" w:rsidR="00E76C00" w:rsidRPr="007E0B31" w:rsidRDefault="00E76C00" w:rsidP="00E76C00">
            <w:pPr>
              <w:pStyle w:val="Arial11Bold"/>
              <w:rPr>
                <w:rFonts w:cs="Arial"/>
              </w:rPr>
            </w:pPr>
            <w:r w:rsidRPr="007E0B31">
              <w:rPr>
                <w:rFonts w:cs="Arial"/>
              </w:rPr>
              <w:t>Novel Unit</w:t>
            </w:r>
          </w:p>
        </w:tc>
        <w:tc>
          <w:tcPr>
            <w:tcW w:w="6634" w:type="dxa"/>
          </w:tcPr>
          <w:p w14:paraId="041D9A7B" w14:textId="77777777" w:rsidR="00E76C00" w:rsidRPr="007E0B31" w:rsidRDefault="00E76C00" w:rsidP="00E76C00">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76C00" w:rsidRPr="007E0B31" w14:paraId="1296A4A5" w14:textId="77777777" w:rsidTr="48D9E28F">
        <w:trPr>
          <w:cantSplit/>
        </w:trPr>
        <w:tc>
          <w:tcPr>
            <w:tcW w:w="2884" w:type="dxa"/>
          </w:tcPr>
          <w:p w14:paraId="110D92AE" w14:textId="77777777" w:rsidR="00E76C00" w:rsidRPr="007E0B31" w:rsidRDefault="00E76C00" w:rsidP="00E76C00">
            <w:pPr>
              <w:pStyle w:val="Arial11Bold"/>
              <w:rPr>
                <w:rFonts w:cs="Arial"/>
              </w:rPr>
            </w:pPr>
            <w:r w:rsidRPr="007E0B31">
              <w:rPr>
                <w:rFonts w:cs="Arial"/>
              </w:rPr>
              <w:t>OC9 De-synchronised Island Procedure</w:t>
            </w:r>
          </w:p>
        </w:tc>
        <w:tc>
          <w:tcPr>
            <w:tcW w:w="6634" w:type="dxa"/>
          </w:tcPr>
          <w:p w14:paraId="50C0E178" w14:textId="77777777" w:rsidR="00E76C00" w:rsidRPr="007E0B31" w:rsidRDefault="00E76C00" w:rsidP="00E76C00">
            <w:pPr>
              <w:pStyle w:val="TableArial11"/>
              <w:rPr>
                <w:rFonts w:cs="Arial"/>
                <w:b/>
                <w:u w:val="single"/>
              </w:rPr>
            </w:pPr>
            <w:r w:rsidRPr="007E0B31">
              <w:rPr>
                <w:rFonts w:cs="Arial"/>
              </w:rPr>
              <w:t>Has the meaning set out in OC9.5.4.</w:t>
            </w:r>
          </w:p>
        </w:tc>
      </w:tr>
      <w:tr w:rsidR="00E76C00" w:rsidRPr="007E0B31" w14:paraId="5C71F10A" w14:textId="77777777" w:rsidTr="48D9E28F">
        <w:trPr>
          <w:cantSplit/>
        </w:trPr>
        <w:tc>
          <w:tcPr>
            <w:tcW w:w="2884" w:type="dxa"/>
          </w:tcPr>
          <w:p w14:paraId="3836FE92" w14:textId="77777777" w:rsidR="00E76C00" w:rsidRPr="007E0B31" w:rsidRDefault="00E76C00" w:rsidP="00E76C00">
            <w:pPr>
              <w:pStyle w:val="Arial11Bold"/>
              <w:rPr>
                <w:rFonts w:cs="Arial"/>
              </w:rPr>
            </w:pPr>
            <w:r w:rsidRPr="007E0B31">
              <w:rPr>
                <w:rFonts w:cs="Arial"/>
              </w:rPr>
              <w:t>Offshore</w:t>
            </w:r>
          </w:p>
        </w:tc>
        <w:tc>
          <w:tcPr>
            <w:tcW w:w="6634" w:type="dxa"/>
          </w:tcPr>
          <w:p w14:paraId="30D0FC75" w14:textId="77777777" w:rsidR="00E76C00" w:rsidRPr="007E0B31" w:rsidRDefault="00E76C00" w:rsidP="00E76C00">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76C00" w:rsidRPr="007E0B31" w14:paraId="2FDEEA9F" w14:textId="77777777" w:rsidTr="48D9E28F">
        <w:trPr>
          <w:cantSplit/>
        </w:trPr>
        <w:tc>
          <w:tcPr>
            <w:tcW w:w="2884" w:type="dxa"/>
          </w:tcPr>
          <w:p w14:paraId="1A38F2FD" w14:textId="77777777" w:rsidR="00E76C00" w:rsidRPr="007E0B31" w:rsidRDefault="00E76C00" w:rsidP="00E76C00">
            <w:pPr>
              <w:pStyle w:val="Arial11Bold"/>
              <w:rPr>
                <w:rFonts w:cs="Arial"/>
                <w:highlight w:val="yellow"/>
              </w:rPr>
            </w:pPr>
            <w:r w:rsidRPr="007E0B31">
              <w:rPr>
                <w:rFonts w:cs="Arial"/>
              </w:rPr>
              <w:t>Offshore DC Converter</w:t>
            </w:r>
          </w:p>
        </w:tc>
        <w:tc>
          <w:tcPr>
            <w:tcW w:w="6634" w:type="dxa"/>
          </w:tcPr>
          <w:p w14:paraId="15CE8C09"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073DD467" w14:textId="77777777" w:rsidTr="48D9E28F">
        <w:trPr>
          <w:cantSplit/>
        </w:trPr>
        <w:tc>
          <w:tcPr>
            <w:tcW w:w="2884" w:type="dxa"/>
          </w:tcPr>
          <w:p w14:paraId="15DB95D4" w14:textId="77777777" w:rsidR="00E76C00" w:rsidRPr="007E0B31" w:rsidRDefault="00E76C00" w:rsidP="00E76C00">
            <w:pPr>
              <w:pStyle w:val="Arial11Bold"/>
              <w:rPr>
                <w:rFonts w:cs="Arial"/>
                <w:highlight w:val="yellow"/>
              </w:rPr>
            </w:pPr>
            <w:r w:rsidRPr="007E0B31">
              <w:rPr>
                <w:rFonts w:cs="Arial"/>
              </w:rPr>
              <w:t>Offshore HVDC Converter</w:t>
            </w:r>
          </w:p>
        </w:tc>
        <w:tc>
          <w:tcPr>
            <w:tcW w:w="6634" w:type="dxa"/>
          </w:tcPr>
          <w:p w14:paraId="240FA51B"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19F4B6C3" w14:textId="77777777" w:rsidTr="48D9E28F">
        <w:trPr>
          <w:cantSplit/>
        </w:trPr>
        <w:tc>
          <w:tcPr>
            <w:tcW w:w="2884" w:type="dxa"/>
          </w:tcPr>
          <w:p w14:paraId="6A0A33DB" w14:textId="77777777" w:rsidR="00E76C00" w:rsidRPr="007E0B31" w:rsidRDefault="00E76C00" w:rsidP="00E76C00">
            <w:pPr>
              <w:pStyle w:val="Arial11Bold"/>
              <w:rPr>
                <w:rFonts w:cs="Arial"/>
              </w:rPr>
            </w:pPr>
            <w:r w:rsidRPr="007E0B31">
              <w:rPr>
                <w:rFonts w:cs="Arial"/>
              </w:rPr>
              <w:t>Offshore Development Information Statement</w:t>
            </w:r>
          </w:p>
        </w:tc>
        <w:tc>
          <w:tcPr>
            <w:tcW w:w="6634" w:type="dxa"/>
          </w:tcPr>
          <w:p w14:paraId="24743A7E" w14:textId="7F19CF94" w:rsidR="00E76C00" w:rsidRPr="007E0B31" w:rsidRDefault="00E76C00" w:rsidP="00E76C0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76C00" w:rsidRPr="007E0B31" w14:paraId="7F1359D2" w14:textId="77777777" w:rsidTr="48D9E28F">
        <w:trPr>
          <w:cantSplit/>
        </w:trPr>
        <w:tc>
          <w:tcPr>
            <w:tcW w:w="2884" w:type="dxa"/>
          </w:tcPr>
          <w:p w14:paraId="5C141926" w14:textId="77777777" w:rsidR="00E76C00" w:rsidRPr="007E0B31" w:rsidRDefault="00E76C00" w:rsidP="00E76C00">
            <w:pPr>
              <w:pStyle w:val="Arial11Bold"/>
              <w:rPr>
                <w:rFonts w:cs="Arial"/>
              </w:rPr>
            </w:pPr>
            <w:r w:rsidRPr="007E0B31">
              <w:rPr>
                <w:rFonts w:cs="Arial"/>
              </w:rPr>
              <w:t>Offshore Generating Unit</w:t>
            </w:r>
          </w:p>
        </w:tc>
        <w:tc>
          <w:tcPr>
            <w:tcW w:w="6634" w:type="dxa"/>
          </w:tcPr>
          <w:p w14:paraId="0A15BD7F" w14:textId="7F54D471"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76C00" w:rsidRPr="007E0B31" w14:paraId="099E0414" w14:textId="77777777" w:rsidTr="48D9E28F">
        <w:trPr>
          <w:cantSplit/>
        </w:trPr>
        <w:tc>
          <w:tcPr>
            <w:tcW w:w="2884" w:type="dxa"/>
          </w:tcPr>
          <w:p w14:paraId="2469BF55" w14:textId="77777777" w:rsidR="00E76C00" w:rsidRPr="007E0B31" w:rsidRDefault="00E76C00" w:rsidP="00E76C00">
            <w:pPr>
              <w:pStyle w:val="Arial11Bold"/>
              <w:rPr>
                <w:rFonts w:cs="Arial"/>
              </w:rPr>
            </w:pPr>
            <w:r w:rsidRPr="007E0B31">
              <w:rPr>
                <w:rFonts w:cs="Arial"/>
              </w:rPr>
              <w:t>Offshore Grid Entry Point</w:t>
            </w:r>
          </w:p>
        </w:tc>
        <w:tc>
          <w:tcPr>
            <w:tcW w:w="6634" w:type="dxa"/>
          </w:tcPr>
          <w:p w14:paraId="07DDE50B" w14:textId="77777777" w:rsidR="00E76C00" w:rsidRPr="007E0B31" w:rsidRDefault="00E76C00" w:rsidP="00E76C00">
            <w:pPr>
              <w:pStyle w:val="TableArial11"/>
              <w:rPr>
                <w:rFonts w:cs="Arial"/>
              </w:rPr>
            </w:pPr>
            <w:r w:rsidRPr="007E0B31">
              <w:rPr>
                <w:rFonts w:cs="Arial"/>
              </w:rPr>
              <w:t>In the case of:-</w:t>
            </w:r>
          </w:p>
          <w:p w14:paraId="66A87D35" w14:textId="7466F12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76C00" w:rsidRPr="007E0B31" w14:paraId="664F02B9" w14:textId="77777777" w:rsidTr="48D9E28F">
        <w:trPr>
          <w:cantSplit/>
        </w:trPr>
        <w:tc>
          <w:tcPr>
            <w:tcW w:w="2884" w:type="dxa"/>
          </w:tcPr>
          <w:p w14:paraId="0E0F222D" w14:textId="77777777" w:rsidR="00E76C00" w:rsidRPr="007E0B31" w:rsidRDefault="00E76C00" w:rsidP="00E76C00">
            <w:pPr>
              <w:pStyle w:val="Arial11Bold"/>
              <w:rPr>
                <w:rFonts w:cs="Arial"/>
              </w:rPr>
            </w:pPr>
            <w:r w:rsidRPr="007E0B31">
              <w:rPr>
                <w:rFonts w:cs="Arial"/>
              </w:rPr>
              <w:t>Offshore Non-Synchronous Generating Unit</w:t>
            </w:r>
          </w:p>
        </w:tc>
        <w:tc>
          <w:tcPr>
            <w:tcW w:w="6634" w:type="dxa"/>
          </w:tcPr>
          <w:p w14:paraId="759EC095" w14:textId="12A9D85E" w:rsidR="00E76C00" w:rsidRPr="007E0B31" w:rsidRDefault="00E76C00" w:rsidP="00E76C00">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76C00" w:rsidRPr="007E0B31" w14:paraId="549C699C" w14:textId="77777777" w:rsidTr="48D9E28F">
        <w:trPr>
          <w:cantSplit/>
        </w:trPr>
        <w:tc>
          <w:tcPr>
            <w:tcW w:w="2884" w:type="dxa"/>
          </w:tcPr>
          <w:p w14:paraId="002850F2" w14:textId="77777777" w:rsidR="00E76C00" w:rsidRPr="007E0B31" w:rsidRDefault="00E76C00" w:rsidP="00E76C00">
            <w:pPr>
              <w:pStyle w:val="Arial11Bold"/>
              <w:rPr>
                <w:rFonts w:cs="Arial"/>
              </w:rPr>
            </w:pPr>
            <w:r w:rsidRPr="007E0B31">
              <w:rPr>
                <w:rFonts w:cs="Arial"/>
              </w:rPr>
              <w:t>Offshore Platform</w:t>
            </w:r>
          </w:p>
        </w:tc>
        <w:tc>
          <w:tcPr>
            <w:tcW w:w="6634" w:type="dxa"/>
          </w:tcPr>
          <w:p w14:paraId="25B6104F" w14:textId="77777777" w:rsidR="00E76C00" w:rsidRPr="007E0B31" w:rsidRDefault="00E76C00" w:rsidP="00E76C00">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76C00" w:rsidRPr="007E0B31" w14:paraId="76D5DA50" w14:textId="77777777" w:rsidTr="48D9E28F">
        <w:trPr>
          <w:cantSplit/>
        </w:trPr>
        <w:tc>
          <w:tcPr>
            <w:tcW w:w="2884" w:type="dxa"/>
          </w:tcPr>
          <w:p w14:paraId="0F8C75C5" w14:textId="77777777" w:rsidR="00E76C00" w:rsidRPr="007E0B31" w:rsidRDefault="00E76C00" w:rsidP="00E76C00">
            <w:pPr>
              <w:pStyle w:val="Arial11Bold"/>
              <w:rPr>
                <w:rFonts w:cs="Arial"/>
              </w:rPr>
            </w:pPr>
            <w:r w:rsidRPr="007E0B31">
              <w:rPr>
                <w:rFonts w:cs="Arial"/>
              </w:rPr>
              <w:t>Offshore Power Park Module</w:t>
            </w:r>
          </w:p>
        </w:tc>
        <w:tc>
          <w:tcPr>
            <w:tcW w:w="6634" w:type="dxa"/>
          </w:tcPr>
          <w:p w14:paraId="1A8EAFDB" w14:textId="77777777" w:rsidR="00E76C00" w:rsidRPr="007E0B31" w:rsidRDefault="00E76C00" w:rsidP="00E76C00">
            <w:pPr>
              <w:pStyle w:val="TableArial11"/>
              <w:rPr>
                <w:rFonts w:cs="Arial"/>
              </w:rPr>
            </w:pPr>
            <w:bookmarkStart w:id="29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90"/>
          </w:p>
        </w:tc>
      </w:tr>
      <w:tr w:rsidR="00E76C00" w:rsidRPr="007E0B31" w14:paraId="3532A847" w14:textId="77777777" w:rsidTr="48D9E28F">
        <w:trPr>
          <w:cantSplit/>
        </w:trPr>
        <w:tc>
          <w:tcPr>
            <w:tcW w:w="2884" w:type="dxa"/>
          </w:tcPr>
          <w:p w14:paraId="05251472" w14:textId="77777777" w:rsidR="00E76C00" w:rsidRPr="007E0B31" w:rsidRDefault="00E76C00" w:rsidP="00E76C00">
            <w:pPr>
              <w:pStyle w:val="Arial11Bold"/>
              <w:rPr>
                <w:rFonts w:cs="Arial"/>
              </w:rPr>
            </w:pPr>
            <w:r w:rsidRPr="007E0B31">
              <w:rPr>
                <w:rFonts w:cs="Arial"/>
              </w:rPr>
              <w:t>Offshore Power Park String</w:t>
            </w:r>
          </w:p>
        </w:tc>
        <w:tc>
          <w:tcPr>
            <w:tcW w:w="6634" w:type="dxa"/>
          </w:tcPr>
          <w:p w14:paraId="7A8E03BF" w14:textId="4A4B8989" w:rsidR="00E76C00" w:rsidRPr="007E0B31" w:rsidRDefault="00E76C00" w:rsidP="00E76C00">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76C00" w:rsidRPr="007E0B31" w14:paraId="1B55EDF9" w14:textId="77777777" w:rsidTr="48D9E28F">
        <w:trPr>
          <w:cantSplit/>
        </w:trPr>
        <w:tc>
          <w:tcPr>
            <w:tcW w:w="2884" w:type="dxa"/>
          </w:tcPr>
          <w:p w14:paraId="736E893A" w14:textId="77777777" w:rsidR="00E76C00" w:rsidRPr="007E0B31" w:rsidRDefault="00E76C00" w:rsidP="00E76C00">
            <w:pPr>
              <w:pStyle w:val="Arial11Bold"/>
              <w:rPr>
                <w:rFonts w:cs="Arial"/>
              </w:rPr>
            </w:pPr>
            <w:r w:rsidRPr="007E0B31">
              <w:rPr>
                <w:rFonts w:cs="Arial"/>
              </w:rPr>
              <w:t>Offshore Synchronous Generating Unit</w:t>
            </w:r>
          </w:p>
        </w:tc>
        <w:tc>
          <w:tcPr>
            <w:tcW w:w="6634" w:type="dxa"/>
          </w:tcPr>
          <w:p w14:paraId="72936350" w14:textId="1BEFFF2B" w:rsidR="00E76C00" w:rsidRPr="007E0B31" w:rsidRDefault="00E76C00" w:rsidP="00E76C00">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62F839C9" w14:textId="77777777" w:rsidTr="48D9E28F">
        <w:trPr>
          <w:cantSplit/>
        </w:trPr>
        <w:tc>
          <w:tcPr>
            <w:tcW w:w="2884" w:type="dxa"/>
          </w:tcPr>
          <w:p w14:paraId="4A973150" w14:textId="77777777" w:rsidR="00E76C00" w:rsidRPr="007E0B31" w:rsidRDefault="00E76C00" w:rsidP="005C20E3">
            <w:pPr>
              <w:pStyle w:val="Arial11Bold"/>
              <w:spacing w:before="0"/>
              <w:rPr>
                <w:rFonts w:cs="Arial"/>
              </w:rPr>
            </w:pPr>
            <w:r w:rsidRPr="007E0B31">
              <w:rPr>
                <w:rFonts w:cs="Arial"/>
              </w:rPr>
              <w:t>Offshore Synchronous Power Generating Module</w:t>
            </w:r>
          </w:p>
        </w:tc>
        <w:tc>
          <w:tcPr>
            <w:tcW w:w="6634" w:type="dxa"/>
          </w:tcPr>
          <w:p w14:paraId="3E6A84C6" w14:textId="77777777" w:rsidR="00E76C00" w:rsidRDefault="00E76C00" w:rsidP="005C20E3">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76C00" w:rsidRPr="007E0B31" w:rsidDel="004B6FBB" w:rsidRDefault="00E76C00" w:rsidP="005C20E3">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76C00" w:rsidRPr="007E0B31" w14:paraId="2A9A58D2" w14:textId="77777777" w:rsidTr="48D9E28F">
        <w:trPr>
          <w:cantSplit/>
        </w:trPr>
        <w:tc>
          <w:tcPr>
            <w:tcW w:w="2884" w:type="dxa"/>
          </w:tcPr>
          <w:p w14:paraId="67CDBB6B" w14:textId="77777777" w:rsidR="00E76C00" w:rsidRPr="007E0B31" w:rsidRDefault="00E76C00" w:rsidP="00E76C00">
            <w:pPr>
              <w:pStyle w:val="Arial11Bold"/>
              <w:rPr>
                <w:rFonts w:cs="Arial"/>
              </w:rPr>
            </w:pPr>
            <w:r w:rsidRPr="007E0B31">
              <w:rPr>
                <w:rFonts w:cs="Arial"/>
              </w:rPr>
              <w:t>Offshore Tender Process</w:t>
            </w:r>
          </w:p>
        </w:tc>
        <w:tc>
          <w:tcPr>
            <w:tcW w:w="6634" w:type="dxa"/>
          </w:tcPr>
          <w:p w14:paraId="5A9BEB2F" w14:textId="77777777" w:rsidR="00E76C00" w:rsidRPr="007E0B31" w:rsidRDefault="00E76C00" w:rsidP="00E76C00">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76C00" w:rsidRPr="007E0B31" w14:paraId="3A48C7BE" w14:textId="77777777" w:rsidTr="48D9E28F">
        <w:trPr>
          <w:cantSplit/>
        </w:trPr>
        <w:tc>
          <w:tcPr>
            <w:tcW w:w="2884" w:type="dxa"/>
          </w:tcPr>
          <w:p w14:paraId="7E4E3598" w14:textId="77777777" w:rsidR="00E76C00" w:rsidRPr="007E0B31" w:rsidRDefault="00E76C00" w:rsidP="00E76C00">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76C00" w:rsidRPr="007E0B31" w:rsidRDefault="00E76C00" w:rsidP="00E76C00">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76C00" w:rsidRPr="007E0B31" w14:paraId="10413532" w14:textId="77777777" w:rsidTr="48D9E28F">
        <w:trPr>
          <w:cantSplit/>
        </w:trPr>
        <w:tc>
          <w:tcPr>
            <w:tcW w:w="2884" w:type="dxa"/>
          </w:tcPr>
          <w:p w14:paraId="15239EB1" w14:textId="77777777" w:rsidR="00E76C00" w:rsidRPr="007E0B31" w:rsidRDefault="00E76C00" w:rsidP="00E76C00">
            <w:pPr>
              <w:pStyle w:val="Arial11Bold"/>
              <w:rPr>
                <w:rFonts w:cs="Arial"/>
              </w:rPr>
            </w:pPr>
            <w:r w:rsidRPr="007E0B31">
              <w:rPr>
                <w:rFonts w:cs="Arial"/>
              </w:rPr>
              <w:t>Offshore Transmission Licensee</w:t>
            </w:r>
          </w:p>
        </w:tc>
        <w:tc>
          <w:tcPr>
            <w:tcW w:w="6634" w:type="dxa"/>
          </w:tcPr>
          <w:p w14:paraId="128B978A" w14:textId="77777777" w:rsidR="00E76C00" w:rsidRPr="007E0B31" w:rsidRDefault="00E76C00" w:rsidP="00E76C00">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76C00" w:rsidRPr="007E0B31" w14:paraId="1CDE4693" w14:textId="77777777" w:rsidTr="48D9E28F">
        <w:trPr>
          <w:cantSplit/>
        </w:trPr>
        <w:tc>
          <w:tcPr>
            <w:tcW w:w="2884" w:type="dxa"/>
          </w:tcPr>
          <w:p w14:paraId="30A26B26" w14:textId="77777777" w:rsidR="00E76C00" w:rsidRPr="007E0B31" w:rsidRDefault="00E76C00" w:rsidP="00E76C00">
            <w:pPr>
              <w:pStyle w:val="Arial11Bold"/>
              <w:rPr>
                <w:rFonts w:cs="Arial"/>
                <w:highlight w:val="yellow"/>
              </w:rPr>
            </w:pPr>
            <w:r w:rsidRPr="007E0B31">
              <w:rPr>
                <w:rFonts w:cs="Arial"/>
              </w:rPr>
              <w:t>Offshore Transmission System</w:t>
            </w:r>
          </w:p>
        </w:tc>
        <w:tc>
          <w:tcPr>
            <w:tcW w:w="6634" w:type="dxa"/>
          </w:tcPr>
          <w:p w14:paraId="61F55C2E" w14:textId="77777777" w:rsidR="00E76C00" w:rsidRPr="007E0B31" w:rsidRDefault="00E76C00" w:rsidP="00E76C00">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76C00" w:rsidRPr="007E0B31" w14:paraId="77766430" w14:textId="77777777" w:rsidTr="48D9E28F">
        <w:trPr>
          <w:cantSplit/>
        </w:trPr>
        <w:tc>
          <w:tcPr>
            <w:tcW w:w="2884" w:type="dxa"/>
          </w:tcPr>
          <w:p w14:paraId="16464488" w14:textId="77777777" w:rsidR="00E76C00" w:rsidRPr="007E0B31" w:rsidRDefault="00E76C00" w:rsidP="00E76C00">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76C00" w:rsidRPr="007E0B31" w:rsidRDefault="00E76C00" w:rsidP="00E76C00">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76C00" w:rsidRPr="007E0B31" w14:paraId="47AC59A7" w14:textId="77777777" w:rsidTr="48D9E28F">
        <w:trPr>
          <w:cantSplit/>
        </w:trPr>
        <w:tc>
          <w:tcPr>
            <w:tcW w:w="2884" w:type="dxa"/>
          </w:tcPr>
          <w:p w14:paraId="13EE6AD2" w14:textId="77777777" w:rsidR="00E76C00" w:rsidRPr="007E0B31" w:rsidRDefault="00E76C00" w:rsidP="00E76C00">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76C00" w:rsidRPr="007E0B31" w:rsidRDefault="00E76C00" w:rsidP="00E76C00">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76C00" w:rsidRPr="007E0B31" w14:paraId="3C6964B2" w14:textId="77777777" w:rsidTr="48D9E28F">
        <w:trPr>
          <w:cantSplit/>
        </w:trPr>
        <w:tc>
          <w:tcPr>
            <w:tcW w:w="2884" w:type="dxa"/>
          </w:tcPr>
          <w:p w14:paraId="39F8391B" w14:textId="77777777" w:rsidR="00E76C00" w:rsidRPr="007E0B31" w:rsidRDefault="00E76C00" w:rsidP="00E76C00">
            <w:pPr>
              <w:pStyle w:val="Arial11Bold"/>
              <w:rPr>
                <w:rFonts w:cs="Arial"/>
                <w:highlight w:val="yellow"/>
              </w:rPr>
            </w:pPr>
            <w:r w:rsidRPr="007E0B31">
              <w:rPr>
                <w:rFonts w:cs="Arial"/>
              </w:rPr>
              <w:t>Offshore Waters</w:t>
            </w:r>
          </w:p>
        </w:tc>
        <w:tc>
          <w:tcPr>
            <w:tcW w:w="6634" w:type="dxa"/>
          </w:tcPr>
          <w:p w14:paraId="02B387B2" w14:textId="77777777" w:rsidR="00E76C00" w:rsidRPr="007E0B31" w:rsidRDefault="00E76C00" w:rsidP="00E76C00">
            <w:pPr>
              <w:pStyle w:val="TableArial11"/>
              <w:rPr>
                <w:rFonts w:cs="Arial"/>
              </w:rPr>
            </w:pPr>
            <w:r w:rsidRPr="007E0B31">
              <w:rPr>
                <w:rFonts w:cs="Arial"/>
              </w:rPr>
              <w:t>Has the meaning given to “offshore waters” in Section 90(9) of the Energy Act 2004.</w:t>
            </w:r>
          </w:p>
        </w:tc>
      </w:tr>
      <w:tr w:rsidR="00E76C00" w:rsidRPr="007E0B31" w14:paraId="466BFA2A" w14:textId="77777777" w:rsidTr="48D9E28F">
        <w:trPr>
          <w:cantSplit/>
        </w:trPr>
        <w:tc>
          <w:tcPr>
            <w:tcW w:w="2884" w:type="dxa"/>
          </w:tcPr>
          <w:p w14:paraId="3248E0E0" w14:textId="77777777" w:rsidR="00E76C00" w:rsidRPr="007E0B31" w:rsidRDefault="00E76C00" w:rsidP="00E76C00">
            <w:pPr>
              <w:pStyle w:val="Arial11Bold"/>
              <w:rPr>
                <w:rFonts w:cs="Arial"/>
              </w:rPr>
            </w:pPr>
            <w:r w:rsidRPr="007E0B31">
              <w:rPr>
                <w:rFonts w:cs="Arial"/>
              </w:rPr>
              <w:t>Offshore Works Assumptions</w:t>
            </w:r>
          </w:p>
        </w:tc>
        <w:tc>
          <w:tcPr>
            <w:tcW w:w="6634" w:type="dxa"/>
          </w:tcPr>
          <w:p w14:paraId="30E7C48C" w14:textId="77777777" w:rsidR="00E76C00" w:rsidRPr="007E0B31" w:rsidRDefault="00E76C00" w:rsidP="00E76C00">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76C00" w:rsidRPr="007E0B31" w14:paraId="2CC977C3" w14:textId="77777777" w:rsidTr="48D9E28F">
        <w:trPr>
          <w:cantSplit/>
        </w:trPr>
        <w:tc>
          <w:tcPr>
            <w:tcW w:w="2884" w:type="dxa"/>
          </w:tcPr>
          <w:p w14:paraId="3768E5CA" w14:textId="77777777" w:rsidR="00E76C00" w:rsidRPr="007E0B31" w:rsidRDefault="00E76C00" w:rsidP="00E76C00">
            <w:pPr>
              <w:pStyle w:val="Arial11Bold"/>
              <w:rPr>
                <w:rFonts w:cs="Arial"/>
                <w:highlight w:val="yellow"/>
              </w:rPr>
            </w:pPr>
            <w:r w:rsidRPr="007E0B31">
              <w:rPr>
                <w:rFonts w:cs="Arial"/>
              </w:rPr>
              <w:t>Onshore</w:t>
            </w:r>
          </w:p>
        </w:tc>
        <w:tc>
          <w:tcPr>
            <w:tcW w:w="6634" w:type="dxa"/>
          </w:tcPr>
          <w:p w14:paraId="4E4449A1" w14:textId="77777777" w:rsidR="00E76C00" w:rsidRPr="007E0B31" w:rsidRDefault="00E76C00" w:rsidP="00E76C00">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76C00" w:rsidRPr="007E0B31" w14:paraId="36B6B3C3" w14:textId="77777777" w:rsidTr="48D9E28F">
        <w:trPr>
          <w:cantSplit/>
        </w:trPr>
        <w:tc>
          <w:tcPr>
            <w:tcW w:w="2884" w:type="dxa"/>
          </w:tcPr>
          <w:p w14:paraId="48043840" w14:textId="77777777" w:rsidR="00E76C00" w:rsidRPr="007E0B31" w:rsidRDefault="00E76C00" w:rsidP="00E76C00">
            <w:pPr>
              <w:pStyle w:val="Arial11Bold"/>
              <w:rPr>
                <w:rFonts w:cs="Arial"/>
                <w:highlight w:val="yellow"/>
              </w:rPr>
            </w:pPr>
            <w:r w:rsidRPr="007E0B31">
              <w:rPr>
                <w:rFonts w:cs="Arial"/>
              </w:rPr>
              <w:t>Onshore DC Converter</w:t>
            </w:r>
          </w:p>
        </w:tc>
        <w:tc>
          <w:tcPr>
            <w:tcW w:w="6634" w:type="dxa"/>
          </w:tcPr>
          <w:p w14:paraId="64EEC2DE"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76C00" w:rsidRPr="007E0B31" w14:paraId="4A68E7D9" w14:textId="77777777" w:rsidTr="48D9E28F">
        <w:trPr>
          <w:cantSplit/>
        </w:trPr>
        <w:tc>
          <w:tcPr>
            <w:tcW w:w="2884" w:type="dxa"/>
          </w:tcPr>
          <w:p w14:paraId="1A1B1603" w14:textId="77777777" w:rsidR="00E76C00" w:rsidRPr="007E0B31" w:rsidRDefault="00E76C00" w:rsidP="00E76C00">
            <w:pPr>
              <w:pStyle w:val="Arial11Bold"/>
              <w:rPr>
                <w:rFonts w:cs="Arial"/>
              </w:rPr>
            </w:pPr>
            <w:r w:rsidRPr="007E0B31">
              <w:rPr>
                <w:rFonts w:cs="Arial"/>
              </w:rPr>
              <w:t>Onshore Generating Unit</w:t>
            </w:r>
          </w:p>
        </w:tc>
        <w:tc>
          <w:tcPr>
            <w:tcW w:w="6634" w:type="dxa"/>
          </w:tcPr>
          <w:p w14:paraId="1C282039" w14:textId="3958CEB1"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76C00" w:rsidRPr="007E0B31" w14:paraId="35FFB4AD" w14:textId="77777777" w:rsidTr="48D9E28F">
        <w:trPr>
          <w:cantSplit/>
        </w:trPr>
        <w:tc>
          <w:tcPr>
            <w:tcW w:w="2884" w:type="dxa"/>
          </w:tcPr>
          <w:p w14:paraId="35935210" w14:textId="77777777" w:rsidR="00E76C00" w:rsidRPr="007E0B31" w:rsidRDefault="00E76C00" w:rsidP="00E76C00">
            <w:pPr>
              <w:pStyle w:val="Arial11Bold"/>
              <w:rPr>
                <w:rFonts w:cs="Arial"/>
              </w:rPr>
            </w:pPr>
            <w:r w:rsidRPr="007E0B31">
              <w:rPr>
                <w:rFonts w:cs="Arial"/>
              </w:rPr>
              <w:t>Onshore Grid Entry Point</w:t>
            </w:r>
          </w:p>
        </w:tc>
        <w:tc>
          <w:tcPr>
            <w:tcW w:w="6634" w:type="dxa"/>
          </w:tcPr>
          <w:p w14:paraId="6FC00EAB" w14:textId="6552310D" w:rsidR="00E76C00" w:rsidRPr="007E0B31" w:rsidRDefault="00E76C00" w:rsidP="00E76C00">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76C00" w:rsidRPr="007E0B31" w14:paraId="7ABD28A6" w14:textId="77777777" w:rsidTr="48D9E28F">
        <w:trPr>
          <w:cantSplit/>
        </w:trPr>
        <w:tc>
          <w:tcPr>
            <w:tcW w:w="2884" w:type="dxa"/>
          </w:tcPr>
          <w:p w14:paraId="2DC322BF" w14:textId="77777777" w:rsidR="00E76C00" w:rsidRPr="007E0B31" w:rsidRDefault="00E76C00" w:rsidP="00E76C00">
            <w:pPr>
              <w:pStyle w:val="Arial11Bold"/>
              <w:rPr>
                <w:rFonts w:cs="Arial"/>
                <w:highlight w:val="yellow"/>
              </w:rPr>
            </w:pPr>
            <w:r w:rsidRPr="007E0B31">
              <w:rPr>
                <w:rFonts w:cs="Arial"/>
              </w:rPr>
              <w:t>Onshore HVDC Converter</w:t>
            </w:r>
          </w:p>
        </w:tc>
        <w:tc>
          <w:tcPr>
            <w:tcW w:w="6634" w:type="dxa"/>
          </w:tcPr>
          <w:p w14:paraId="3218C152"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76C00" w:rsidRPr="007E0B31" w14:paraId="47B1C59A" w14:textId="77777777" w:rsidTr="48D9E28F">
        <w:trPr>
          <w:cantSplit/>
        </w:trPr>
        <w:tc>
          <w:tcPr>
            <w:tcW w:w="2884" w:type="dxa"/>
          </w:tcPr>
          <w:p w14:paraId="45CD5B8B" w14:textId="77777777" w:rsidR="00E76C00" w:rsidRPr="007E0B31" w:rsidRDefault="00E76C00" w:rsidP="00E76C00">
            <w:pPr>
              <w:pStyle w:val="Arial11Bold"/>
              <w:rPr>
                <w:rFonts w:cs="Arial"/>
              </w:rPr>
            </w:pPr>
            <w:r w:rsidRPr="007E0B31">
              <w:rPr>
                <w:rFonts w:cs="Arial"/>
              </w:rPr>
              <w:t>Onshore Non-Synchronous Generating Unit</w:t>
            </w:r>
          </w:p>
        </w:tc>
        <w:tc>
          <w:tcPr>
            <w:tcW w:w="6634" w:type="dxa"/>
          </w:tcPr>
          <w:p w14:paraId="723DCB6B" w14:textId="4724C80E"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76C00" w:rsidRPr="007E0B31" w14:paraId="5C54790F" w14:textId="77777777" w:rsidTr="48D9E28F">
        <w:trPr>
          <w:cantSplit/>
        </w:trPr>
        <w:tc>
          <w:tcPr>
            <w:tcW w:w="2884" w:type="dxa"/>
          </w:tcPr>
          <w:p w14:paraId="09F676FF" w14:textId="77777777" w:rsidR="00E76C00" w:rsidRPr="007E0B31" w:rsidRDefault="00E76C00" w:rsidP="00E76C00">
            <w:pPr>
              <w:pStyle w:val="Arial11Bold"/>
              <w:rPr>
                <w:rFonts w:cs="Arial"/>
              </w:rPr>
            </w:pPr>
            <w:r w:rsidRPr="007E0B31">
              <w:rPr>
                <w:rFonts w:cs="Arial"/>
              </w:rPr>
              <w:t>Onshore Power Park Module</w:t>
            </w:r>
          </w:p>
        </w:tc>
        <w:tc>
          <w:tcPr>
            <w:tcW w:w="6634" w:type="dxa"/>
          </w:tcPr>
          <w:p w14:paraId="4F3FC424" w14:textId="4AD18E75" w:rsidR="00E76C00" w:rsidRPr="007E0B31" w:rsidRDefault="00E76C00" w:rsidP="00E76C00">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76C00" w:rsidRPr="007E0B31" w14:paraId="67BDC2D1" w14:textId="77777777" w:rsidTr="48D9E28F">
        <w:trPr>
          <w:cantSplit/>
        </w:trPr>
        <w:tc>
          <w:tcPr>
            <w:tcW w:w="2884" w:type="dxa"/>
          </w:tcPr>
          <w:p w14:paraId="2FB52871" w14:textId="77777777" w:rsidR="00E76C00" w:rsidRPr="007E0B31" w:rsidRDefault="00E76C00" w:rsidP="00E76C00">
            <w:pPr>
              <w:pStyle w:val="Arial11Bold"/>
              <w:rPr>
                <w:rFonts w:cs="Arial"/>
              </w:rPr>
            </w:pPr>
            <w:r w:rsidRPr="007E0B31">
              <w:rPr>
                <w:rFonts w:cs="Arial"/>
              </w:rPr>
              <w:t>Onshore Synchronous Generating Unit</w:t>
            </w:r>
          </w:p>
        </w:tc>
        <w:tc>
          <w:tcPr>
            <w:tcW w:w="6634" w:type="dxa"/>
          </w:tcPr>
          <w:p w14:paraId="53DD316B" w14:textId="296089E4" w:rsidR="00E76C00" w:rsidRPr="007E0B31" w:rsidRDefault="00E76C00" w:rsidP="00E76C00">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322DBDDD" w14:textId="77777777" w:rsidTr="48D9E28F">
        <w:trPr>
          <w:cantSplit/>
        </w:trPr>
        <w:tc>
          <w:tcPr>
            <w:tcW w:w="2884" w:type="dxa"/>
          </w:tcPr>
          <w:p w14:paraId="75E7A9CF" w14:textId="77777777" w:rsidR="00E76C00" w:rsidRPr="007E0B31" w:rsidDel="004B6FBB" w:rsidRDefault="00E76C00" w:rsidP="00E121E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76C00" w:rsidRDefault="00E76C00" w:rsidP="00E76C00">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76C00" w:rsidRPr="00A87826" w:rsidDel="004B6FBB" w:rsidRDefault="00E76C00" w:rsidP="00E76C00">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76C00" w:rsidRPr="007E0B31" w14:paraId="57567868" w14:textId="77777777" w:rsidTr="48D9E28F">
        <w:trPr>
          <w:cantSplit/>
        </w:trPr>
        <w:tc>
          <w:tcPr>
            <w:tcW w:w="2884" w:type="dxa"/>
          </w:tcPr>
          <w:p w14:paraId="1FD98361" w14:textId="77777777" w:rsidR="00E76C00" w:rsidRPr="007E0B31" w:rsidRDefault="00E76C00" w:rsidP="00E76C00">
            <w:pPr>
              <w:pStyle w:val="Arial11Bold"/>
              <w:rPr>
                <w:rFonts w:cs="Arial"/>
              </w:rPr>
            </w:pPr>
            <w:r w:rsidRPr="007E0B31">
              <w:rPr>
                <w:rFonts w:cs="Arial"/>
              </w:rPr>
              <w:t>Onshore Transmission Licensee</w:t>
            </w:r>
          </w:p>
        </w:tc>
        <w:tc>
          <w:tcPr>
            <w:tcW w:w="6634" w:type="dxa"/>
          </w:tcPr>
          <w:p w14:paraId="7691EDA3" w14:textId="6CDF0062" w:rsidR="00E76C00" w:rsidRPr="007E0B31" w:rsidRDefault="00E76C00" w:rsidP="00E76C00">
            <w:pPr>
              <w:pStyle w:val="TableArial11"/>
              <w:rPr>
                <w:rFonts w:cs="Arial"/>
              </w:rPr>
            </w:pPr>
            <w:r w:rsidRPr="2E89F1A4">
              <w:rPr>
                <w:rFonts w:cs="Arial"/>
                <w:b/>
                <w:bCs/>
              </w:rPr>
              <w:t>NGET</w:t>
            </w:r>
            <w:r w:rsidRPr="2E89F1A4">
              <w:rPr>
                <w:rFonts w:cs="Arial"/>
              </w:rPr>
              <w:t xml:space="preserve">, </w:t>
            </w:r>
            <w:r w:rsidRPr="2E89F1A4">
              <w:rPr>
                <w:rFonts w:cs="Arial"/>
                <w:b/>
                <w:bCs/>
              </w:rPr>
              <w:t>SPT</w:t>
            </w:r>
            <w:r w:rsidRPr="2E89F1A4">
              <w:rPr>
                <w:rFonts w:cs="Arial"/>
              </w:rPr>
              <w:t xml:space="preserve">, </w:t>
            </w:r>
            <w:del w:id="291" w:author="Baker(ESO), Stephen" w:date="2022-06-24T08:26:00Z">
              <w:r w:rsidRPr="2E89F1A4" w:rsidDel="00E76C00">
                <w:rPr>
                  <w:rFonts w:cs="Arial"/>
                </w:rPr>
                <w:delText xml:space="preserve">or </w:delText>
              </w:r>
            </w:del>
            <w:r w:rsidRPr="2E89F1A4">
              <w:rPr>
                <w:rFonts w:cs="Arial"/>
                <w:b/>
                <w:bCs/>
              </w:rPr>
              <w:t>SHETL</w:t>
            </w:r>
            <w:ins w:id="292" w:author="Baker(ESO), Stephen" w:date="2022-06-24T08:26:00Z">
              <w:r w:rsidRPr="2E89F1A4">
                <w:rPr>
                  <w:rFonts w:cs="Arial"/>
                  <w:b/>
                  <w:bCs/>
                </w:rPr>
                <w:t xml:space="preserve"> </w:t>
              </w:r>
              <w:r w:rsidRPr="00957853">
                <w:rPr>
                  <w:rFonts w:cs="Arial"/>
                </w:rPr>
                <w:t xml:space="preserve">or </w:t>
              </w:r>
            </w:ins>
            <w:ins w:id="293" w:author="Melanie Howe" w:date="2022-09-07T16:18:00Z">
              <w:r w:rsidR="006013CC" w:rsidRPr="00957853">
                <w:rPr>
                  <w:rFonts w:cs="Arial"/>
                </w:rPr>
                <w:t>a</w:t>
              </w:r>
              <w:r w:rsidR="006013CC">
                <w:rPr>
                  <w:rFonts w:cs="Arial"/>
                  <w:b/>
                  <w:bCs/>
                </w:rPr>
                <w:t xml:space="preserve"> </w:t>
              </w:r>
            </w:ins>
            <w:ins w:id="294" w:author="Melanie Howe" w:date="2022-09-11T22:40:00Z">
              <w:r w:rsidR="009B7789">
                <w:rPr>
                  <w:rFonts w:cs="Arial"/>
                  <w:b/>
                  <w:bCs/>
                </w:rPr>
                <w:t>Competitively Appointed Transmission Licensee</w:t>
              </w:r>
            </w:ins>
            <w:r w:rsidRPr="2E89F1A4">
              <w:rPr>
                <w:rFonts w:cs="Arial"/>
              </w:rPr>
              <w:t xml:space="preserve">. </w:t>
            </w:r>
          </w:p>
        </w:tc>
      </w:tr>
      <w:tr w:rsidR="00E76C00" w:rsidRPr="007E0B31" w14:paraId="0953DDC7" w14:textId="77777777" w:rsidTr="48D9E28F">
        <w:trPr>
          <w:cantSplit/>
        </w:trPr>
        <w:tc>
          <w:tcPr>
            <w:tcW w:w="2884" w:type="dxa"/>
          </w:tcPr>
          <w:p w14:paraId="2B5600BA" w14:textId="77777777" w:rsidR="00E76C00" w:rsidRPr="007E0B31" w:rsidRDefault="00E76C00" w:rsidP="00E76C00">
            <w:pPr>
              <w:pStyle w:val="Arial11Bold"/>
              <w:rPr>
                <w:rFonts w:cs="Arial"/>
              </w:rPr>
            </w:pPr>
            <w:r w:rsidRPr="007E0B31">
              <w:rPr>
                <w:rFonts w:cs="Arial"/>
              </w:rPr>
              <w:t>Onshore Transmission System</w:t>
            </w:r>
          </w:p>
        </w:tc>
        <w:tc>
          <w:tcPr>
            <w:tcW w:w="6634" w:type="dxa"/>
          </w:tcPr>
          <w:p w14:paraId="1D66BC55" w14:textId="3B198D30" w:rsidR="00E76C00" w:rsidRPr="007E0B31" w:rsidRDefault="00E76C00" w:rsidP="00E76C00">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76C00" w:rsidRPr="007E0B31" w14:paraId="31EBBBE3" w14:textId="77777777" w:rsidTr="48D9E28F">
        <w:trPr>
          <w:cantSplit/>
        </w:trPr>
        <w:tc>
          <w:tcPr>
            <w:tcW w:w="2884" w:type="dxa"/>
          </w:tcPr>
          <w:p w14:paraId="716FC70C" w14:textId="77777777" w:rsidR="00E76C00" w:rsidRPr="007E0B31" w:rsidRDefault="00E76C00" w:rsidP="00E76C00">
            <w:pPr>
              <w:pStyle w:val="Arial11Bold"/>
              <w:rPr>
                <w:rFonts w:cs="Arial"/>
              </w:rPr>
            </w:pPr>
            <w:r w:rsidRPr="007E0B31">
              <w:rPr>
                <w:rFonts w:cs="Arial"/>
              </w:rPr>
              <w:t>On-Site Generator Site</w:t>
            </w:r>
          </w:p>
        </w:tc>
        <w:tc>
          <w:tcPr>
            <w:tcW w:w="6634" w:type="dxa"/>
          </w:tcPr>
          <w:p w14:paraId="68341A8F" w14:textId="77777777" w:rsidR="00E76C00" w:rsidRPr="007E0B31" w:rsidRDefault="00E76C00" w:rsidP="00E76C00">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76C00" w:rsidRPr="007E0B31" w14:paraId="6EC47238" w14:textId="77777777" w:rsidTr="48D9E28F">
        <w:trPr>
          <w:cantSplit/>
        </w:trPr>
        <w:tc>
          <w:tcPr>
            <w:tcW w:w="2884" w:type="dxa"/>
          </w:tcPr>
          <w:p w14:paraId="3B93C86F" w14:textId="77777777" w:rsidR="00E76C00" w:rsidRPr="007E0B31" w:rsidRDefault="00E76C00" w:rsidP="00E76C00">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76C00" w:rsidRPr="007E0B31" w14:paraId="0706312C" w14:textId="77777777" w:rsidTr="48D9E28F">
        <w:trPr>
          <w:cantSplit/>
        </w:trPr>
        <w:tc>
          <w:tcPr>
            <w:tcW w:w="2884" w:type="dxa"/>
          </w:tcPr>
          <w:p w14:paraId="015ED0F3" w14:textId="77777777" w:rsidR="00E76C00" w:rsidRPr="007E0B31" w:rsidRDefault="00E76C00" w:rsidP="00E76C00">
            <w:pPr>
              <w:pStyle w:val="Arial11Bold"/>
              <w:rPr>
                <w:rFonts w:cs="Arial"/>
              </w:rPr>
            </w:pPr>
            <w:r w:rsidRPr="007E0B31">
              <w:rPr>
                <w:rFonts w:cs="Arial"/>
              </w:rPr>
              <w:t>Operating Margin</w:t>
            </w:r>
          </w:p>
        </w:tc>
        <w:tc>
          <w:tcPr>
            <w:tcW w:w="6634" w:type="dxa"/>
          </w:tcPr>
          <w:p w14:paraId="2D829E78" w14:textId="77777777" w:rsidR="00E76C00" w:rsidRPr="007E0B31" w:rsidRDefault="00E76C00" w:rsidP="00E76C00">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76C00" w:rsidRPr="007E0B31" w14:paraId="6399AF34" w14:textId="77777777" w:rsidTr="48D9E28F">
        <w:trPr>
          <w:cantSplit/>
        </w:trPr>
        <w:tc>
          <w:tcPr>
            <w:tcW w:w="2884" w:type="dxa"/>
          </w:tcPr>
          <w:p w14:paraId="13992038" w14:textId="77777777" w:rsidR="00E76C00" w:rsidRPr="007E0B31" w:rsidRDefault="00E76C00" w:rsidP="00E76C00">
            <w:pPr>
              <w:pStyle w:val="Arial11Bold"/>
              <w:rPr>
                <w:rFonts w:cs="Arial"/>
              </w:rPr>
            </w:pPr>
            <w:r w:rsidRPr="007E0B31">
              <w:rPr>
                <w:rFonts w:cs="Arial"/>
              </w:rPr>
              <w:t>Operating Reserve</w:t>
            </w:r>
          </w:p>
        </w:tc>
        <w:tc>
          <w:tcPr>
            <w:tcW w:w="6634" w:type="dxa"/>
          </w:tcPr>
          <w:p w14:paraId="7475BB27" w14:textId="77777777" w:rsidR="00E76C00" w:rsidRPr="007E0B31" w:rsidRDefault="00E76C00" w:rsidP="00E76C00">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76C00" w:rsidRPr="007E0B31" w14:paraId="7103EDE6" w14:textId="77777777" w:rsidTr="48D9E28F">
        <w:trPr>
          <w:cantSplit/>
        </w:trPr>
        <w:tc>
          <w:tcPr>
            <w:tcW w:w="2884" w:type="dxa"/>
          </w:tcPr>
          <w:p w14:paraId="19E35302" w14:textId="77777777" w:rsidR="00E76C00" w:rsidRPr="007E0B31" w:rsidRDefault="00E76C00" w:rsidP="00E76C00">
            <w:pPr>
              <w:pStyle w:val="Arial11Bold"/>
              <w:rPr>
                <w:rFonts w:cs="Arial"/>
              </w:rPr>
            </w:pPr>
            <w:r w:rsidRPr="007E0B31">
              <w:rPr>
                <w:rFonts w:cs="Arial"/>
              </w:rPr>
              <w:t>Operation</w:t>
            </w:r>
          </w:p>
        </w:tc>
        <w:tc>
          <w:tcPr>
            <w:tcW w:w="6634" w:type="dxa"/>
          </w:tcPr>
          <w:p w14:paraId="40F42388" w14:textId="77777777" w:rsidR="00E76C00" w:rsidRPr="007E0B31" w:rsidRDefault="00E76C00" w:rsidP="00E76C00">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76C00" w:rsidRPr="007E0B31" w14:paraId="7F250311" w14:textId="77777777" w:rsidTr="48D9E28F">
        <w:trPr>
          <w:cantSplit/>
        </w:trPr>
        <w:tc>
          <w:tcPr>
            <w:tcW w:w="2884" w:type="dxa"/>
          </w:tcPr>
          <w:p w14:paraId="3ECA740F" w14:textId="77777777" w:rsidR="00E76C00" w:rsidRPr="007E0B31" w:rsidRDefault="00E76C00" w:rsidP="00E76C00">
            <w:pPr>
              <w:pStyle w:val="Arial11Bold"/>
              <w:rPr>
                <w:rFonts w:cs="Arial"/>
              </w:rPr>
            </w:pPr>
            <w:r w:rsidRPr="007E0B31">
              <w:rPr>
                <w:rFonts w:cs="Arial"/>
              </w:rPr>
              <w:t>Operational Data</w:t>
            </w:r>
          </w:p>
        </w:tc>
        <w:tc>
          <w:tcPr>
            <w:tcW w:w="6634" w:type="dxa"/>
          </w:tcPr>
          <w:p w14:paraId="77D345AD" w14:textId="77777777" w:rsidR="00E76C00" w:rsidRPr="007E0B31" w:rsidRDefault="00E76C00" w:rsidP="00E76C00">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76C00" w:rsidRPr="007E0B31" w14:paraId="72A00B17" w14:textId="77777777" w:rsidTr="48D9E28F">
        <w:trPr>
          <w:cantSplit/>
        </w:trPr>
        <w:tc>
          <w:tcPr>
            <w:tcW w:w="2884" w:type="dxa"/>
          </w:tcPr>
          <w:p w14:paraId="49F3A1E1" w14:textId="77777777" w:rsidR="00E76C00" w:rsidRPr="007E0B31" w:rsidRDefault="00E76C00" w:rsidP="00E76C00">
            <w:pPr>
              <w:pStyle w:val="Arial11Bold"/>
              <w:rPr>
                <w:rFonts w:cs="Arial"/>
              </w:rPr>
            </w:pPr>
            <w:r w:rsidRPr="007E0B31">
              <w:rPr>
                <w:rFonts w:cs="Arial"/>
              </w:rPr>
              <w:t>Operational Day</w:t>
            </w:r>
          </w:p>
        </w:tc>
        <w:tc>
          <w:tcPr>
            <w:tcW w:w="6634" w:type="dxa"/>
          </w:tcPr>
          <w:p w14:paraId="22961493" w14:textId="77777777" w:rsidR="00E76C00" w:rsidRPr="007E0B31" w:rsidRDefault="00E76C00" w:rsidP="00E76C00">
            <w:pPr>
              <w:pStyle w:val="TableArial11"/>
              <w:rPr>
                <w:rFonts w:cs="Arial"/>
              </w:rPr>
            </w:pPr>
            <w:r w:rsidRPr="007E0B31">
              <w:rPr>
                <w:rFonts w:cs="Arial"/>
              </w:rPr>
              <w:t>The period from 0500 hours on one day to 0500 on the following day.</w:t>
            </w:r>
          </w:p>
        </w:tc>
      </w:tr>
      <w:tr w:rsidR="00E76C00" w:rsidRPr="007E0B31" w14:paraId="4B79EEEB" w14:textId="77777777" w:rsidTr="48D9E28F">
        <w:trPr>
          <w:cantSplit/>
        </w:trPr>
        <w:tc>
          <w:tcPr>
            <w:tcW w:w="2884" w:type="dxa"/>
          </w:tcPr>
          <w:p w14:paraId="00D65A56" w14:textId="77777777" w:rsidR="00E76C00" w:rsidRPr="007E0B31" w:rsidRDefault="00E76C00" w:rsidP="00E76C00">
            <w:pPr>
              <w:pStyle w:val="Arial11Bold"/>
              <w:rPr>
                <w:rFonts w:cs="Arial"/>
              </w:rPr>
            </w:pPr>
            <w:r w:rsidRPr="007E0B31">
              <w:rPr>
                <w:rFonts w:cs="Arial"/>
              </w:rPr>
              <w:t>Operation Diagrams</w:t>
            </w:r>
          </w:p>
        </w:tc>
        <w:tc>
          <w:tcPr>
            <w:tcW w:w="6634" w:type="dxa"/>
          </w:tcPr>
          <w:p w14:paraId="3A5434CA" w14:textId="77777777" w:rsidR="00E76C00" w:rsidRPr="007E0B31" w:rsidRDefault="00E76C00" w:rsidP="00E76C00">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76C00" w:rsidRPr="007E0B31" w14:paraId="605B3609" w14:textId="77777777" w:rsidTr="48D9E28F">
        <w:trPr>
          <w:cantSplit/>
        </w:trPr>
        <w:tc>
          <w:tcPr>
            <w:tcW w:w="2884" w:type="dxa"/>
          </w:tcPr>
          <w:p w14:paraId="1FCF81E4" w14:textId="77777777" w:rsidR="00E76C00" w:rsidRPr="007E0B31" w:rsidRDefault="00E76C00" w:rsidP="00E76C00">
            <w:pPr>
              <w:pStyle w:val="Arial11Bold"/>
              <w:rPr>
                <w:rFonts w:cs="Arial"/>
              </w:rPr>
            </w:pPr>
            <w:r w:rsidRPr="007E0B31">
              <w:rPr>
                <w:rFonts w:cs="Arial"/>
              </w:rPr>
              <w:t>Operational Effect</w:t>
            </w:r>
          </w:p>
        </w:tc>
        <w:tc>
          <w:tcPr>
            <w:tcW w:w="6634" w:type="dxa"/>
          </w:tcPr>
          <w:p w14:paraId="76B6DD78" w14:textId="77777777" w:rsidR="00E76C00" w:rsidRPr="007E0B31" w:rsidRDefault="00E76C00" w:rsidP="00E76C00">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76C00" w:rsidRPr="007E0B31" w14:paraId="1CAC0F6C" w14:textId="77777777" w:rsidTr="48D9E28F">
        <w:trPr>
          <w:cantSplit/>
        </w:trPr>
        <w:tc>
          <w:tcPr>
            <w:tcW w:w="2884" w:type="dxa"/>
          </w:tcPr>
          <w:p w14:paraId="2634D169" w14:textId="77777777" w:rsidR="00E76C00" w:rsidRPr="007E0B31" w:rsidRDefault="00E76C00" w:rsidP="00E76C00">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76C00" w:rsidRPr="007E0B31" w:rsidRDefault="00E76C00" w:rsidP="00E76C00">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76C00" w:rsidRPr="007E0B31" w14:paraId="6473278D" w14:textId="77777777" w:rsidTr="48D9E28F">
        <w:trPr>
          <w:cantSplit/>
        </w:trPr>
        <w:tc>
          <w:tcPr>
            <w:tcW w:w="2884" w:type="dxa"/>
          </w:tcPr>
          <w:p w14:paraId="0FD871F6" w14:textId="77777777" w:rsidR="00E76C00" w:rsidRPr="007E0B31" w:rsidRDefault="00E76C00" w:rsidP="00E76C00">
            <w:pPr>
              <w:pStyle w:val="Arial11Bold"/>
              <w:rPr>
                <w:rFonts w:cs="Arial"/>
              </w:rPr>
            </w:pPr>
            <w:bookmarkStart w:id="295" w:name="_DV_C41"/>
            <w:r w:rsidRPr="007E0B31">
              <w:rPr>
                <w:rFonts w:cs="Arial"/>
              </w:rPr>
              <w:t>Operational Notifications</w:t>
            </w:r>
            <w:bookmarkEnd w:id="295"/>
          </w:p>
        </w:tc>
        <w:tc>
          <w:tcPr>
            <w:tcW w:w="6634" w:type="dxa"/>
          </w:tcPr>
          <w:p w14:paraId="7D98A808" w14:textId="07D64618" w:rsidR="00E76C00" w:rsidRPr="007E0B31" w:rsidRDefault="00E76C00" w:rsidP="00E76C00">
            <w:pPr>
              <w:pStyle w:val="TableArial11"/>
              <w:rPr>
                <w:rFonts w:cs="Arial"/>
              </w:rPr>
            </w:pPr>
            <w:bookmarkStart w:id="296"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96"/>
          </w:p>
        </w:tc>
      </w:tr>
      <w:tr w:rsidR="00E76C00" w:rsidRPr="007E0B31" w14:paraId="5A6E5201" w14:textId="77777777" w:rsidTr="48D9E28F">
        <w:trPr>
          <w:cantSplit/>
        </w:trPr>
        <w:tc>
          <w:tcPr>
            <w:tcW w:w="2884" w:type="dxa"/>
          </w:tcPr>
          <w:p w14:paraId="30C134C0" w14:textId="77777777" w:rsidR="00E76C00" w:rsidRPr="007E0B31" w:rsidRDefault="00E76C00" w:rsidP="00E76C00">
            <w:pPr>
              <w:pStyle w:val="Arial11Bold"/>
              <w:rPr>
                <w:rFonts w:cs="Arial"/>
              </w:rPr>
            </w:pPr>
            <w:r w:rsidRPr="007E0B31">
              <w:rPr>
                <w:rFonts w:cs="Arial"/>
              </w:rPr>
              <w:t>Operational Planning</w:t>
            </w:r>
          </w:p>
        </w:tc>
        <w:tc>
          <w:tcPr>
            <w:tcW w:w="6634" w:type="dxa"/>
          </w:tcPr>
          <w:p w14:paraId="7F116C22" w14:textId="4984E7DE" w:rsidR="00E76C00" w:rsidRPr="007E0B31" w:rsidRDefault="00E76C00" w:rsidP="00E76C00">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76C00" w:rsidRPr="007E0B31" w14:paraId="2391955F" w14:textId="77777777" w:rsidTr="48D9E28F">
        <w:trPr>
          <w:cantSplit/>
        </w:trPr>
        <w:tc>
          <w:tcPr>
            <w:tcW w:w="2884" w:type="dxa"/>
          </w:tcPr>
          <w:p w14:paraId="554CE1BB" w14:textId="77777777" w:rsidR="00E76C00" w:rsidRPr="007E0B31" w:rsidRDefault="00E76C00" w:rsidP="00E76C00">
            <w:pPr>
              <w:pStyle w:val="Arial11Bold"/>
              <w:rPr>
                <w:rFonts w:cs="Arial"/>
              </w:rPr>
            </w:pPr>
            <w:r w:rsidRPr="007E0B31">
              <w:rPr>
                <w:rFonts w:cs="Arial"/>
              </w:rPr>
              <w:t xml:space="preserve">Operational Planning Margin </w:t>
            </w:r>
          </w:p>
        </w:tc>
        <w:tc>
          <w:tcPr>
            <w:tcW w:w="6634" w:type="dxa"/>
          </w:tcPr>
          <w:p w14:paraId="017C95F5" w14:textId="0ABFFC9A" w:rsidR="00E76C00" w:rsidRPr="007E0B31" w:rsidRDefault="00E76C00" w:rsidP="00E76C00">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76C00" w:rsidRPr="007E0B31" w14:paraId="2C70A3EB" w14:textId="77777777" w:rsidTr="48D9E28F">
        <w:trPr>
          <w:cantSplit/>
        </w:trPr>
        <w:tc>
          <w:tcPr>
            <w:tcW w:w="2884" w:type="dxa"/>
          </w:tcPr>
          <w:p w14:paraId="231C2E4A" w14:textId="77777777" w:rsidR="00E76C00" w:rsidRPr="007E0B31" w:rsidRDefault="00E76C00" w:rsidP="00E76C00">
            <w:pPr>
              <w:pStyle w:val="Arial11Bold"/>
              <w:rPr>
                <w:rFonts w:cs="Arial"/>
              </w:rPr>
            </w:pPr>
            <w:r w:rsidRPr="007E0B31">
              <w:rPr>
                <w:rFonts w:cs="Arial"/>
              </w:rPr>
              <w:t>Operational Planning Phase</w:t>
            </w:r>
          </w:p>
        </w:tc>
        <w:tc>
          <w:tcPr>
            <w:tcW w:w="6634" w:type="dxa"/>
          </w:tcPr>
          <w:p w14:paraId="0B288485" w14:textId="77777777" w:rsidR="00E76C00" w:rsidRPr="007E0B31" w:rsidRDefault="00E76C00" w:rsidP="00E76C00">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76C00" w:rsidRPr="007E0B31" w14:paraId="5168CED3" w14:textId="77777777" w:rsidTr="48D9E28F">
        <w:trPr>
          <w:cantSplit/>
        </w:trPr>
        <w:tc>
          <w:tcPr>
            <w:tcW w:w="2884" w:type="dxa"/>
          </w:tcPr>
          <w:p w14:paraId="784D3609" w14:textId="77777777" w:rsidR="00E76C00" w:rsidRPr="007E0B31" w:rsidRDefault="00E76C00" w:rsidP="00E76C00">
            <w:pPr>
              <w:pStyle w:val="Arial11Bold"/>
              <w:rPr>
                <w:rFonts w:cs="Arial"/>
              </w:rPr>
            </w:pPr>
            <w:r w:rsidRPr="007E0B31">
              <w:rPr>
                <w:rFonts w:cs="Arial"/>
              </w:rPr>
              <w:t>Operational Procedures</w:t>
            </w:r>
          </w:p>
        </w:tc>
        <w:tc>
          <w:tcPr>
            <w:tcW w:w="6634" w:type="dxa"/>
          </w:tcPr>
          <w:p w14:paraId="451F00A7" w14:textId="77777777" w:rsidR="00E76C00" w:rsidRPr="007E0B31" w:rsidRDefault="00E76C00" w:rsidP="00E76C00">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76C00" w:rsidRPr="007E0B31" w14:paraId="756B3E49" w14:textId="77777777" w:rsidTr="48D9E28F">
        <w:trPr>
          <w:cantSplit/>
        </w:trPr>
        <w:tc>
          <w:tcPr>
            <w:tcW w:w="2884" w:type="dxa"/>
          </w:tcPr>
          <w:p w14:paraId="3CD34B6B" w14:textId="77777777" w:rsidR="00E76C00" w:rsidRPr="007E0B31" w:rsidRDefault="00E76C00" w:rsidP="00E76C00">
            <w:pPr>
              <w:pStyle w:val="Arial11Bold"/>
              <w:rPr>
                <w:rFonts w:cs="Arial"/>
              </w:rPr>
            </w:pPr>
            <w:r w:rsidRPr="007E0B31">
              <w:rPr>
                <w:rFonts w:cs="Arial"/>
              </w:rPr>
              <w:t>Operational Switching</w:t>
            </w:r>
          </w:p>
        </w:tc>
        <w:tc>
          <w:tcPr>
            <w:tcW w:w="6634" w:type="dxa"/>
          </w:tcPr>
          <w:p w14:paraId="11012EC0" w14:textId="782A13A7" w:rsidR="00E76C00" w:rsidRPr="007E0B31" w:rsidRDefault="00E76C00" w:rsidP="00E76C00">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76C00" w:rsidRPr="007E0B31" w14:paraId="19E6505D" w14:textId="77777777" w:rsidTr="48D9E28F">
        <w:trPr>
          <w:cantSplit/>
        </w:trPr>
        <w:tc>
          <w:tcPr>
            <w:tcW w:w="2884" w:type="dxa"/>
          </w:tcPr>
          <w:p w14:paraId="2E415BC0" w14:textId="77777777" w:rsidR="00E76C00" w:rsidRPr="007E0B31" w:rsidRDefault="00E76C00" w:rsidP="00E76C00">
            <w:pPr>
              <w:pStyle w:val="Arial11Bold"/>
              <w:rPr>
                <w:rFonts w:cs="Arial"/>
              </w:rPr>
            </w:pPr>
            <w:r w:rsidRPr="007E0B31">
              <w:rPr>
                <w:rFonts w:cs="Arial"/>
              </w:rPr>
              <w:t>Other Relevant Data</w:t>
            </w:r>
          </w:p>
        </w:tc>
        <w:tc>
          <w:tcPr>
            <w:tcW w:w="6634" w:type="dxa"/>
          </w:tcPr>
          <w:p w14:paraId="1C699783" w14:textId="77777777" w:rsidR="00E76C00" w:rsidRPr="007E0B31" w:rsidRDefault="00E76C00" w:rsidP="00E76C00">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76C00" w:rsidRPr="007E0B31" w14:paraId="24B77B54" w14:textId="77777777" w:rsidTr="48D9E28F">
        <w:trPr>
          <w:cantSplit/>
        </w:trPr>
        <w:tc>
          <w:tcPr>
            <w:tcW w:w="2884" w:type="dxa"/>
          </w:tcPr>
          <w:p w14:paraId="33A5B61C" w14:textId="77777777" w:rsidR="00E76C00" w:rsidRPr="007E0B31" w:rsidRDefault="00E76C00" w:rsidP="00E76C00">
            <w:pPr>
              <w:pStyle w:val="Arial11Bold"/>
              <w:rPr>
                <w:rFonts w:cs="Arial"/>
              </w:rPr>
            </w:pPr>
            <w:r w:rsidRPr="007E0B31">
              <w:rPr>
                <w:rFonts w:cs="Arial"/>
              </w:rPr>
              <w:t>OTSDUW Arrangements</w:t>
            </w:r>
          </w:p>
        </w:tc>
        <w:tc>
          <w:tcPr>
            <w:tcW w:w="6634" w:type="dxa"/>
          </w:tcPr>
          <w:p w14:paraId="77481E18" w14:textId="77777777" w:rsidR="00E76C00" w:rsidRPr="007E0B31" w:rsidRDefault="00E76C00" w:rsidP="00E76C00">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76C00" w:rsidRPr="007E0B31" w14:paraId="6566765E" w14:textId="77777777" w:rsidTr="48D9E28F">
        <w:trPr>
          <w:cantSplit/>
        </w:trPr>
        <w:tc>
          <w:tcPr>
            <w:tcW w:w="2884" w:type="dxa"/>
          </w:tcPr>
          <w:p w14:paraId="2E02FBB1" w14:textId="77777777" w:rsidR="00E76C00" w:rsidRPr="007E0B31" w:rsidRDefault="00E76C00" w:rsidP="00E76C00">
            <w:pPr>
              <w:pStyle w:val="Arial11Bold"/>
              <w:rPr>
                <w:rFonts w:cs="Arial"/>
              </w:rPr>
            </w:pPr>
            <w:r w:rsidRPr="007E0B31">
              <w:rPr>
                <w:rFonts w:cs="Arial"/>
              </w:rPr>
              <w:t>OTSDUW Data and Information</w:t>
            </w:r>
          </w:p>
        </w:tc>
        <w:tc>
          <w:tcPr>
            <w:tcW w:w="6634" w:type="dxa"/>
          </w:tcPr>
          <w:p w14:paraId="437E754A" w14:textId="7B9123D2" w:rsidR="00E76C00" w:rsidRPr="007E0B31" w:rsidRDefault="00E76C00" w:rsidP="00E76C00">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76C00" w:rsidRPr="007E0B31" w14:paraId="0DFC68CA" w14:textId="77777777" w:rsidTr="48D9E28F">
        <w:trPr>
          <w:cantSplit/>
        </w:trPr>
        <w:tc>
          <w:tcPr>
            <w:tcW w:w="2884" w:type="dxa"/>
          </w:tcPr>
          <w:p w14:paraId="26D7CFDD" w14:textId="77777777" w:rsidR="00E76C00" w:rsidRPr="007E0B31" w:rsidRDefault="00E76C00" w:rsidP="00E76C00">
            <w:pPr>
              <w:pStyle w:val="Arial11Bold"/>
              <w:rPr>
                <w:rFonts w:cs="Arial"/>
              </w:rPr>
            </w:pPr>
            <w:r w:rsidRPr="007E0B31">
              <w:rPr>
                <w:rFonts w:cs="Arial"/>
              </w:rPr>
              <w:t>OTSDUW DC Converter</w:t>
            </w:r>
          </w:p>
        </w:tc>
        <w:tc>
          <w:tcPr>
            <w:tcW w:w="6634" w:type="dxa"/>
          </w:tcPr>
          <w:p w14:paraId="404E1159" w14:textId="77777777" w:rsidR="00E76C00" w:rsidRPr="007E0B31" w:rsidRDefault="00E76C00" w:rsidP="00E76C00">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76C00" w:rsidRPr="007E0B31" w14:paraId="1F5DFCE4" w14:textId="77777777" w:rsidTr="48D9E28F">
        <w:trPr>
          <w:cantSplit/>
        </w:trPr>
        <w:tc>
          <w:tcPr>
            <w:tcW w:w="2884" w:type="dxa"/>
          </w:tcPr>
          <w:p w14:paraId="274CBE9D" w14:textId="77777777" w:rsidR="00E76C00" w:rsidRPr="007E0B31" w:rsidRDefault="00E76C00" w:rsidP="00E76C00">
            <w:pPr>
              <w:pStyle w:val="Arial11Bold"/>
              <w:rPr>
                <w:rFonts w:cs="Arial"/>
              </w:rPr>
            </w:pPr>
            <w:r w:rsidRPr="007E0B31">
              <w:rPr>
                <w:rFonts w:cs="Arial"/>
              </w:rPr>
              <w:t>OTSDUW Development and Data Timetable</w:t>
            </w:r>
          </w:p>
        </w:tc>
        <w:tc>
          <w:tcPr>
            <w:tcW w:w="6634" w:type="dxa"/>
          </w:tcPr>
          <w:p w14:paraId="46394D79" w14:textId="77777777" w:rsidR="00E76C00" w:rsidRPr="007E0B31" w:rsidRDefault="00E76C00" w:rsidP="00E76C00">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76C00" w:rsidRPr="007E0B31" w14:paraId="12983990" w14:textId="77777777" w:rsidTr="48D9E28F">
        <w:trPr>
          <w:cantSplit/>
        </w:trPr>
        <w:tc>
          <w:tcPr>
            <w:tcW w:w="2884" w:type="dxa"/>
          </w:tcPr>
          <w:p w14:paraId="73BB79D0" w14:textId="77777777" w:rsidR="00E76C00" w:rsidRPr="007E0B31" w:rsidRDefault="00E76C00" w:rsidP="00E76C00">
            <w:pPr>
              <w:pStyle w:val="Arial11Bold"/>
              <w:rPr>
                <w:rFonts w:cs="Arial"/>
              </w:rPr>
            </w:pPr>
            <w:r w:rsidRPr="007E0B31">
              <w:rPr>
                <w:rFonts w:cs="Arial"/>
              </w:rPr>
              <w:t xml:space="preserve">OTSDUW Network Data and Information </w:t>
            </w:r>
          </w:p>
        </w:tc>
        <w:tc>
          <w:tcPr>
            <w:tcW w:w="6634" w:type="dxa"/>
          </w:tcPr>
          <w:p w14:paraId="7A3D093C" w14:textId="0A18302C" w:rsidR="00E76C00" w:rsidRPr="007E0B31" w:rsidRDefault="00E76C00" w:rsidP="00E76C00">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76C00" w:rsidRPr="007E0B31" w14:paraId="2F357AF2" w14:textId="77777777" w:rsidTr="48D9E28F">
        <w:trPr>
          <w:cantSplit/>
        </w:trPr>
        <w:tc>
          <w:tcPr>
            <w:tcW w:w="2884" w:type="dxa"/>
          </w:tcPr>
          <w:p w14:paraId="74E4F90A" w14:textId="77777777" w:rsidR="00E76C00" w:rsidRPr="007E0B31" w:rsidRDefault="00E76C00" w:rsidP="00E76C00">
            <w:pPr>
              <w:pStyle w:val="Arial11Bold"/>
              <w:rPr>
                <w:rFonts w:cs="Arial"/>
              </w:rPr>
            </w:pPr>
            <w:r w:rsidRPr="007E0B31">
              <w:rPr>
                <w:rFonts w:cs="Arial"/>
              </w:rPr>
              <w:t>OTSDUW Plant and Apparatus</w:t>
            </w:r>
          </w:p>
        </w:tc>
        <w:tc>
          <w:tcPr>
            <w:tcW w:w="6634" w:type="dxa"/>
          </w:tcPr>
          <w:p w14:paraId="0F32E986"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76C00" w:rsidRPr="007E0B31" w14:paraId="365142B1" w14:textId="77777777" w:rsidTr="48D9E28F">
        <w:trPr>
          <w:cantSplit/>
        </w:trPr>
        <w:tc>
          <w:tcPr>
            <w:tcW w:w="2884" w:type="dxa"/>
          </w:tcPr>
          <w:p w14:paraId="31BA5169" w14:textId="77777777" w:rsidR="00E76C00" w:rsidRPr="007E0B31" w:rsidRDefault="00E76C00" w:rsidP="00E76C00">
            <w:pPr>
              <w:pStyle w:val="Arial11Bold"/>
              <w:rPr>
                <w:rFonts w:cs="Arial"/>
              </w:rPr>
            </w:pPr>
            <w:r w:rsidRPr="007E0B31">
              <w:rPr>
                <w:rFonts w:cs="Arial"/>
              </w:rPr>
              <w:t>OTSUA Transfer Time</w:t>
            </w:r>
          </w:p>
        </w:tc>
        <w:tc>
          <w:tcPr>
            <w:tcW w:w="6634" w:type="dxa"/>
          </w:tcPr>
          <w:p w14:paraId="53D1E529" w14:textId="77777777" w:rsidR="00E76C00" w:rsidRPr="007E0B31" w:rsidRDefault="00E76C00" w:rsidP="00E76C00">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76C00" w:rsidRPr="007E0B31" w14:paraId="3D6D4D93" w14:textId="77777777" w:rsidTr="48D9E28F">
        <w:trPr>
          <w:cantSplit/>
        </w:trPr>
        <w:tc>
          <w:tcPr>
            <w:tcW w:w="2884" w:type="dxa"/>
          </w:tcPr>
          <w:p w14:paraId="6678503F" w14:textId="77777777" w:rsidR="00E76C00" w:rsidRPr="007E0B31" w:rsidRDefault="00E76C00" w:rsidP="00E76C00">
            <w:pPr>
              <w:pStyle w:val="Arial11Bold"/>
              <w:rPr>
                <w:rFonts w:cs="Arial"/>
              </w:rPr>
            </w:pPr>
            <w:r w:rsidRPr="007E0B31">
              <w:rPr>
                <w:rFonts w:cs="Arial"/>
              </w:rPr>
              <w:t>Out of Synchronism</w:t>
            </w:r>
          </w:p>
        </w:tc>
        <w:tc>
          <w:tcPr>
            <w:tcW w:w="6634" w:type="dxa"/>
          </w:tcPr>
          <w:p w14:paraId="30AB79D2" w14:textId="77777777" w:rsidR="00E76C00" w:rsidRPr="007E0B31" w:rsidRDefault="00E76C00" w:rsidP="00E76C00">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76C00" w:rsidRPr="007E0B31" w14:paraId="04D20161" w14:textId="77777777" w:rsidTr="48D9E28F">
        <w:trPr>
          <w:cantSplit/>
        </w:trPr>
        <w:tc>
          <w:tcPr>
            <w:tcW w:w="2884" w:type="dxa"/>
          </w:tcPr>
          <w:p w14:paraId="2545C38A" w14:textId="77777777" w:rsidR="00E76C00" w:rsidRPr="007E0B31" w:rsidRDefault="00E76C00" w:rsidP="00E76C00">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77777777" w:rsidR="00E76C00" w:rsidRPr="007E0B31" w:rsidRDefault="00E76C00" w:rsidP="00E76C00">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76C00" w:rsidRPr="007E0B31" w:rsidRDefault="00E76C00" w:rsidP="00E76C00">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76C00" w:rsidRPr="007E0B31" w14:paraId="4CD6C7B7" w14:textId="77777777" w:rsidTr="48D9E28F">
        <w:trPr>
          <w:cantSplit/>
        </w:trPr>
        <w:tc>
          <w:tcPr>
            <w:tcW w:w="2884" w:type="dxa"/>
          </w:tcPr>
          <w:p w14:paraId="078B9004" w14:textId="77777777" w:rsidR="00E76C00" w:rsidRPr="007E0B31" w:rsidRDefault="00E76C00" w:rsidP="00E76C00">
            <w:pPr>
              <w:pStyle w:val="Arial11Bold"/>
              <w:rPr>
                <w:rFonts w:cs="Arial"/>
              </w:rPr>
            </w:pPr>
            <w:r w:rsidRPr="007E0B31">
              <w:rPr>
                <w:rFonts w:cs="Arial"/>
              </w:rPr>
              <w:t>Over-excitation Limiter</w:t>
            </w:r>
          </w:p>
        </w:tc>
        <w:tc>
          <w:tcPr>
            <w:tcW w:w="6634" w:type="dxa"/>
          </w:tcPr>
          <w:p w14:paraId="102093E7" w14:textId="2C3E59FC"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76C00" w:rsidRPr="007E0B31" w14:paraId="30243EFA" w14:textId="77777777" w:rsidTr="48D9E28F">
        <w:trPr>
          <w:cantSplit/>
        </w:trPr>
        <w:tc>
          <w:tcPr>
            <w:tcW w:w="2884" w:type="dxa"/>
          </w:tcPr>
          <w:p w14:paraId="66B8A1EA" w14:textId="77777777" w:rsidR="00E76C00" w:rsidRPr="007E0B31" w:rsidRDefault="00E76C00" w:rsidP="00E76C00">
            <w:pPr>
              <w:pStyle w:val="Arial11Bold"/>
              <w:rPr>
                <w:rFonts w:cs="Arial"/>
              </w:rPr>
            </w:pPr>
            <w:r w:rsidRPr="007E0B31">
              <w:rPr>
                <w:rFonts w:cs="Arial"/>
              </w:rPr>
              <w:t>Panel Chairman</w:t>
            </w:r>
          </w:p>
        </w:tc>
        <w:tc>
          <w:tcPr>
            <w:tcW w:w="6634" w:type="dxa"/>
          </w:tcPr>
          <w:p w14:paraId="54287BDA" w14:textId="77777777" w:rsidR="00E76C00" w:rsidRPr="007E0B31" w:rsidRDefault="00E76C00" w:rsidP="00E76C00">
            <w:pPr>
              <w:pStyle w:val="TableArial11"/>
              <w:rPr>
                <w:rFonts w:cs="Arial"/>
              </w:rPr>
            </w:pPr>
            <w:r w:rsidRPr="007E0B31">
              <w:rPr>
                <w:rFonts w:cs="Arial"/>
              </w:rPr>
              <w:t>A person appointed as such in accordance with GR.4.1.</w:t>
            </w:r>
          </w:p>
        </w:tc>
      </w:tr>
      <w:tr w:rsidR="00E76C00" w:rsidRPr="007E0B31" w14:paraId="407A0574" w14:textId="77777777" w:rsidTr="48D9E28F">
        <w:trPr>
          <w:cantSplit/>
        </w:trPr>
        <w:tc>
          <w:tcPr>
            <w:tcW w:w="2884" w:type="dxa"/>
          </w:tcPr>
          <w:p w14:paraId="7990BC0E" w14:textId="77777777" w:rsidR="00E76C00" w:rsidRPr="007E0B31" w:rsidRDefault="00E76C00" w:rsidP="00E76C00">
            <w:pPr>
              <w:pStyle w:val="Arial11Bold"/>
              <w:rPr>
                <w:rFonts w:cs="Arial"/>
              </w:rPr>
            </w:pPr>
            <w:r w:rsidRPr="007E0B31">
              <w:rPr>
                <w:rFonts w:cs="Arial"/>
              </w:rPr>
              <w:t>Panel Member</w:t>
            </w:r>
          </w:p>
        </w:tc>
        <w:tc>
          <w:tcPr>
            <w:tcW w:w="6634" w:type="dxa"/>
          </w:tcPr>
          <w:p w14:paraId="408B70FA" w14:textId="77777777" w:rsidR="00E76C00" w:rsidRPr="007E0B31" w:rsidRDefault="00E76C00" w:rsidP="00E76C00">
            <w:pPr>
              <w:pStyle w:val="TableArial11"/>
              <w:rPr>
                <w:rFonts w:cs="Arial"/>
              </w:rPr>
            </w:pPr>
            <w:r w:rsidRPr="007E0B31">
              <w:rPr>
                <w:rFonts w:cs="Arial"/>
              </w:rPr>
              <w:t>Any of the persons identified as such in GR.4.</w:t>
            </w:r>
          </w:p>
        </w:tc>
      </w:tr>
      <w:tr w:rsidR="00E76C00" w:rsidRPr="007E0B31" w14:paraId="4408AF49" w14:textId="77777777" w:rsidTr="48D9E28F">
        <w:trPr>
          <w:cantSplit/>
        </w:trPr>
        <w:tc>
          <w:tcPr>
            <w:tcW w:w="2884" w:type="dxa"/>
          </w:tcPr>
          <w:p w14:paraId="24301CCB" w14:textId="77777777" w:rsidR="00E76C00" w:rsidRPr="007E0B31" w:rsidRDefault="00E76C00" w:rsidP="00E76C00">
            <w:pPr>
              <w:pStyle w:val="Arial11Bold"/>
              <w:rPr>
                <w:rFonts w:cs="Arial"/>
              </w:rPr>
            </w:pPr>
            <w:r w:rsidRPr="007E0B31">
              <w:rPr>
                <w:rFonts w:cs="Arial"/>
              </w:rPr>
              <w:t>Panel Members’</w:t>
            </w:r>
          </w:p>
          <w:p w14:paraId="64CD4F91" w14:textId="77777777" w:rsidR="00E76C00" w:rsidRPr="007E0B31" w:rsidRDefault="00E76C00" w:rsidP="00E76C00">
            <w:pPr>
              <w:pStyle w:val="Arial11Bold"/>
              <w:rPr>
                <w:rFonts w:cs="Arial"/>
              </w:rPr>
            </w:pPr>
            <w:r w:rsidRPr="007E0B31">
              <w:rPr>
                <w:rFonts w:cs="Arial"/>
              </w:rPr>
              <w:t>Recommendation</w:t>
            </w:r>
          </w:p>
        </w:tc>
        <w:tc>
          <w:tcPr>
            <w:tcW w:w="6634" w:type="dxa"/>
          </w:tcPr>
          <w:p w14:paraId="337253E1" w14:textId="33E0395A" w:rsidR="00E76C00" w:rsidRPr="007E0B31" w:rsidRDefault="00E76C00" w:rsidP="00E76C00">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76C00" w:rsidRPr="007E0B31" w14:paraId="73919D58" w14:textId="77777777" w:rsidTr="48D9E28F">
        <w:trPr>
          <w:cantSplit/>
        </w:trPr>
        <w:tc>
          <w:tcPr>
            <w:tcW w:w="2884" w:type="dxa"/>
          </w:tcPr>
          <w:p w14:paraId="1C39677A" w14:textId="77777777" w:rsidR="00E76C00" w:rsidRPr="007E0B31" w:rsidRDefault="00E76C00" w:rsidP="00E76C00">
            <w:pPr>
              <w:pStyle w:val="Arial11Bold"/>
              <w:rPr>
                <w:rFonts w:cs="Arial"/>
              </w:rPr>
            </w:pPr>
            <w:r w:rsidRPr="007E0B31">
              <w:rPr>
                <w:rFonts w:cs="Arial"/>
              </w:rPr>
              <w:t>Panel Secretary</w:t>
            </w:r>
          </w:p>
        </w:tc>
        <w:tc>
          <w:tcPr>
            <w:tcW w:w="6634" w:type="dxa"/>
          </w:tcPr>
          <w:p w14:paraId="614372A2" w14:textId="77777777" w:rsidR="00E76C00" w:rsidRPr="007E0B31" w:rsidRDefault="00E76C00" w:rsidP="00E76C00">
            <w:pPr>
              <w:pStyle w:val="TableArial11"/>
              <w:rPr>
                <w:rFonts w:cs="Arial"/>
              </w:rPr>
            </w:pPr>
            <w:r w:rsidRPr="007E0B31">
              <w:rPr>
                <w:rFonts w:cs="Arial"/>
              </w:rPr>
              <w:t>A person appointed as such in accordance with GR.3.1.2(d).</w:t>
            </w:r>
          </w:p>
        </w:tc>
      </w:tr>
      <w:tr w:rsidR="00E76C00" w:rsidRPr="007E0B31" w14:paraId="1D7F1B6B" w14:textId="77777777" w:rsidTr="48D9E28F">
        <w:trPr>
          <w:cantSplit/>
        </w:trPr>
        <w:tc>
          <w:tcPr>
            <w:tcW w:w="2884" w:type="dxa"/>
          </w:tcPr>
          <w:p w14:paraId="344E39C6" w14:textId="77777777" w:rsidR="00E76C00" w:rsidRPr="007E0B31" w:rsidRDefault="00E76C00" w:rsidP="00E76C00">
            <w:pPr>
              <w:pStyle w:val="Arial11Bold"/>
              <w:rPr>
                <w:rFonts w:cs="Arial"/>
              </w:rPr>
            </w:pPr>
            <w:r w:rsidRPr="007E0B31">
              <w:rPr>
                <w:rFonts w:cs="Arial"/>
              </w:rPr>
              <w:t>Part 1 System Ancillary Services</w:t>
            </w:r>
          </w:p>
        </w:tc>
        <w:tc>
          <w:tcPr>
            <w:tcW w:w="6634" w:type="dxa"/>
          </w:tcPr>
          <w:p w14:paraId="380B1DB3"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76C00" w:rsidRPr="007E0B31" w14:paraId="0D7E215D" w14:textId="77777777" w:rsidTr="48D9E28F">
        <w:trPr>
          <w:cantSplit/>
        </w:trPr>
        <w:tc>
          <w:tcPr>
            <w:tcW w:w="2884" w:type="dxa"/>
          </w:tcPr>
          <w:p w14:paraId="304BA4F9" w14:textId="77777777" w:rsidR="00E76C00" w:rsidRPr="007E0B31" w:rsidRDefault="00E76C00" w:rsidP="00E76C00">
            <w:pPr>
              <w:pStyle w:val="Arial11Bold"/>
              <w:rPr>
                <w:rFonts w:cs="Arial"/>
              </w:rPr>
            </w:pPr>
            <w:r w:rsidRPr="007E0B31">
              <w:rPr>
                <w:rFonts w:cs="Arial"/>
              </w:rPr>
              <w:t>Part 2 System Ancillary Services</w:t>
            </w:r>
          </w:p>
        </w:tc>
        <w:tc>
          <w:tcPr>
            <w:tcW w:w="6634" w:type="dxa"/>
          </w:tcPr>
          <w:p w14:paraId="6104BAC6"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76C00" w:rsidRPr="007E0B31" w14:paraId="15BCB468" w14:textId="77777777" w:rsidTr="48D9E28F">
        <w:trPr>
          <w:cantSplit/>
        </w:trPr>
        <w:tc>
          <w:tcPr>
            <w:tcW w:w="2884" w:type="dxa"/>
          </w:tcPr>
          <w:p w14:paraId="3AD2A1AF" w14:textId="77777777" w:rsidR="00E76C00" w:rsidRPr="007E0B31" w:rsidRDefault="00E76C00" w:rsidP="00E76C00">
            <w:pPr>
              <w:pStyle w:val="Arial11Bold"/>
              <w:rPr>
                <w:rFonts w:cs="Arial"/>
              </w:rPr>
            </w:pPr>
            <w:r w:rsidRPr="007E0B31">
              <w:rPr>
                <w:rFonts w:cs="Arial"/>
              </w:rPr>
              <w:t>Part Load</w:t>
            </w:r>
          </w:p>
        </w:tc>
        <w:tc>
          <w:tcPr>
            <w:tcW w:w="6634" w:type="dxa"/>
          </w:tcPr>
          <w:p w14:paraId="3D91998E" w14:textId="77777777" w:rsidR="00E76C00" w:rsidRPr="007E0B31" w:rsidRDefault="00E76C00" w:rsidP="00E76C00">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76C00" w:rsidRPr="007E0B31" w14:paraId="55F461B9" w14:textId="77777777" w:rsidTr="48D9E28F">
        <w:trPr>
          <w:cantSplit/>
        </w:trPr>
        <w:tc>
          <w:tcPr>
            <w:tcW w:w="2884" w:type="dxa"/>
          </w:tcPr>
          <w:p w14:paraId="0361A8C4" w14:textId="77777777" w:rsidR="00E76C00" w:rsidRPr="007E0B31" w:rsidRDefault="00E76C00" w:rsidP="00E76C00">
            <w:pPr>
              <w:pStyle w:val="Arial11Bold"/>
              <w:rPr>
                <w:rFonts w:cs="Arial"/>
              </w:rPr>
            </w:pPr>
            <w:r w:rsidRPr="007E0B31">
              <w:rPr>
                <w:rFonts w:cs="Arial"/>
              </w:rPr>
              <w:t>Permit for Work for proximity work</w:t>
            </w:r>
          </w:p>
        </w:tc>
        <w:tc>
          <w:tcPr>
            <w:tcW w:w="6634" w:type="dxa"/>
          </w:tcPr>
          <w:p w14:paraId="54941668"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76C00" w:rsidRPr="007E0B31" w14:paraId="1F8F8A6D" w14:textId="77777777" w:rsidTr="48D9E28F">
        <w:trPr>
          <w:cantSplit/>
        </w:trPr>
        <w:tc>
          <w:tcPr>
            <w:tcW w:w="2884" w:type="dxa"/>
          </w:tcPr>
          <w:p w14:paraId="1B55D572" w14:textId="77777777" w:rsidR="00E76C00" w:rsidRPr="007E0B31" w:rsidRDefault="00E76C00" w:rsidP="00E76C00">
            <w:pPr>
              <w:pStyle w:val="Arial11Bold"/>
              <w:rPr>
                <w:rFonts w:cs="Arial"/>
              </w:rPr>
            </w:pPr>
            <w:r w:rsidRPr="007E0B31">
              <w:rPr>
                <w:rFonts w:cs="Arial"/>
              </w:rPr>
              <w:t>Partial Shutdown</w:t>
            </w:r>
          </w:p>
        </w:tc>
        <w:tc>
          <w:tcPr>
            <w:tcW w:w="6634" w:type="dxa"/>
          </w:tcPr>
          <w:p w14:paraId="46EA24B8" w14:textId="5CFCBC5C" w:rsidR="00E76C00" w:rsidRPr="007E0B31" w:rsidRDefault="00E76C00" w:rsidP="00E76C00">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E76C00" w:rsidRPr="007E0B31" w14:paraId="01813162" w14:textId="77777777" w:rsidTr="48D9E28F">
        <w:trPr>
          <w:cantSplit/>
        </w:trPr>
        <w:tc>
          <w:tcPr>
            <w:tcW w:w="2884" w:type="dxa"/>
          </w:tcPr>
          <w:p w14:paraId="60BE3A6F" w14:textId="77777777" w:rsidR="00E76C00" w:rsidRPr="007E0B31" w:rsidRDefault="00E76C00" w:rsidP="00E76C00">
            <w:pPr>
              <w:pStyle w:val="Arial11Bold"/>
              <w:rPr>
                <w:rFonts w:cs="Arial"/>
              </w:rPr>
            </w:pPr>
            <w:r w:rsidRPr="007E0B31">
              <w:rPr>
                <w:rFonts w:cs="Arial"/>
              </w:rPr>
              <w:t>Pending Grid Code Modification Proposal</w:t>
            </w:r>
          </w:p>
        </w:tc>
        <w:tc>
          <w:tcPr>
            <w:tcW w:w="6634" w:type="dxa"/>
          </w:tcPr>
          <w:p w14:paraId="7CD48F0F"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76C00" w:rsidRPr="007E0B31" w14:paraId="05663CAA" w14:textId="77777777" w:rsidTr="48D9E28F">
        <w:trPr>
          <w:cantSplit/>
        </w:trPr>
        <w:tc>
          <w:tcPr>
            <w:tcW w:w="2884" w:type="dxa"/>
          </w:tcPr>
          <w:p w14:paraId="545024B0" w14:textId="77777777" w:rsidR="00E76C00" w:rsidRPr="007E0B31" w:rsidRDefault="00E76C00" w:rsidP="00E76C00">
            <w:pPr>
              <w:pStyle w:val="Arial11Bold"/>
              <w:rPr>
                <w:rFonts w:cs="Arial"/>
              </w:rPr>
            </w:pPr>
            <w:r w:rsidRPr="007E0B31">
              <w:rPr>
                <w:rFonts w:cs="Arial"/>
              </w:rPr>
              <w:t>Phase (Voltage) Unbalance</w:t>
            </w:r>
          </w:p>
        </w:tc>
        <w:tc>
          <w:tcPr>
            <w:tcW w:w="6634" w:type="dxa"/>
          </w:tcPr>
          <w:p w14:paraId="219C5499" w14:textId="77777777" w:rsidR="00E76C00" w:rsidRPr="007E0B31" w:rsidRDefault="00E76C00" w:rsidP="00E76C00">
            <w:pPr>
              <w:pStyle w:val="TableArial11"/>
              <w:rPr>
                <w:rFonts w:cs="Arial"/>
              </w:rPr>
            </w:pPr>
            <w:r w:rsidRPr="007E0B31">
              <w:rPr>
                <w:rFonts w:cs="Arial"/>
              </w:rPr>
              <w:t>The ratio (in percent) between the rms values of the negative sequence component and the positive sequence component of the voltage.</w:t>
            </w:r>
          </w:p>
        </w:tc>
      </w:tr>
      <w:tr w:rsidR="00E76C00" w:rsidRPr="007E0B31" w14:paraId="0C635CC5" w14:textId="77777777" w:rsidTr="48D9E28F">
        <w:trPr>
          <w:cantSplit/>
        </w:trPr>
        <w:tc>
          <w:tcPr>
            <w:tcW w:w="2884" w:type="dxa"/>
          </w:tcPr>
          <w:p w14:paraId="3E31F962" w14:textId="77777777" w:rsidR="00E76C00" w:rsidRPr="007E0B31" w:rsidRDefault="00E76C00" w:rsidP="00E76C00">
            <w:pPr>
              <w:pStyle w:val="Arial11Bold"/>
              <w:rPr>
                <w:rFonts w:cs="Arial"/>
              </w:rPr>
            </w:pPr>
            <w:r w:rsidRPr="007E0B31">
              <w:rPr>
                <w:rFonts w:cs="Arial"/>
              </w:rPr>
              <w:t>Physical Notification</w:t>
            </w:r>
          </w:p>
        </w:tc>
        <w:tc>
          <w:tcPr>
            <w:tcW w:w="6634" w:type="dxa"/>
          </w:tcPr>
          <w:p w14:paraId="1E390436" w14:textId="77777777" w:rsidR="00E76C00" w:rsidRPr="007E0B31" w:rsidRDefault="00E76C00" w:rsidP="00E76C00">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76C00" w:rsidRPr="007E0B31" w14:paraId="583C475D" w14:textId="77777777" w:rsidTr="48D9E28F">
        <w:trPr>
          <w:cantSplit/>
        </w:trPr>
        <w:tc>
          <w:tcPr>
            <w:tcW w:w="2884" w:type="dxa"/>
          </w:tcPr>
          <w:p w14:paraId="5AEA9A2D" w14:textId="77777777" w:rsidR="00E76C00" w:rsidRPr="007E0B31" w:rsidRDefault="00E76C00" w:rsidP="00E76C00">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76C00" w:rsidRPr="007E0B31" w14:paraId="5058EEC1" w14:textId="77777777" w:rsidTr="48D9E28F">
        <w:trPr>
          <w:cantSplit/>
        </w:trPr>
        <w:tc>
          <w:tcPr>
            <w:tcW w:w="2884" w:type="dxa"/>
          </w:tcPr>
          <w:p w14:paraId="1B8A9F6B" w14:textId="77777777" w:rsidR="00E76C00" w:rsidRPr="007E0B31" w:rsidRDefault="00E76C00" w:rsidP="00E76C00">
            <w:pPr>
              <w:pStyle w:val="Arial11Bold"/>
              <w:rPr>
                <w:rFonts w:cs="Arial"/>
              </w:rPr>
            </w:pPr>
            <w:r w:rsidRPr="007E0B31">
              <w:rPr>
                <w:rFonts w:cs="Arial"/>
              </w:rPr>
              <w:t>Planned Maintenance Outage</w:t>
            </w:r>
          </w:p>
        </w:tc>
        <w:tc>
          <w:tcPr>
            <w:tcW w:w="6634" w:type="dxa"/>
          </w:tcPr>
          <w:p w14:paraId="30127D2D" w14:textId="435FEC76" w:rsidR="00E76C00" w:rsidRPr="007E0B31" w:rsidRDefault="00E76C00" w:rsidP="00E76C00">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76C00" w:rsidRPr="007E0B31" w14:paraId="0012AFBC" w14:textId="77777777" w:rsidTr="48D9E28F">
        <w:trPr>
          <w:cantSplit/>
        </w:trPr>
        <w:tc>
          <w:tcPr>
            <w:tcW w:w="2884" w:type="dxa"/>
          </w:tcPr>
          <w:p w14:paraId="7ECC3FEC" w14:textId="77777777" w:rsidR="00E76C00" w:rsidRPr="007E0B31" w:rsidRDefault="00E76C00" w:rsidP="00E76C00">
            <w:pPr>
              <w:pStyle w:val="Arial11Bold"/>
              <w:rPr>
                <w:rFonts w:cs="Arial"/>
              </w:rPr>
            </w:pPr>
            <w:r w:rsidRPr="007E0B31">
              <w:rPr>
                <w:rFonts w:cs="Arial"/>
              </w:rPr>
              <w:t>Planned Outage</w:t>
            </w:r>
          </w:p>
        </w:tc>
        <w:tc>
          <w:tcPr>
            <w:tcW w:w="6634" w:type="dxa"/>
          </w:tcPr>
          <w:p w14:paraId="7CBD2A74" w14:textId="51FF4C20" w:rsidR="00E76C00" w:rsidRPr="007E0B31" w:rsidRDefault="00E76C00" w:rsidP="00E76C00">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76C00" w:rsidRPr="007E0B31" w14:paraId="5F0D47AA" w14:textId="77777777" w:rsidTr="48D9E28F">
        <w:trPr>
          <w:cantSplit/>
        </w:trPr>
        <w:tc>
          <w:tcPr>
            <w:tcW w:w="2884" w:type="dxa"/>
          </w:tcPr>
          <w:p w14:paraId="67EC820E" w14:textId="77777777" w:rsidR="00E76C00" w:rsidRPr="007E0B31" w:rsidRDefault="00E76C00" w:rsidP="00E76C00">
            <w:pPr>
              <w:pStyle w:val="Arial11Bold"/>
              <w:rPr>
                <w:rFonts w:cs="Arial"/>
              </w:rPr>
            </w:pPr>
            <w:r w:rsidRPr="007E0B31">
              <w:rPr>
                <w:rFonts w:cs="Arial"/>
              </w:rPr>
              <w:t>Plant</w:t>
            </w:r>
          </w:p>
        </w:tc>
        <w:tc>
          <w:tcPr>
            <w:tcW w:w="6634" w:type="dxa"/>
          </w:tcPr>
          <w:p w14:paraId="77464D38" w14:textId="77777777" w:rsidR="00E76C00" w:rsidRPr="007E0B31" w:rsidRDefault="00E76C00" w:rsidP="00E76C00">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76C00" w:rsidRPr="007E0B31" w14:paraId="78245E04" w14:textId="77777777" w:rsidTr="48D9E28F">
        <w:trPr>
          <w:cantSplit/>
        </w:trPr>
        <w:tc>
          <w:tcPr>
            <w:tcW w:w="2884" w:type="dxa"/>
          </w:tcPr>
          <w:p w14:paraId="1B833B5F" w14:textId="77777777" w:rsidR="00E76C00" w:rsidRPr="007E0B31" w:rsidRDefault="00E76C00" w:rsidP="00E76C00">
            <w:pPr>
              <w:pStyle w:val="Arial11Bold"/>
              <w:rPr>
                <w:rFonts w:cs="Arial"/>
              </w:rPr>
            </w:pPr>
            <w:r w:rsidRPr="007E0B31">
              <w:rPr>
                <w:rFonts w:cs="Arial"/>
              </w:rPr>
              <w:t>Point of Common Coupling</w:t>
            </w:r>
          </w:p>
        </w:tc>
        <w:tc>
          <w:tcPr>
            <w:tcW w:w="6634" w:type="dxa"/>
          </w:tcPr>
          <w:p w14:paraId="14897399" w14:textId="77777777" w:rsidR="00E76C00" w:rsidRPr="007E0B31" w:rsidRDefault="00E76C00" w:rsidP="00E76C00">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76C00" w:rsidRPr="007E0B31" w14:paraId="5E9A00B9" w14:textId="77777777" w:rsidTr="48D9E28F">
        <w:trPr>
          <w:cantSplit/>
        </w:trPr>
        <w:tc>
          <w:tcPr>
            <w:tcW w:w="2884" w:type="dxa"/>
          </w:tcPr>
          <w:p w14:paraId="2637AA74" w14:textId="77777777" w:rsidR="00E76C00" w:rsidRPr="007E0B31" w:rsidRDefault="00E76C00" w:rsidP="00E76C00">
            <w:pPr>
              <w:pStyle w:val="Arial11Bold"/>
              <w:rPr>
                <w:rFonts w:cs="Arial"/>
              </w:rPr>
            </w:pPr>
            <w:r w:rsidRPr="007E0B31">
              <w:rPr>
                <w:rFonts w:cs="Arial"/>
              </w:rPr>
              <w:t>Point of Connection</w:t>
            </w:r>
          </w:p>
        </w:tc>
        <w:tc>
          <w:tcPr>
            <w:tcW w:w="6634" w:type="dxa"/>
          </w:tcPr>
          <w:p w14:paraId="4092E64D" w14:textId="77777777" w:rsidR="00E76C00" w:rsidRPr="007E0B31" w:rsidRDefault="00E76C00" w:rsidP="00E76C00">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76C00" w:rsidRPr="007E0B31" w14:paraId="12DBCD04" w14:textId="77777777" w:rsidTr="48D9E28F">
        <w:trPr>
          <w:cantSplit/>
        </w:trPr>
        <w:tc>
          <w:tcPr>
            <w:tcW w:w="2884" w:type="dxa"/>
          </w:tcPr>
          <w:p w14:paraId="551A907F" w14:textId="77777777" w:rsidR="00E76C00" w:rsidRPr="007E0B31" w:rsidRDefault="00E76C00" w:rsidP="00E76C00">
            <w:pPr>
              <w:pStyle w:val="Arial11Bold"/>
              <w:rPr>
                <w:rFonts w:cs="Arial"/>
              </w:rPr>
            </w:pPr>
            <w:r w:rsidRPr="007E0B31">
              <w:rPr>
                <w:rFonts w:cs="Arial"/>
              </w:rPr>
              <w:t>Point of Isolation</w:t>
            </w:r>
          </w:p>
        </w:tc>
        <w:tc>
          <w:tcPr>
            <w:tcW w:w="6634" w:type="dxa"/>
          </w:tcPr>
          <w:p w14:paraId="7726496D" w14:textId="77777777" w:rsidR="00E76C00" w:rsidRPr="007E0B31" w:rsidRDefault="00E76C00" w:rsidP="00E76C00">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76C00" w:rsidRPr="007E0B31" w14:paraId="79CC6E2F" w14:textId="77777777" w:rsidTr="48D9E28F">
        <w:trPr>
          <w:cantSplit/>
        </w:trPr>
        <w:tc>
          <w:tcPr>
            <w:tcW w:w="2884" w:type="dxa"/>
          </w:tcPr>
          <w:p w14:paraId="1554D405" w14:textId="77777777" w:rsidR="00E76C00" w:rsidRPr="007E0B31" w:rsidRDefault="00E76C00" w:rsidP="00E76C00">
            <w:pPr>
              <w:pStyle w:val="Arial11Bold"/>
              <w:rPr>
                <w:rFonts w:cs="Arial"/>
              </w:rPr>
            </w:pPr>
            <w:r w:rsidRPr="007E0B31">
              <w:rPr>
                <w:rFonts w:cs="Arial"/>
              </w:rPr>
              <w:t>Post-Control Phase</w:t>
            </w:r>
          </w:p>
        </w:tc>
        <w:tc>
          <w:tcPr>
            <w:tcW w:w="6634" w:type="dxa"/>
          </w:tcPr>
          <w:p w14:paraId="725674D1" w14:textId="77777777" w:rsidR="00E76C00" w:rsidRPr="007E0B31" w:rsidRDefault="00E76C00" w:rsidP="00E76C00">
            <w:pPr>
              <w:pStyle w:val="TableArial11"/>
              <w:rPr>
                <w:rFonts w:cs="Arial"/>
              </w:rPr>
            </w:pPr>
            <w:r w:rsidRPr="007E0B31">
              <w:rPr>
                <w:rFonts w:cs="Arial"/>
              </w:rPr>
              <w:t>The period following real time operation.</w:t>
            </w:r>
          </w:p>
        </w:tc>
      </w:tr>
      <w:tr w:rsidR="00E76C00" w:rsidRPr="007E0B31" w14:paraId="6D586683" w14:textId="77777777" w:rsidTr="48D9E28F">
        <w:trPr>
          <w:cantSplit/>
        </w:trPr>
        <w:tc>
          <w:tcPr>
            <w:tcW w:w="2884" w:type="dxa"/>
          </w:tcPr>
          <w:p w14:paraId="32ABEF72" w14:textId="77777777" w:rsidR="00E76C00" w:rsidRPr="007E0B31" w:rsidRDefault="00E76C00" w:rsidP="00E76C00">
            <w:pPr>
              <w:pStyle w:val="Arial11Bold"/>
              <w:rPr>
                <w:rFonts w:cs="Arial"/>
              </w:rPr>
            </w:pPr>
            <w:r w:rsidRPr="007E0B31">
              <w:rPr>
                <w:rFonts w:cs="Arial"/>
              </w:rPr>
              <w:t>Power Available</w:t>
            </w:r>
          </w:p>
        </w:tc>
        <w:tc>
          <w:tcPr>
            <w:tcW w:w="6634" w:type="dxa"/>
          </w:tcPr>
          <w:p w14:paraId="090DB153" w14:textId="783F911A" w:rsidR="00E76C00" w:rsidRPr="007E0B31" w:rsidRDefault="00E76C00" w:rsidP="00E76C00">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76C00" w:rsidRPr="007E0B31" w14:paraId="345CCB51" w14:textId="77777777" w:rsidTr="48D9E28F">
        <w:trPr>
          <w:cantSplit/>
        </w:trPr>
        <w:tc>
          <w:tcPr>
            <w:tcW w:w="2884" w:type="dxa"/>
          </w:tcPr>
          <w:p w14:paraId="7361939E" w14:textId="77777777" w:rsidR="00E76C00" w:rsidRPr="007E0B31" w:rsidRDefault="00E76C00" w:rsidP="00E76C00">
            <w:pPr>
              <w:pStyle w:val="Arial11Bold"/>
              <w:rPr>
                <w:rFonts w:cs="Arial"/>
              </w:rPr>
            </w:pPr>
            <w:r w:rsidRPr="007E0B31">
              <w:rPr>
                <w:rFonts w:cs="Arial"/>
              </w:rPr>
              <w:t>Power Factor</w:t>
            </w:r>
          </w:p>
        </w:tc>
        <w:tc>
          <w:tcPr>
            <w:tcW w:w="6634" w:type="dxa"/>
          </w:tcPr>
          <w:p w14:paraId="01690120" w14:textId="77777777" w:rsidR="00E76C00" w:rsidRPr="007E0B31" w:rsidRDefault="00E76C00" w:rsidP="00E76C00">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76C00" w:rsidRPr="007E0B31" w14:paraId="2852E6E0" w14:textId="77777777" w:rsidTr="48D9E28F">
        <w:trPr>
          <w:cantSplit/>
        </w:trPr>
        <w:tc>
          <w:tcPr>
            <w:tcW w:w="2884" w:type="dxa"/>
          </w:tcPr>
          <w:p w14:paraId="66F0C016" w14:textId="77777777" w:rsidR="00E76C00" w:rsidRPr="007E0B31" w:rsidRDefault="00E76C00" w:rsidP="00E76C00">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76C00" w:rsidRPr="007E0B31" w14:paraId="562ACF6D" w14:textId="77777777" w:rsidTr="48D9E28F">
        <w:trPr>
          <w:cantSplit/>
        </w:trPr>
        <w:tc>
          <w:tcPr>
            <w:tcW w:w="2884" w:type="dxa"/>
          </w:tcPr>
          <w:p w14:paraId="0F6FF16D"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76C00" w:rsidRPr="007E0B31" w14:paraId="53E0E2A7" w14:textId="77777777" w:rsidTr="48D9E28F">
        <w:trPr>
          <w:cantSplit/>
        </w:trPr>
        <w:tc>
          <w:tcPr>
            <w:tcW w:w="2884" w:type="dxa"/>
          </w:tcPr>
          <w:p w14:paraId="43647C9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diagram showing the </w:t>
            </w:r>
            <w:r w:rsidRPr="007E0B31">
              <w:rPr>
                <w:rFonts w:cs="Arial"/>
                <w:b/>
                <w:color w:val="auto"/>
              </w:rPr>
              <w:t>Real 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76C00" w:rsidRPr="007E0B31" w14:paraId="06D65955" w14:textId="77777777" w:rsidTr="48D9E28F">
        <w:trPr>
          <w:cantSplit/>
        </w:trPr>
        <w:tc>
          <w:tcPr>
            <w:tcW w:w="2884" w:type="dxa"/>
          </w:tcPr>
          <w:p w14:paraId="7563FE8D" w14:textId="77777777" w:rsidR="00E76C00" w:rsidRPr="007E0B31" w:rsidRDefault="00E76C00" w:rsidP="00E76C00">
            <w:pPr>
              <w:pStyle w:val="Arial11Bold"/>
              <w:rPr>
                <w:rFonts w:cs="Arial"/>
              </w:rPr>
            </w:pPr>
            <w:r w:rsidRPr="007E0B31">
              <w:rPr>
                <w:rFonts w:cs="Arial"/>
              </w:rPr>
              <w:t>Power Island</w:t>
            </w:r>
          </w:p>
        </w:tc>
        <w:tc>
          <w:tcPr>
            <w:tcW w:w="6634" w:type="dxa"/>
          </w:tcPr>
          <w:p w14:paraId="18296362" w14:textId="77777777" w:rsidR="00E76C00" w:rsidRPr="007E0B31" w:rsidRDefault="00E76C00" w:rsidP="00E76C00">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E76C00" w:rsidRPr="007E0B31" w14:paraId="7C3D7BF6" w14:textId="77777777" w:rsidTr="48D9E28F">
        <w:trPr>
          <w:cantSplit/>
        </w:trPr>
        <w:tc>
          <w:tcPr>
            <w:tcW w:w="2884" w:type="dxa"/>
          </w:tcPr>
          <w:p w14:paraId="682DC43B" w14:textId="77777777" w:rsidR="00E76C00" w:rsidRPr="007E0B31" w:rsidRDefault="00E76C00" w:rsidP="00E76C00">
            <w:pPr>
              <w:pStyle w:val="Arial11Bold"/>
              <w:rPr>
                <w:rFonts w:cs="Arial"/>
              </w:rPr>
            </w:pPr>
            <w:r w:rsidRPr="007E0B31">
              <w:rPr>
                <w:rFonts w:cs="Arial"/>
              </w:rPr>
              <w:t>Power Park Module</w:t>
            </w:r>
          </w:p>
        </w:tc>
        <w:tc>
          <w:tcPr>
            <w:tcW w:w="6634" w:type="dxa"/>
          </w:tcPr>
          <w:p w14:paraId="3ECDE7AC" w14:textId="77777777" w:rsidR="00E76C00" w:rsidRPr="007E0B31" w:rsidRDefault="00E76C00" w:rsidP="00E76C00">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76C00" w:rsidRPr="007E0B31" w14:paraId="6D897286" w14:textId="77777777" w:rsidTr="48D9E28F">
        <w:trPr>
          <w:cantSplit/>
        </w:trPr>
        <w:tc>
          <w:tcPr>
            <w:tcW w:w="2884" w:type="dxa"/>
          </w:tcPr>
          <w:p w14:paraId="5DC97B56" w14:textId="77777777" w:rsidR="00E76C00" w:rsidRPr="007E0B31" w:rsidRDefault="00E76C00" w:rsidP="00E76C00">
            <w:pPr>
              <w:pStyle w:val="Arial11Bold"/>
              <w:rPr>
                <w:rFonts w:cs="Arial"/>
              </w:rPr>
            </w:pPr>
            <w:r w:rsidRPr="007E0B31">
              <w:rPr>
                <w:rFonts w:cs="Arial"/>
              </w:rPr>
              <w:t>Power Park Module Availability Matrix</w:t>
            </w:r>
          </w:p>
        </w:tc>
        <w:tc>
          <w:tcPr>
            <w:tcW w:w="6634" w:type="dxa"/>
          </w:tcPr>
          <w:p w14:paraId="158D6C89" w14:textId="77777777" w:rsidR="00E76C00" w:rsidRPr="007E0B31" w:rsidRDefault="00E76C00" w:rsidP="00E76C00">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76C00" w:rsidRPr="007E0B31" w14:paraId="4C2DEAED" w14:textId="77777777" w:rsidTr="48D9E28F">
        <w:trPr>
          <w:cantSplit/>
        </w:trPr>
        <w:tc>
          <w:tcPr>
            <w:tcW w:w="2884" w:type="dxa"/>
          </w:tcPr>
          <w:p w14:paraId="4CFB65B5" w14:textId="77777777" w:rsidR="00E76C00" w:rsidRPr="007E0B31" w:rsidRDefault="00E76C00" w:rsidP="00E76C00">
            <w:pPr>
              <w:pStyle w:val="Arial11Bold"/>
              <w:rPr>
                <w:rFonts w:cs="Arial"/>
              </w:rPr>
            </w:pPr>
            <w:r w:rsidRPr="007E0B31">
              <w:rPr>
                <w:rFonts w:cs="Arial"/>
              </w:rPr>
              <w:t>Power Park Module Planning Matrix</w:t>
            </w:r>
          </w:p>
        </w:tc>
        <w:tc>
          <w:tcPr>
            <w:tcW w:w="6634" w:type="dxa"/>
          </w:tcPr>
          <w:p w14:paraId="6379A14D" w14:textId="77777777" w:rsidR="00E76C00" w:rsidRPr="007E0B31" w:rsidRDefault="00E76C00" w:rsidP="00E76C00">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76C00" w:rsidRPr="007E0B31" w14:paraId="73636B09" w14:textId="77777777" w:rsidTr="48D9E28F">
        <w:trPr>
          <w:cantSplit/>
        </w:trPr>
        <w:tc>
          <w:tcPr>
            <w:tcW w:w="2884" w:type="dxa"/>
          </w:tcPr>
          <w:p w14:paraId="189A6BC7" w14:textId="77777777" w:rsidR="00E76C00" w:rsidRPr="007E0B31" w:rsidRDefault="00E76C00" w:rsidP="00E76C00">
            <w:pPr>
              <w:pStyle w:val="Arial11Bold"/>
              <w:rPr>
                <w:rFonts w:cs="Arial"/>
              </w:rPr>
            </w:pPr>
            <w:r w:rsidRPr="007E0B31">
              <w:rPr>
                <w:rFonts w:cs="Arial"/>
              </w:rPr>
              <w:t>Power Park Unit</w:t>
            </w:r>
          </w:p>
        </w:tc>
        <w:tc>
          <w:tcPr>
            <w:tcW w:w="6634" w:type="dxa"/>
          </w:tcPr>
          <w:p w14:paraId="7725776C"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76C00" w:rsidRPr="007E0B31" w14:paraId="45419B2C" w14:textId="77777777" w:rsidTr="48D9E28F">
        <w:trPr>
          <w:cantSplit/>
        </w:trPr>
        <w:tc>
          <w:tcPr>
            <w:tcW w:w="2884" w:type="dxa"/>
          </w:tcPr>
          <w:p w14:paraId="480E1B66" w14:textId="77777777" w:rsidR="00E76C00" w:rsidRPr="007E0B31" w:rsidRDefault="00E76C00" w:rsidP="00E76C00">
            <w:pPr>
              <w:pStyle w:val="Arial11Bold"/>
              <w:rPr>
                <w:rFonts w:cs="Arial"/>
              </w:rPr>
            </w:pPr>
            <w:r w:rsidRPr="007E0B31">
              <w:rPr>
                <w:rFonts w:cs="Arial"/>
              </w:rPr>
              <w:t xml:space="preserve">Power Station </w:t>
            </w:r>
          </w:p>
        </w:tc>
        <w:tc>
          <w:tcPr>
            <w:tcW w:w="6634" w:type="dxa"/>
          </w:tcPr>
          <w:p w14:paraId="603DFDE1" w14:textId="32880D9B" w:rsidR="00E76C00" w:rsidRPr="007E0B31" w:rsidRDefault="00E76C00" w:rsidP="00E76C00">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76C00" w:rsidRPr="007E0B31" w14:paraId="6AE088B1" w14:textId="77777777" w:rsidTr="48D9E28F">
        <w:trPr>
          <w:cantSplit/>
        </w:trPr>
        <w:tc>
          <w:tcPr>
            <w:tcW w:w="2884" w:type="dxa"/>
          </w:tcPr>
          <w:p w14:paraId="00EAB92F" w14:textId="77777777" w:rsidR="00E76C00" w:rsidRPr="007E0B31" w:rsidRDefault="00E76C00" w:rsidP="00E76C00">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76C00" w:rsidRPr="007E0B31" w:rsidRDefault="00E76C00" w:rsidP="00E76C00">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76C00" w:rsidRPr="007E0B31" w14:paraId="4E0EED07" w14:textId="77777777" w:rsidTr="48D9E28F">
        <w:trPr>
          <w:cantSplit/>
        </w:trPr>
        <w:tc>
          <w:tcPr>
            <w:tcW w:w="2884" w:type="dxa"/>
          </w:tcPr>
          <w:p w14:paraId="42E8EE81" w14:textId="77777777" w:rsidR="00E76C00" w:rsidRPr="007E0B31" w:rsidRDefault="00E76C00" w:rsidP="00E76C00">
            <w:pPr>
              <w:pStyle w:val="Arial11Bold"/>
              <w:rPr>
                <w:rFonts w:cs="Arial"/>
              </w:rPr>
            </w:pPr>
            <w:r w:rsidRPr="007E0B31">
              <w:rPr>
                <w:rFonts w:cs="Arial"/>
              </w:rPr>
              <w:t>Preface</w:t>
            </w:r>
          </w:p>
        </w:tc>
        <w:tc>
          <w:tcPr>
            <w:tcW w:w="6634" w:type="dxa"/>
          </w:tcPr>
          <w:p w14:paraId="7D129C9B" w14:textId="77777777" w:rsidR="00E76C00" w:rsidRPr="007E0B31" w:rsidRDefault="00E76C00" w:rsidP="00E76C00">
            <w:pPr>
              <w:pStyle w:val="TableArial11"/>
              <w:rPr>
                <w:rFonts w:cs="Arial"/>
              </w:rPr>
            </w:pPr>
            <w:r w:rsidRPr="007E0B31">
              <w:rPr>
                <w:rFonts w:cs="Arial"/>
              </w:rPr>
              <w:t>The preface to the Grid Code (which does not form part of the Grid Code and therefore is not binding).</w:t>
            </w:r>
          </w:p>
        </w:tc>
      </w:tr>
      <w:tr w:rsidR="00E76C00" w:rsidRPr="007E0B31" w14:paraId="1E032995" w14:textId="77777777" w:rsidTr="48D9E28F">
        <w:trPr>
          <w:cantSplit/>
        </w:trPr>
        <w:tc>
          <w:tcPr>
            <w:tcW w:w="2884" w:type="dxa"/>
          </w:tcPr>
          <w:p w14:paraId="2DA81629" w14:textId="77777777" w:rsidR="00E76C00" w:rsidRPr="007E0B31" w:rsidRDefault="00E76C00" w:rsidP="00E76C00">
            <w:pPr>
              <w:pStyle w:val="Arial11Bold"/>
              <w:rPr>
                <w:rFonts w:cs="Arial"/>
              </w:rPr>
            </w:pPr>
            <w:r w:rsidRPr="007E0B31">
              <w:rPr>
                <w:rFonts w:cs="Arial"/>
              </w:rPr>
              <w:t>Preliminary Notice</w:t>
            </w:r>
          </w:p>
        </w:tc>
        <w:tc>
          <w:tcPr>
            <w:tcW w:w="6634" w:type="dxa"/>
          </w:tcPr>
          <w:p w14:paraId="2466FCF6" w14:textId="4188FF36" w:rsidR="00E76C00" w:rsidRPr="007E0B31" w:rsidRDefault="00E76C00" w:rsidP="00E76C00">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76C00" w:rsidRPr="007E0B31" w14:paraId="717ACE5D" w14:textId="77777777" w:rsidTr="48D9E28F">
        <w:trPr>
          <w:cantSplit/>
        </w:trPr>
        <w:tc>
          <w:tcPr>
            <w:tcW w:w="2884" w:type="dxa"/>
          </w:tcPr>
          <w:p w14:paraId="7A5F0627" w14:textId="77777777" w:rsidR="00E76C00" w:rsidRPr="007E0B31" w:rsidRDefault="00E76C00" w:rsidP="00E76C00">
            <w:pPr>
              <w:pStyle w:val="Arial11Bold"/>
              <w:rPr>
                <w:rFonts w:cs="Arial"/>
              </w:rPr>
            </w:pPr>
            <w:r w:rsidRPr="007E0B31">
              <w:rPr>
                <w:rFonts w:cs="Arial"/>
              </w:rPr>
              <w:t>Preliminary Project Planning Data</w:t>
            </w:r>
          </w:p>
        </w:tc>
        <w:tc>
          <w:tcPr>
            <w:tcW w:w="6634" w:type="dxa"/>
          </w:tcPr>
          <w:p w14:paraId="2A7BFBE2" w14:textId="77777777" w:rsidR="00E76C00" w:rsidRPr="007E0B31" w:rsidRDefault="00E76C00" w:rsidP="00E76C00">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76C00" w:rsidRPr="007E0B31" w14:paraId="3A69BCE4" w14:textId="77777777" w:rsidTr="48D9E28F">
        <w:trPr>
          <w:cantSplit/>
        </w:trPr>
        <w:tc>
          <w:tcPr>
            <w:tcW w:w="2884" w:type="dxa"/>
          </w:tcPr>
          <w:p w14:paraId="7E5AC1B9" w14:textId="77777777" w:rsidR="00E76C00" w:rsidRPr="007E0B31" w:rsidRDefault="00E76C00" w:rsidP="00E76C00">
            <w:pPr>
              <w:pStyle w:val="Arial11Bold"/>
              <w:rPr>
                <w:rFonts w:cs="Arial"/>
              </w:rPr>
            </w:pPr>
            <w:r w:rsidRPr="007E0B31">
              <w:rPr>
                <w:rFonts w:cs="Arial"/>
              </w:rPr>
              <w:t>Primary Response</w:t>
            </w:r>
          </w:p>
        </w:tc>
        <w:tc>
          <w:tcPr>
            <w:tcW w:w="6634" w:type="dxa"/>
          </w:tcPr>
          <w:p w14:paraId="7AC6DF19" w14:textId="77777777" w:rsidR="00E76C00" w:rsidRPr="007E0B31" w:rsidRDefault="00E76C00" w:rsidP="00E76C0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76C00" w:rsidRPr="007E0B31" w14:paraId="2901EA52" w14:textId="77777777" w:rsidTr="48D9E28F">
        <w:trPr>
          <w:cantSplit/>
        </w:trPr>
        <w:tc>
          <w:tcPr>
            <w:tcW w:w="2884" w:type="dxa"/>
          </w:tcPr>
          <w:p w14:paraId="05804595" w14:textId="77777777" w:rsidR="00E76C00" w:rsidRPr="007E0B31" w:rsidRDefault="00E76C00" w:rsidP="00E76C00">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76C00" w:rsidRPr="007E0B31" w:rsidRDefault="00E76C00" w:rsidP="00E76C00">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76C00" w:rsidRPr="007E0B31" w14:paraId="147F892A" w14:textId="77777777" w:rsidTr="48D9E28F">
        <w:trPr>
          <w:cantSplit/>
        </w:trPr>
        <w:tc>
          <w:tcPr>
            <w:tcW w:w="2884" w:type="dxa"/>
          </w:tcPr>
          <w:p w14:paraId="498708EE" w14:textId="77777777" w:rsidR="00E76C00" w:rsidRPr="007E0B31" w:rsidRDefault="00E76C00" w:rsidP="00E76C00">
            <w:pPr>
              <w:pStyle w:val="Arial11Bold"/>
              <w:rPr>
                <w:rFonts w:cs="Arial"/>
              </w:rPr>
            </w:pPr>
            <w:r w:rsidRPr="007E0B31">
              <w:rPr>
                <w:rFonts w:cs="Arial"/>
              </w:rPr>
              <w:t>Programming Phase</w:t>
            </w:r>
          </w:p>
        </w:tc>
        <w:tc>
          <w:tcPr>
            <w:tcW w:w="6634" w:type="dxa"/>
          </w:tcPr>
          <w:p w14:paraId="5C6E74B1" w14:textId="77777777" w:rsidR="00E76C00" w:rsidRPr="007E0B31" w:rsidRDefault="00E76C00" w:rsidP="00E76C00">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76C00" w:rsidRPr="007E0B31" w14:paraId="528BEDE3" w14:textId="77777777" w:rsidTr="48D9E28F">
        <w:trPr>
          <w:cantSplit/>
        </w:trPr>
        <w:tc>
          <w:tcPr>
            <w:tcW w:w="2884" w:type="dxa"/>
          </w:tcPr>
          <w:p w14:paraId="7BBDC215" w14:textId="77777777" w:rsidR="00E76C00" w:rsidRPr="007E0B31" w:rsidRDefault="00E76C00" w:rsidP="00E76C00">
            <w:pPr>
              <w:pStyle w:val="Arial11Bold"/>
              <w:rPr>
                <w:rFonts w:cs="Arial"/>
              </w:rPr>
            </w:pPr>
            <w:r w:rsidRPr="007E0B31">
              <w:rPr>
                <w:rFonts w:cs="Arial"/>
              </w:rPr>
              <w:t>Proposal Notice</w:t>
            </w:r>
          </w:p>
        </w:tc>
        <w:tc>
          <w:tcPr>
            <w:tcW w:w="6634" w:type="dxa"/>
          </w:tcPr>
          <w:p w14:paraId="39CB97D1" w14:textId="64B55C4F" w:rsidR="00E76C00" w:rsidRPr="007E0B31" w:rsidRDefault="00E76C00" w:rsidP="00E76C00">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76C00" w:rsidRPr="007E0B31" w14:paraId="432EF504" w14:textId="77777777" w:rsidTr="48D9E28F">
        <w:trPr>
          <w:cantSplit/>
        </w:trPr>
        <w:tc>
          <w:tcPr>
            <w:tcW w:w="2884" w:type="dxa"/>
          </w:tcPr>
          <w:p w14:paraId="5D3209CF" w14:textId="77777777" w:rsidR="00E76C00" w:rsidRPr="007E0B31" w:rsidRDefault="00E76C00" w:rsidP="00E76C00">
            <w:pPr>
              <w:pStyle w:val="Arial11Bold"/>
              <w:rPr>
                <w:rFonts w:cs="Arial"/>
              </w:rPr>
            </w:pPr>
            <w:r w:rsidRPr="007E0B31">
              <w:rPr>
                <w:rFonts w:cs="Arial"/>
              </w:rPr>
              <w:t>Proposal Report</w:t>
            </w:r>
          </w:p>
        </w:tc>
        <w:tc>
          <w:tcPr>
            <w:tcW w:w="6634" w:type="dxa"/>
          </w:tcPr>
          <w:p w14:paraId="63AF3D10" w14:textId="77777777" w:rsidR="00E76C00" w:rsidRPr="007E0B31" w:rsidRDefault="00E76C00" w:rsidP="00E76C00">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76C00" w:rsidRPr="007E0B31" w:rsidRDefault="00E76C00" w:rsidP="00E76C00">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76C00" w:rsidRPr="007E0B31" w14:paraId="6C46AF56" w14:textId="77777777" w:rsidTr="48D9E28F">
        <w:trPr>
          <w:cantSplit/>
        </w:trPr>
        <w:tc>
          <w:tcPr>
            <w:tcW w:w="2884" w:type="dxa"/>
          </w:tcPr>
          <w:p w14:paraId="7B7A60CF" w14:textId="77777777" w:rsidR="00E76C00" w:rsidRPr="007E0B31" w:rsidRDefault="00E76C00" w:rsidP="00E76C00">
            <w:pPr>
              <w:pStyle w:val="Arial11Bold"/>
              <w:rPr>
                <w:rFonts w:cs="Arial"/>
              </w:rPr>
            </w:pPr>
            <w:r w:rsidRPr="007E0B31">
              <w:rPr>
                <w:rFonts w:cs="Arial"/>
              </w:rPr>
              <w:t>Proposed Implementation Date</w:t>
            </w:r>
          </w:p>
        </w:tc>
        <w:tc>
          <w:tcPr>
            <w:tcW w:w="6634" w:type="dxa"/>
          </w:tcPr>
          <w:p w14:paraId="20E0D48B"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1016AC" w:rsidRPr="007E0B31" w14:paraId="600FA7E2" w14:textId="77777777" w:rsidTr="48D9E28F">
        <w:trPr>
          <w:cantSplit/>
        </w:trPr>
        <w:tc>
          <w:tcPr>
            <w:tcW w:w="2884" w:type="dxa"/>
          </w:tcPr>
          <w:p w14:paraId="2EF9FB68" w14:textId="57079F41" w:rsidR="001016AC" w:rsidRPr="007E0B31" w:rsidRDefault="001016AC" w:rsidP="001016AC">
            <w:pPr>
              <w:pStyle w:val="Arial11Bold"/>
              <w:rPr>
                <w:rFonts w:cs="Arial"/>
              </w:rPr>
            </w:pPr>
            <w:r w:rsidRPr="00090EF5">
              <w:rPr>
                <w:rFonts w:eastAsia="Calibri" w:cs="Arial"/>
                <w:lang w:val="en-US"/>
              </w:rPr>
              <w:t>Proposer</w:t>
            </w:r>
          </w:p>
        </w:tc>
        <w:tc>
          <w:tcPr>
            <w:tcW w:w="6634" w:type="dxa"/>
          </w:tcPr>
          <w:p w14:paraId="472E8E23" w14:textId="5A7572BA" w:rsidR="001016AC" w:rsidRPr="007E0B31" w:rsidRDefault="001016AC" w:rsidP="001016A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76C00" w:rsidRPr="007E0B31" w14:paraId="2FDD1EFD" w14:textId="77777777" w:rsidTr="48D9E28F">
        <w:trPr>
          <w:cantSplit/>
        </w:trPr>
        <w:tc>
          <w:tcPr>
            <w:tcW w:w="2884" w:type="dxa"/>
          </w:tcPr>
          <w:p w14:paraId="6EC16416" w14:textId="77777777" w:rsidR="00E76C00" w:rsidRPr="007E0B31" w:rsidRDefault="00E76C00" w:rsidP="00E76C00">
            <w:pPr>
              <w:pStyle w:val="Arial11Bold"/>
              <w:rPr>
                <w:rFonts w:cs="Arial"/>
              </w:rPr>
            </w:pPr>
            <w:r w:rsidRPr="007E0B31">
              <w:rPr>
                <w:rFonts w:cs="Arial"/>
              </w:rPr>
              <w:t>Protection</w:t>
            </w:r>
          </w:p>
        </w:tc>
        <w:tc>
          <w:tcPr>
            <w:tcW w:w="6634" w:type="dxa"/>
          </w:tcPr>
          <w:p w14:paraId="0C2984ED" w14:textId="77777777" w:rsidR="00E76C00" w:rsidRPr="007E0B31" w:rsidRDefault="00E76C00" w:rsidP="00E76C00">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76C00" w:rsidRPr="007E0B31" w14:paraId="339E4B68" w14:textId="77777777" w:rsidTr="48D9E28F">
        <w:trPr>
          <w:cantSplit/>
        </w:trPr>
        <w:tc>
          <w:tcPr>
            <w:tcW w:w="2884" w:type="dxa"/>
          </w:tcPr>
          <w:p w14:paraId="50FA8DCD" w14:textId="77777777" w:rsidR="00E76C00" w:rsidRPr="007E0B31" w:rsidRDefault="00E76C00" w:rsidP="00E76C00">
            <w:pPr>
              <w:pStyle w:val="Arial11Bold"/>
              <w:rPr>
                <w:rFonts w:cs="Arial"/>
              </w:rPr>
            </w:pPr>
            <w:r w:rsidRPr="007E0B31">
              <w:rPr>
                <w:rFonts w:cs="Arial"/>
              </w:rPr>
              <w:t>Protection Apparatus</w:t>
            </w:r>
          </w:p>
        </w:tc>
        <w:tc>
          <w:tcPr>
            <w:tcW w:w="6634" w:type="dxa"/>
          </w:tcPr>
          <w:p w14:paraId="371ECCA9" w14:textId="77777777" w:rsidR="00E76C00" w:rsidRPr="007E0B31" w:rsidRDefault="00E76C00" w:rsidP="00E76C00">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76C00" w:rsidRPr="007E0B31" w14:paraId="0D949FA8" w14:textId="77777777" w:rsidTr="48D9E28F">
        <w:trPr>
          <w:cantSplit/>
        </w:trPr>
        <w:tc>
          <w:tcPr>
            <w:tcW w:w="2884" w:type="dxa"/>
          </w:tcPr>
          <w:p w14:paraId="5ABFB0B8" w14:textId="1B073C6D" w:rsidR="00E76C00" w:rsidRPr="007E0B31" w:rsidRDefault="00E76C00" w:rsidP="00E76C00">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76C00" w:rsidRPr="007E0B31" w:rsidRDefault="00E76C00" w:rsidP="00E76C00">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76C00" w:rsidRPr="007E0B31" w14:paraId="763F95A9" w14:textId="77777777" w:rsidTr="48D9E28F">
        <w:trPr>
          <w:cantSplit/>
        </w:trPr>
        <w:tc>
          <w:tcPr>
            <w:tcW w:w="2884" w:type="dxa"/>
          </w:tcPr>
          <w:p w14:paraId="3489E2F3" w14:textId="4937B4CF" w:rsidR="00E76C00" w:rsidRPr="007E0B31" w:rsidRDefault="00E76C00" w:rsidP="00E76C00">
            <w:pPr>
              <w:pStyle w:val="Arial11Bold"/>
              <w:rPr>
                <w:rFonts w:cs="Arial"/>
              </w:rPr>
            </w:pPr>
            <w:r>
              <w:t>Pumped Storage Generating Unit</w:t>
            </w:r>
          </w:p>
        </w:tc>
        <w:tc>
          <w:tcPr>
            <w:tcW w:w="6634" w:type="dxa"/>
          </w:tcPr>
          <w:p w14:paraId="28D45EA5" w14:textId="78281C6F" w:rsidR="00E76C00" w:rsidRPr="007E0B31" w:rsidRDefault="00E76C00" w:rsidP="00E76C00">
            <w:pPr>
              <w:pStyle w:val="TableArial11"/>
              <w:rPr>
                <w:rFonts w:cs="Arial"/>
              </w:rPr>
            </w:pPr>
            <w:r>
              <w:t xml:space="preserve">A </w:t>
            </w:r>
            <w:r w:rsidRPr="00C67361">
              <w:rPr>
                <w:b/>
              </w:rPr>
              <w:t>Generating Unit</w:t>
            </w:r>
            <w:r>
              <w:t xml:space="preserve"> at a </w:t>
            </w:r>
            <w:r w:rsidRPr="00C67361">
              <w:rPr>
                <w:b/>
              </w:rPr>
              <w:t>Pumped Storage Plant</w:t>
            </w:r>
          </w:p>
        </w:tc>
      </w:tr>
      <w:tr w:rsidR="00E76C00" w:rsidRPr="007E0B31" w14:paraId="1F4EB396" w14:textId="77777777" w:rsidTr="48D9E28F">
        <w:trPr>
          <w:cantSplit/>
        </w:trPr>
        <w:tc>
          <w:tcPr>
            <w:tcW w:w="2884" w:type="dxa"/>
          </w:tcPr>
          <w:p w14:paraId="19BDA263" w14:textId="77777777" w:rsidR="00E76C00" w:rsidRPr="007E0B31" w:rsidRDefault="00E76C00" w:rsidP="00E76C00">
            <w:pPr>
              <w:pStyle w:val="Arial11Bold"/>
              <w:rPr>
                <w:rFonts w:cs="Arial"/>
              </w:rPr>
            </w:pPr>
            <w:r w:rsidRPr="007E0B31">
              <w:rPr>
                <w:rFonts w:cs="Arial"/>
              </w:rPr>
              <w:t>Pumped Storage Generator</w:t>
            </w:r>
          </w:p>
        </w:tc>
        <w:tc>
          <w:tcPr>
            <w:tcW w:w="6634" w:type="dxa"/>
          </w:tcPr>
          <w:p w14:paraId="1B0B65D7" w14:textId="77777777" w:rsidR="00E76C00" w:rsidRPr="007E0B31" w:rsidRDefault="00E76C00" w:rsidP="00E76C00">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76C00" w:rsidRPr="007E0B31" w14:paraId="5C5DE0C2" w14:textId="77777777" w:rsidTr="48D9E28F">
        <w:trPr>
          <w:cantSplit/>
        </w:trPr>
        <w:tc>
          <w:tcPr>
            <w:tcW w:w="2884" w:type="dxa"/>
          </w:tcPr>
          <w:p w14:paraId="294C4A19" w14:textId="77777777" w:rsidR="00E76C00" w:rsidRPr="007E0B31" w:rsidRDefault="00E76C00" w:rsidP="00E76C00">
            <w:pPr>
              <w:pStyle w:val="Arial11Bold"/>
              <w:rPr>
                <w:rFonts w:cs="Arial"/>
              </w:rPr>
            </w:pPr>
            <w:r w:rsidRPr="007E0B31">
              <w:rPr>
                <w:rFonts w:cs="Arial"/>
              </w:rPr>
              <w:t>Pumped Storage Plant</w:t>
            </w:r>
          </w:p>
        </w:tc>
        <w:tc>
          <w:tcPr>
            <w:tcW w:w="6634" w:type="dxa"/>
          </w:tcPr>
          <w:p w14:paraId="6EC37B4B" w14:textId="3205A98B" w:rsidR="00E76C00" w:rsidRPr="007E0B31" w:rsidRDefault="00E76C00" w:rsidP="00E76C00">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76C00" w:rsidRPr="007E0B31" w14:paraId="374B3C1B" w14:textId="77777777" w:rsidTr="48D9E28F">
        <w:trPr>
          <w:cantSplit/>
        </w:trPr>
        <w:tc>
          <w:tcPr>
            <w:tcW w:w="2884" w:type="dxa"/>
          </w:tcPr>
          <w:p w14:paraId="18845DB4" w14:textId="77777777" w:rsidR="00E76C00" w:rsidRPr="007E0B31" w:rsidRDefault="00E76C00" w:rsidP="00E76C00">
            <w:pPr>
              <w:pStyle w:val="Arial11Bold"/>
              <w:rPr>
                <w:rFonts w:cs="Arial"/>
              </w:rPr>
            </w:pPr>
            <w:r w:rsidRPr="007E0B31">
              <w:rPr>
                <w:rFonts w:cs="Arial"/>
              </w:rPr>
              <w:t>Pumped Storage Unit</w:t>
            </w:r>
          </w:p>
        </w:tc>
        <w:tc>
          <w:tcPr>
            <w:tcW w:w="6634" w:type="dxa"/>
          </w:tcPr>
          <w:p w14:paraId="290B7319" w14:textId="7CE3B4C0"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76C00" w:rsidRPr="007E0B31" w14:paraId="449CBA4A" w14:textId="77777777" w:rsidTr="48D9E28F">
        <w:trPr>
          <w:cantSplit/>
        </w:trPr>
        <w:tc>
          <w:tcPr>
            <w:tcW w:w="2884" w:type="dxa"/>
          </w:tcPr>
          <w:p w14:paraId="5C4DB039" w14:textId="77777777" w:rsidR="00E76C00" w:rsidRPr="007E0B31" w:rsidRDefault="00E76C00" w:rsidP="00E76C00">
            <w:pPr>
              <w:pStyle w:val="Arial11Bold"/>
              <w:rPr>
                <w:rFonts w:cs="Arial"/>
              </w:rPr>
            </w:pPr>
            <w:r w:rsidRPr="007E0B31">
              <w:rPr>
                <w:rFonts w:cs="Arial"/>
              </w:rPr>
              <w:t>Purchase Contracts</w:t>
            </w:r>
          </w:p>
        </w:tc>
        <w:tc>
          <w:tcPr>
            <w:tcW w:w="6634" w:type="dxa"/>
          </w:tcPr>
          <w:p w14:paraId="2B6E616F" w14:textId="77777777" w:rsidR="00E76C00" w:rsidRPr="007E0B31" w:rsidRDefault="00E76C00" w:rsidP="00E76C00">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76C00" w:rsidRPr="007E0B31" w14:paraId="169C7FAB" w14:textId="77777777" w:rsidTr="48D9E28F">
        <w:trPr>
          <w:cantSplit/>
        </w:trPr>
        <w:tc>
          <w:tcPr>
            <w:tcW w:w="2884" w:type="dxa"/>
          </w:tcPr>
          <w:p w14:paraId="4BA36FFD"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76C00" w:rsidRPr="007E0B31" w:rsidRDefault="00E76C00" w:rsidP="00E76C00">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76C00" w:rsidRPr="007E0B31" w:rsidRDefault="00E76C00" w:rsidP="00E76C00">
            <w:pPr>
              <w:pStyle w:val="Level1Text"/>
              <w:tabs>
                <w:tab w:val="left" w:pos="0"/>
              </w:tabs>
              <w:ind w:left="0" w:firstLine="0"/>
              <w:rPr>
                <w:rFonts w:cs="Arial"/>
                <w:color w:val="auto"/>
              </w:rPr>
            </w:pPr>
          </w:p>
          <w:p w14:paraId="3CF8247C" w14:textId="77777777" w:rsidR="00E76C00" w:rsidRPr="007E0B31" w:rsidDel="00FD6436" w:rsidRDefault="00E76C00" w:rsidP="00E76C00">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76C00" w:rsidRPr="007E0B31" w14:paraId="7C2E6242" w14:textId="77777777" w:rsidTr="48D9E28F">
        <w:trPr>
          <w:cantSplit/>
        </w:trPr>
        <w:tc>
          <w:tcPr>
            <w:tcW w:w="2884" w:type="dxa"/>
          </w:tcPr>
          <w:p w14:paraId="68D71726" w14:textId="238986E0" w:rsidR="00E76C00" w:rsidRPr="000B675D" w:rsidRDefault="00E76C00" w:rsidP="005C20E3">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E76C00" w:rsidRPr="000B675D" w:rsidRDefault="00E76C00" w:rsidP="005C20E3">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E76C00" w:rsidRPr="007E0B31" w14:paraId="2E8D30AC" w14:textId="77777777" w:rsidTr="48D9E28F">
        <w:trPr>
          <w:cantSplit/>
        </w:trPr>
        <w:tc>
          <w:tcPr>
            <w:tcW w:w="2884" w:type="dxa"/>
          </w:tcPr>
          <w:p w14:paraId="2AB6F035" w14:textId="5D123789" w:rsidR="00E76C00" w:rsidRPr="000B675D" w:rsidRDefault="00E76C00" w:rsidP="005C20E3">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E76C00" w:rsidRPr="000B675D" w:rsidRDefault="00E76C00" w:rsidP="005C20E3">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76C00" w:rsidRPr="007E0B31" w14:paraId="42E6F9C6" w14:textId="77777777" w:rsidTr="48D9E28F">
        <w:trPr>
          <w:cantSplit/>
        </w:trPr>
        <w:tc>
          <w:tcPr>
            <w:tcW w:w="2884" w:type="dxa"/>
          </w:tcPr>
          <w:p w14:paraId="07A05229" w14:textId="77777777" w:rsidR="00E76C00" w:rsidRPr="007E0B31" w:rsidRDefault="00E76C00" w:rsidP="00E76C00">
            <w:pPr>
              <w:pStyle w:val="Arial11Bold"/>
              <w:rPr>
                <w:rFonts w:cs="Arial"/>
              </w:rPr>
            </w:pPr>
            <w:r w:rsidRPr="007E0B31">
              <w:rPr>
                <w:rFonts w:cs="Arial"/>
              </w:rPr>
              <w:t>Range CCGT Module</w:t>
            </w:r>
          </w:p>
        </w:tc>
        <w:tc>
          <w:tcPr>
            <w:tcW w:w="6634" w:type="dxa"/>
          </w:tcPr>
          <w:p w14:paraId="2C7C982E"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76C00" w:rsidRPr="007E0B31" w14:paraId="7556AD12" w14:textId="77777777" w:rsidTr="48D9E28F">
        <w:trPr>
          <w:cantSplit/>
        </w:trPr>
        <w:tc>
          <w:tcPr>
            <w:tcW w:w="2884" w:type="dxa"/>
          </w:tcPr>
          <w:p w14:paraId="3208EB56" w14:textId="77777777" w:rsidR="00E76C00" w:rsidRPr="007E0B31" w:rsidRDefault="00E76C00" w:rsidP="00E76C00">
            <w:pPr>
              <w:pStyle w:val="Arial11Bold"/>
              <w:rPr>
                <w:rFonts w:cs="Arial"/>
              </w:rPr>
            </w:pPr>
            <w:r w:rsidRPr="007E0B31">
              <w:rPr>
                <w:rFonts w:cs="Arial"/>
              </w:rPr>
              <w:t>Rated Field Voltage</w:t>
            </w:r>
          </w:p>
        </w:tc>
        <w:tc>
          <w:tcPr>
            <w:tcW w:w="6634" w:type="dxa"/>
          </w:tcPr>
          <w:p w14:paraId="1B3903E2" w14:textId="26BE47F5" w:rsidR="00E76C00" w:rsidRPr="007E0B31" w:rsidRDefault="00E76C00" w:rsidP="00E76C00">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76C00" w:rsidRPr="007E0B31" w14:paraId="51D42A6E" w14:textId="77777777" w:rsidTr="48D9E28F">
        <w:trPr>
          <w:cantSplit/>
        </w:trPr>
        <w:tc>
          <w:tcPr>
            <w:tcW w:w="2884" w:type="dxa"/>
          </w:tcPr>
          <w:p w14:paraId="193A7FAE" w14:textId="77777777" w:rsidR="00E76C00" w:rsidRPr="007E0B31" w:rsidRDefault="00E76C00" w:rsidP="00E76C00">
            <w:pPr>
              <w:pStyle w:val="Arial11Bold"/>
              <w:rPr>
                <w:rFonts w:cs="Arial"/>
              </w:rPr>
            </w:pPr>
            <w:r w:rsidRPr="007E0B31">
              <w:rPr>
                <w:rFonts w:cs="Arial"/>
              </w:rPr>
              <w:t>Rated MW</w:t>
            </w:r>
          </w:p>
        </w:tc>
        <w:tc>
          <w:tcPr>
            <w:tcW w:w="6634" w:type="dxa"/>
          </w:tcPr>
          <w:p w14:paraId="7440FEAA" w14:textId="5AE0AD7F" w:rsidR="00E76C00" w:rsidRPr="007E0B31" w:rsidRDefault="00E76C00" w:rsidP="00E76C00">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76C00" w:rsidRDefault="00E76C00" w:rsidP="00E76C00">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76C00" w:rsidRDefault="00E76C00" w:rsidP="00E76C00">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76C00" w:rsidRDefault="00E76C00" w:rsidP="00E76C00">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76C00" w:rsidRPr="007E0B31" w:rsidRDefault="00E76C00" w:rsidP="00E76C00">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76C00" w:rsidRPr="007E0B31" w14:paraId="273F78B3" w14:textId="77777777" w:rsidTr="48D9E28F">
        <w:trPr>
          <w:cantSplit/>
        </w:trPr>
        <w:tc>
          <w:tcPr>
            <w:tcW w:w="2884" w:type="dxa"/>
          </w:tcPr>
          <w:p w14:paraId="536CA4E9" w14:textId="77777777" w:rsidR="00E76C00" w:rsidRPr="007E0B31" w:rsidRDefault="00E76C00" w:rsidP="00E76C00">
            <w:pPr>
              <w:pStyle w:val="Arial11Bold"/>
              <w:rPr>
                <w:rFonts w:cs="Arial"/>
              </w:rPr>
            </w:pPr>
            <w:r w:rsidRPr="007E0B31">
              <w:rPr>
                <w:rFonts w:cs="Arial"/>
              </w:rPr>
              <w:t>Reactive Despatch Instruction</w:t>
            </w:r>
          </w:p>
        </w:tc>
        <w:tc>
          <w:tcPr>
            <w:tcW w:w="6634" w:type="dxa"/>
          </w:tcPr>
          <w:p w14:paraId="09FF6E84"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109CC66C" w14:textId="77777777" w:rsidTr="48D9E28F">
        <w:trPr>
          <w:cantSplit/>
        </w:trPr>
        <w:tc>
          <w:tcPr>
            <w:tcW w:w="2884" w:type="dxa"/>
          </w:tcPr>
          <w:p w14:paraId="49062E17" w14:textId="77777777" w:rsidR="00E76C00" w:rsidRPr="007E0B31" w:rsidRDefault="00E76C00" w:rsidP="00E76C00">
            <w:pPr>
              <w:pStyle w:val="Arial11Bold"/>
              <w:rPr>
                <w:rFonts w:cs="Arial"/>
              </w:rPr>
            </w:pPr>
            <w:r w:rsidRPr="007E0B31">
              <w:rPr>
                <w:rFonts w:cs="Arial"/>
              </w:rPr>
              <w:t>Reactive Despatch Network Restriction</w:t>
            </w:r>
          </w:p>
        </w:tc>
        <w:tc>
          <w:tcPr>
            <w:tcW w:w="6634" w:type="dxa"/>
          </w:tcPr>
          <w:p w14:paraId="0D22F1A4" w14:textId="6CDB39AC" w:rsidR="00E76C00" w:rsidRPr="007E0B31" w:rsidRDefault="00E76C00" w:rsidP="00E76C00">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76C00" w:rsidRPr="0079139F" w14:paraId="41F1D243" w14:textId="77777777" w:rsidTr="48D9E28F">
        <w:trPr>
          <w:cantSplit/>
        </w:trPr>
        <w:tc>
          <w:tcPr>
            <w:tcW w:w="2884" w:type="dxa"/>
          </w:tcPr>
          <w:p w14:paraId="09E990EB" w14:textId="53E66CB7" w:rsidR="00E76C00" w:rsidRPr="0079139F" w:rsidRDefault="00E76C00" w:rsidP="00E76C00">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76C00" w:rsidRPr="0079139F" w:rsidRDefault="00E76C00" w:rsidP="00E76C00">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76C00" w:rsidRPr="007E0B31" w14:paraId="46314AF8" w14:textId="77777777" w:rsidTr="48D9E28F">
        <w:trPr>
          <w:cantSplit/>
        </w:trPr>
        <w:tc>
          <w:tcPr>
            <w:tcW w:w="2884" w:type="dxa"/>
          </w:tcPr>
          <w:p w14:paraId="6974C64B" w14:textId="77777777" w:rsidR="00E76C00" w:rsidRPr="007E0B31" w:rsidRDefault="00E76C00" w:rsidP="00E76C00">
            <w:pPr>
              <w:pStyle w:val="Arial11Bold"/>
              <w:rPr>
                <w:rFonts w:cs="Arial"/>
              </w:rPr>
            </w:pPr>
            <w:r w:rsidRPr="007E0B31">
              <w:rPr>
                <w:rFonts w:cs="Arial"/>
              </w:rPr>
              <w:t>Reactive Energy</w:t>
            </w:r>
          </w:p>
        </w:tc>
        <w:tc>
          <w:tcPr>
            <w:tcW w:w="6634" w:type="dxa"/>
          </w:tcPr>
          <w:p w14:paraId="3FE819C4" w14:textId="77777777" w:rsidR="00E76C00" w:rsidRPr="007E0B31" w:rsidRDefault="00E76C00" w:rsidP="00E76C00">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76C00" w:rsidRPr="007E0B31" w14:paraId="4C6A9206" w14:textId="77777777" w:rsidTr="48D9E28F">
        <w:trPr>
          <w:cantSplit/>
        </w:trPr>
        <w:tc>
          <w:tcPr>
            <w:tcW w:w="2884" w:type="dxa"/>
          </w:tcPr>
          <w:p w14:paraId="6C15F2F8" w14:textId="77777777" w:rsidR="00E76C00" w:rsidRPr="007E0B31" w:rsidRDefault="00E76C00" w:rsidP="00E76C00">
            <w:pPr>
              <w:pStyle w:val="Arial11Bold"/>
              <w:rPr>
                <w:rFonts w:cs="Arial"/>
              </w:rPr>
            </w:pPr>
            <w:r w:rsidRPr="007E0B31">
              <w:rPr>
                <w:rFonts w:cs="Arial"/>
              </w:rPr>
              <w:t>Reactive Power</w:t>
            </w:r>
          </w:p>
        </w:tc>
        <w:tc>
          <w:tcPr>
            <w:tcW w:w="6634" w:type="dxa"/>
          </w:tcPr>
          <w:p w14:paraId="2116FCFF" w14:textId="77777777" w:rsidR="00E76C00" w:rsidRPr="007E0B31" w:rsidRDefault="00E76C00" w:rsidP="00E76C00">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76C00" w:rsidRPr="007E0B31" w14:paraId="3CD853A2" w14:textId="77777777" w:rsidTr="48D9E28F">
        <w:trPr>
          <w:cantSplit/>
        </w:trPr>
        <w:tc>
          <w:tcPr>
            <w:tcW w:w="2884" w:type="dxa"/>
          </w:tcPr>
          <w:p w14:paraId="2F70D0FD" w14:textId="77777777" w:rsidR="00E76C00" w:rsidRPr="007E0B31" w:rsidRDefault="00E76C00" w:rsidP="00E76C00">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76C00" w:rsidRPr="007E0B31" w:rsidRDefault="00E76C00" w:rsidP="00E76C00">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76C00" w:rsidRPr="007E0B31" w14:paraId="0FE2CCF3" w14:textId="77777777" w:rsidTr="48D9E28F">
        <w:trPr>
          <w:cantSplit/>
        </w:trPr>
        <w:tc>
          <w:tcPr>
            <w:tcW w:w="2884" w:type="dxa"/>
          </w:tcPr>
          <w:p w14:paraId="4CA01335" w14:textId="11F1E4DD" w:rsidR="00E76C00" w:rsidRPr="007E0B31" w:rsidRDefault="00E76C00" w:rsidP="00E76C00">
            <w:pPr>
              <w:pStyle w:val="Arial11Bold"/>
              <w:rPr>
                <w:rFonts w:cs="Arial"/>
              </w:rPr>
            </w:pPr>
            <w:r>
              <w:t>Regenerative Braking</w:t>
            </w:r>
          </w:p>
        </w:tc>
        <w:tc>
          <w:tcPr>
            <w:tcW w:w="6634" w:type="dxa"/>
          </w:tcPr>
          <w:p w14:paraId="340DC8F2" w14:textId="18ACDBC8" w:rsidR="00E76C00" w:rsidRPr="007E0B31" w:rsidRDefault="00E76C00" w:rsidP="00E76C00">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76C00" w:rsidRPr="007E0B31" w14:paraId="02810D1E" w14:textId="77777777" w:rsidTr="48D9E28F">
        <w:trPr>
          <w:cantSplit/>
        </w:trPr>
        <w:tc>
          <w:tcPr>
            <w:tcW w:w="2884" w:type="dxa"/>
          </w:tcPr>
          <w:p w14:paraId="520D388E" w14:textId="77777777" w:rsidR="00E76C00" w:rsidRPr="007E0B31" w:rsidRDefault="00E76C00" w:rsidP="00E76C00">
            <w:pPr>
              <w:pStyle w:val="Arial11Bold"/>
              <w:rPr>
                <w:rFonts w:cs="Arial"/>
              </w:rPr>
            </w:pPr>
            <w:r w:rsidRPr="007E0B31">
              <w:rPr>
                <w:rFonts w:cs="Arial"/>
              </w:rPr>
              <w:t>Registered Capacity</w:t>
            </w:r>
          </w:p>
        </w:tc>
        <w:tc>
          <w:tcPr>
            <w:tcW w:w="6634" w:type="dxa"/>
          </w:tcPr>
          <w:p w14:paraId="603F7D1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76C00" w:rsidRDefault="00E76C00" w:rsidP="00E76C00">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76C00" w:rsidRPr="007E0B31" w:rsidRDefault="00E76C00" w:rsidP="00E76C00">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76C00" w:rsidRPr="007E0B31" w14:paraId="28E3B2E3" w14:textId="77777777" w:rsidTr="48D9E28F">
        <w:trPr>
          <w:cantSplit/>
        </w:trPr>
        <w:tc>
          <w:tcPr>
            <w:tcW w:w="2884" w:type="dxa"/>
          </w:tcPr>
          <w:p w14:paraId="2BE0DBDE" w14:textId="77777777" w:rsidR="00E76C00" w:rsidRPr="007E0B31" w:rsidRDefault="00E76C00" w:rsidP="00E76C00">
            <w:pPr>
              <w:pStyle w:val="Arial11Bold"/>
              <w:rPr>
                <w:rFonts w:cs="Arial"/>
              </w:rPr>
            </w:pPr>
            <w:r w:rsidRPr="007E0B31">
              <w:rPr>
                <w:rFonts w:cs="Arial"/>
              </w:rPr>
              <w:t>Registered Data</w:t>
            </w:r>
          </w:p>
        </w:tc>
        <w:tc>
          <w:tcPr>
            <w:tcW w:w="6634" w:type="dxa"/>
          </w:tcPr>
          <w:p w14:paraId="6C5F8E51"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76C00" w:rsidRPr="007E0B31" w14:paraId="6D4F3B34" w14:textId="77777777" w:rsidTr="48D9E28F">
        <w:trPr>
          <w:cantSplit/>
        </w:trPr>
        <w:tc>
          <w:tcPr>
            <w:tcW w:w="2884" w:type="dxa"/>
          </w:tcPr>
          <w:p w14:paraId="425272E0" w14:textId="77777777" w:rsidR="00E76C00" w:rsidRPr="007E0B31" w:rsidRDefault="00E76C00" w:rsidP="00E76C00">
            <w:pPr>
              <w:pStyle w:val="Arial11Bold"/>
              <w:rPr>
                <w:rFonts w:cs="Arial"/>
              </w:rPr>
            </w:pPr>
            <w:r w:rsidRPr="007E0B31">
              <w:rPr>
                <w:rFonts w:cs="Arial"/>
              </w:rPr>
              <w:t>Registered Import Capability</w:t>
            </w:r>
          </w:p>
        </w:tc>
        <w:tc>
          <w:tcPr>
            <w:tcW w:w="6634" w:type="dxa"/>
          </w:tcPr>
          <w:p w14:paraId="700DCEFE" w14:textId="77777777" w:rsidR="00E76C00" w:rsidRPr="007E0B31" w:rsidRDefault="00E76C00" w:rsidP="00E76C00">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76C00" w:rsidRDefault="00E76C00" w:rsidP="00E76C00">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76C00" w:rsidRPr="007E0B31" w:rsidRDefault="00E76C00" w:rsidP="00E76C00">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76C00" w:rsidRPr="007E0B31" w14:paraId="2F4B1BA2" w14:textId="77777777" w:rsidTr="48D9E28F">
        <w:trPr>
          <w:cantSplit/>
        </w:trPr>
        <w:tc>
          <w:tcPr>
            <w:tcW w:w="2884" w:type="dxa"/>
          </w:tcPr>
          <w:p w14:paraId="139F3CB8" w14:textId="77777777" w:rsidR="00E76C00" w:rsidRPr="007E0B31" w:rsidRDefault="00E76C00" w:rsidP="00E76C00">
            <w:pPr>
              <w:pStyle w:val="Arial11Bold"/>
              <w:rPr>
                <w:rFonts w:cs="Arial"/>
              </w:rPr>
            </w:pPr>
            <w:r w:rsidRPr="007E0B31">
              <w:rPr>
                <w:rFonts w:cs="Arial"/>
              </w:rPr>
              <w:t>Regulations</w:t>
            </w:r>
          </w:p>
        </w:tc>
        <w:tc>
          <w:tcPr>
            <w:tcW w:w="6634" w:type="dxa"/>
          </w:tcPr>
          <w:p w14:paraId="5EE91803" w14:textId="77777777" w:rsidR="00E76C00" w:rsidRPr="007E0B31" w:rsidRDefault="00E76C00" w:rsidP="00E76C00">
            <w:pPr>
              <w:pStyle w:val="TableArial11"/>
              <w:rPr>
                <w:rFonts w:cs="Arial"/>
              </w:rPr>
            </w:pPr>
            <w:r w:rsidRPr="007E0B31">
              <w:rPr>
                <w:rFonts w:cs="Arial"/>
              </w:rPr>
              <w:t>The Utilities Contracts Regulations 1996, as amended from time to time.</w:t>
            </w:r>
          </w:p>
        </w:tc>
      </w:tr>
      <w:tr w:rsidR="00E76C00" w:rsidRPr="00DE788D" w14:paraId="2B2A16BA" w14:textId="77777777" w:rsidTr="48D9E28F">
        <w:trPr>
          <w:cantSplit/>
        </w:trPr>
        <w:tc>
          <w:tcPr>
            <w:tcW w:w="2884" w:type="dxa"/>
          </w:tcPr>
          <w:p w14:paraId="07E0207E" w14:textId="00F1704F" w:rsidR="00E76C00" w:rsidRPr="00845BD2" w:rsidRDefault="00E76C00" w:rsidP="00E76C00">
            <w:pPr>
              <w:pStyle w:val="Arial11Bold"/>
              <w:rPr>
                <w:rFonts w:cs="Arial"/>
              </w:rPr>
            </w:pPr>
            <w:r w:rsidRPr="00845BD2">
              <w:rPr>
                <w:rFonts w:cs="Arial"/>
                <w:snapToGrid/>
                <w:lang w:val="x-none" w:eastAsia="en-GB"/>
              </w:rPr>
              <w:t>Regulated Sections</w:t>
            </w:r>
          </w:p>
        </w:tc>
        <w:tc>
          <w:tcPr>
            <w:tcW w:w="6634" w:type="dxa"/>
          </w:tcPr>
          <w:p w14:paraId="198AE7F5" w14:textId="77777777" w:rsidR="00E76C00" w:rsidRPr="00845BD2" w:rsidRDefault="00E76C00" w:rsidP="00E76C00">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76C00" w:rsidRPr="00845BD2" w:rsidRDefault="00E76C00" w:rsidP="00E76C00">
            <w:pPr>
              <w:widowControl/>
              <w:autoSpaceDE w:val="0"/>
              <w:autoSpaceDN w:val="0"/>
              <w:adjustRightInd w:val="0"/>
              <w:snapToGrid w:val="0"/>
              <w:rPr>
                <w:rFonts w:cs="Arial"/>
              </w:rPr>
            </w:pPr>
          </w:p>
        </w:tc>
      </w:tr>
      <w:tr w:rsidR="00E76C00" w:rsidRPr="00DE788D" w14:paraId="7DFB31AF" w14:textId="77777777" w:rsidTr="48D9E28F">
        <w:trPr>
          <w:cantSplit/>
        </w:trPr>
        <w:tc>
          <w:tcPr>
            <w:tcW w:w="2884" w:type="dxa"/>
          </w:tcPr>
          <w:p w14:paraId="6F6FE8F2" w14:textId="77777777" w:rsidR="00E76C00" w:rsidRPr="00DE788D" w:rsidRDefault="00E76C00" w:rsidP="00E76C00">
            <w:pPr>
              <w:pStyle w:val="Arial11Bold"/>
              <w:rPr>
                <w:rFonts w:cs="Arial"/>
              </w:rPr>
            </w:pPr>
            <w:r w:rsidRPr="00DE788D">
              <w:rPr>
                <w:rFonts w:cs="Arial"/>
              </w:rPr>
              <w:t>Reheater Time Constant</w:t>
            </w:r>
          </w:p>
        </w:tc>
        <w:tc>
          <w:tcPr>
            <w:tcW w:w="6634" w:type="dxa"/>
          </w:tcPr>
          <w:p w14:paraId="3348769D" w14:textId="77777777" w:rsidR="00E76C00" w:rsidRPr="00DE788D" w:rsidRDefault="00E76C00" w:rsidP="00E76C00">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76C00" w:rsidRPr="007E0B31" w14:paraId="23631208" w14:textId="77777777" w:rsidTr="48D9E28F">
        <w:trPr>
          <w:cantSplit/>
        </w:trPr>
        <w:tc>
          <w:tcPr>
            <w:tcW w:w="2884" w:type="dxa"/>
          </w:tcPr>
          <w:p w14:paraId="28ADFFCF" w14:textId="77777777" w:rsidR="00E76C00" w:rsidRPr="007E0B31" w:rsidRDefault="00E76C00" w:rsidP="00E76C00">
            <w:pPr>
              <w:pStyle w:val="Arial11Bold"/>
              <w:rPr>
                <w:rFonts w:cs="Arial"/>
              </w:rPr>
            </w:pPr>
            <w:r w:rsidRPr="007E0B31">
              <w:rPr>
                <w:rFonts w:cs="Arial"/>
              </w:rPr>
              <w:t>Rejected Grid Code Modification Proposal</w:t>
            </w:r>
          </w:p>
        </w:tc>
        <w:tc>
          <w:tcPr>
            <w:tcW w:w="6634" w:type="dxa"/>
          </w:tcPr>
          <w:p w14:paraId="363B7E25" w14:textId="41DB448D"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76C00" w:rsidRPr="007E0B31" w14:paraId="35CFBFAD" w14:textId="77777777" w:rsidTr="48D9E28F">
        <w:trPr>
          <w:cantSplit/>
        </w:trPr>
        <w:tc>
          <w:tcPr>
            <w:tcW w:w="2884" w:type="dxa"/>
          </w:tcPr>
          <w:p w14:paraId="2AB7866A" w14:textId="77777777" w:rsidR="00E76C00" w:rsidRPr="007E0B31" w:rsidRDefault="00E76C00" w:rsidP="00E76C00">
            <w:pPr>
              <w:pStyle w:val="Arial11Bold"/>
              <w:rPr>
                <w:rFonts w:cs="Arial"/>
              </w:rPr>
            </w:pPr>
            <w:r w:rsidRPr="007E0B31">
              <w:rPr>
                <w:rFonts w:cs="Arial"/>
              </w:rPr>
              <w:t>Related Person</w:t>
            </w:r>
          </w:p>
        </w:tc>
        <w:tc>
          <w:tcPr>
            <w:tcW w:w="6634" w:type="dxa"/>
          </w:tcPr>
          <w:p w14:paraId="5DAC4B40" w14:textId="4955AA19" w:rsidR="00E76C00" w:rsidRPr="007E0B31" w:rsidRDefault="00E76C00" w:rsidP="00E76C00">
            <w:pPr>
              <w:pStyle w:val="TableArial11"/>
              <w:rPr>
                <w:rFonts w:cs="Arial"/>
              </w:rPr>
            </w:pPr>
            <w:r>
              <w:rPr>
                <w:rFonts w:cs="Arial"/>
              </w:rPr>
              <w:t>M</w:t>
            </w:r>
            <w:r w:rsidRPr="007E0B31">
              <w:rPr>
                <w:rFonts w:cs="Arial"/>
              </w:rPr>
              <w:t xml:space="preserve">eans, in relation to an individual, any member of his immediate family, his employer (and any former employer of his within the previous 12 months), any partner with whom he is in partnership, and any company or </w:t>
            </w:r>
            <w:r w:rsidRPr="005C20E3">
              <w:rPr>
                <w:b/>
              </w:rPr>
              <w:t>Affiliate</w:t>
            </w:r>
            <w:r w:rsidRPr="007E0B31">
              <w:rPr>
                <w:rFonts w:cs="Arial"/>
              </w:rPr>
              <w:t xml:space="preserve"> of a company in which he or any member of his immediate family controls more than 20% of the voting rights in respect of the shares of the company;</w:t>
            </w:r>
          </w:p>
        </w:tc>
      </w:tr>
      <w:tr w:rsidR="00E76C00" w:rsidRPr="007E0B31" w14:paraId="09C3CE4E" w14:textId="77777777" w:rsidTr="48D9E28F">
        <w:trPr>
          <w:cantSplit/>
        </w:trPr>
        <w:tc>
          <w:tcPr>
            <w:tcW w:w="2884" w:type="dxa"/>
          </w:tcPr>
          <w:p w14:paraId="7DF91920" w14:textId="77777777" w:rsidR="00E76C00" w:rsidRPr="007E0B31" w:rsidRDefault="00E76C00" w:rsidP="00E76C00">
            <w:pPr>
              <w:pStyle w:val="Arial11Bold"/>
              <w:rPr>
                <w:rFonts w:cs="Arial"/>
              </w:rPr>
            </w:pPr>
            <w:r w:rsidRPr="007E0B31">
              <w:rPr>
                <w:rFonts w:cs="Arial"/>
              </w:rPr>
              <w:t>Relevant E&amp;W Transmission Licensee</w:t>
            </w:r>
          </w:p>
        </w:tc>
        <w:tc>
          <w:tcPr>
            <w:tcW w:w="6634" w:type="dxa"/>
          </w:tcPr>
          <w:p w14:paraId="5845D330" w14:textId="3FE2D420" w:rsidR="00E76C00" w:rsidRPr="007E0B31" w:rsidRDefault="00E76C00" w:rsidP="00E76C00">
            <w:pPr>
              <w:pStyle w:val="TableArial11"/>
              <w:rPr>
                <w:rFonts w:cs="Arial"/>
              </w:rPr>
            </w:pPr>
            <w:r w:rsidRPr="007E0B31">
              <w:rPr>
                <w:rFonts w:cs="Arial"/>
              </w:rPr>
              <w:t xml:space="preserve">As the context requires </w:t>
            </w:r>
            <w:r w:rsidRPr="00A7751D">
              <w:rPr>
                <w:rFonts w:cs="Arial"/>
                <w:b/>
              </w:rPr>
              <w:t>NGET</w:t>
            </w:r>
            <w:ins w:id="297" w:author="Baker(ESO), Stephen" w:date="2022-07-19T11:43:00Z">
              <w:r w:rsidR="0021665F" w:rsidRPr="00F77986">
                <w:rPr>
                  <w:rFonts w:cs="Arial"/>
                  <w:bCs/>
                </w:rPr>
                <w:t xml:space="preserve">, </w:t>
              </w:r>
            </w:ins>
            <w:ins w:id="298" w:author="Melanie Howe" w:date="2022-09-07T16:21:00Z">
              <w:r w:rsidR="006013CC" w:rsidRPr="00F77986">
                <w:rPr>
                  <w:rFonts w:cs="Arial"/>
                  <w:bCs/>
                </w:rPr>
                <w:t>and/or</w:t>
              </w:r>
              <w:r w:rsidR="006013CC">
                <w:rPr>
                  <w:rFonts w:cs="Arial"/>
                  <w:b/>
                </w:rPr>
                <w:t xml:space="preserve"> </w:t>
              </w:r>
            </w:ins>
            <w:ins w:id="299" w:author="Melanie Howe" w:date="2022-09-07T16:19:00Z">
              <w:r w:rsidR="006013CC">
                <w:rPr>
                  <w:rFonts w:cs="Arial"/>
                  <w:bCs/>
                </w:rPr>
                <w:t xml:space="preserve">an </w:t>
              </w:r>
              <w:r w:rsidR="006013CC" w:rsidRPr="00F77986">
                <w:rPr>
                  <w:rFonts w:cs="Arial"/>
                  <w:b/>
                </w:rPr>
                <w:t>E&amp;W</w:t>
              </w:r>
              <w:r w:rsidR="006013CC">
                <w:rPr>
                  <w:rFonts w:cs="Arial"/>
                  <w:bCs/>
                </w:rPr>
                <w:t xml:space="preserve"> </w:t>
              </w:r>
            </w:ins>
            <w:ins w:id="300" w:author="Baker(ESO), Stephen" w:date="2022-07-19T11:43:00Z">
              <w:r w:rsidR="0021665F">
                <w:rPr>
                  <w:rFonts w:cs="Arial"/>
                  <w:b/>
                </w:rPr>
                <w:t xml:space="preserve">Competitively Appointed Transmission </w:t>
              </w:r>
            </w:ins>
            <w:ins w:id="301" w:author="Melanie Howe" w:date="2022-09-07T16:19:00Z">
              <w:r w:rsidR="006013CC">
                <w:rPr>
                  <w:rFonts w:cs="Arial"/>
                  <w:b/>
                </w:rPr>
                <w:t>Licensee</w:t>
              </w:r>
            </w:ins>
            <w:r w:rsidRPr="007E0B31">
              <w:rPr>
                <w:rFonts w:cs="Arial"/>
              </w:rPr>
              <w:t xml:space="preserve"> and/or an </w:t>
            </w:r>
            <w:r w:rsidRPr="007E0B31">
              <w:rPr>
                <w:rFonts w:cs="Arial"/>
                <w:b/>
              </w:rPr>
              <w:t>E&amp;W Offshore Transmission Licensee</w:t>
            </w:r>
            <w:r w:rsidRPr="007E0B31">
              <w:rPr>
                <w:rFonts w:cs="Arial"/>
              </w:rPr>
              <w:t>.</w:t>
            </w:r>
          </w:p>
        </w:tc>
      </w:tr>
      <w:tr w:rsidR="00E76C00" w:rsidRPr="007E0B31" w14:paraId="00495AD3" w14:textId="77777777" w:rsidTr="48D9E28F">
        <w:trPr>
          <w:cantSplit/>
        </w:trPr>
        <w:tc>
          <w:tcPr>
            <w:tcW w:w="2884" w:type="dxa"/>
          </w:tcPr>
          <w:p w14:paraId="37CE2F19" w14:textId="77777777" w:rsidR="00E76C00" w:rsidRPr="007E0B31" w:rsidRDefault="00E76C00" w:rsidP="00E76C00">
            <w:pPr>
              <w:pStyle w:val="Arial11Bold"/>
              <w:rPr>
                <w:rFonts w:cs="Arial"/>
              </w:rPr>
            </w:pPr>
            <w:r w:rsidRPr="007E0B31">
              <w:rPr>
                <w:rFonts w:cs="Arial"/>
              </w:rPr>
              <w:t>Relevant Party</w:t>
            </w:r>
          </w:p>
        </w:tc>
        <w:tc>
          <w:tcPr>
            <w:tcW w:w="6634" w:type="dxa"/>
          </w:tcPr>
          <w:p w14:paraId="7BF1A4B9" w14:textId="77777777" w:rsidR="00E76C00" w:rsidRPr="007E0B31" w:rsidRDefault="00E76C00" w:rsidP="00E76C00">
            <w:pPr>
              <w:pStyle w:val="TableArial11"/>
              <w:rPr>
                <w:rFonts w:cs="Arial"/>
              </w:rPr>
            </w:pPr>
            <w:r w:rsidRPr="007E0B31">
              <w:rPr>
                <w:rFonts w:cs="Arial"/>
              </w:rPr>
              <w:t>Has the meaning given in GR15.10(a).</w:t>
            </w:r>
          </w:p>
        </w:tc>
      </w:tr>
      <w:tr w:rsidR="00E76C00" w:rsidRPr="007E0B31" w14:paraId="0089BD19" w14:textId="77777777" w:rsidTr="48D9E28F">
        <w:trPr>
          <w:cantSplit/>
        </w:trPr>
        <w:tc>
          <w:tcPr>
            <w:tcW w:w="2884" w:type="dxa"/>
          </w:tcPr>
          <w:p w14:paraId="192E0FD2" w14:textId="77777777" w:rsidR="00E76C00" w:rsidRPr="007E0B31" w:rsidRDefault="00E76C00" w:rsidP="00E76C00">
            <w:pPr>
              <w:pStyle w:val="Arial11Bold"/>
              <w:rPr>
                <w:rFonts w:cs="Arial"/>
              </w:rPr>
            </w:pPr>
            <w:r w:rsidRPr="007E0B31">
              <w:rPr>
                <w:rFonts w:cs="Arial"/>
              </w:rPr>
              <w:t>Relevant Scottish Transmission Licensee</w:t>
            </w:r>
          </w:p>
        </w:tc>
        <w:tc>
          <w:tcPr>
            <w:tcW w:w="6634" w:type="dxa"/>
          </w:tcPr>
          <w:p w14:paraId="1721A37D" w14:textId="7BF0A7AA" w:rsidR="00E76C00" w:rsidRPr="007E0B31" w:rsidRDefault="00E76C00" w:rsidP="00E76C00">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302" w:author="Melanie Howe" w:date="2022-09-07T16:20:00Z">
              <w:r w:rsidR="006013CC">
                <w:rPr>
                  <w:rFonts w:cs="Arial"/>
                  <w:b/>
                </w:rPr>
                <w:t>,</w:t>
              </w:r>
            </w:ins>
            <w:r w:rsidRPr="007E0B31">
              <w:rPr>
                <w:rFonts w:cs="Arial"/>
              </w:rPr>
              <w:t xml:space="preserve"> </w:t>
            </w:r>
            <w:ins w:id="303" w:author="Baker(ESO), Stephen" w:date="2022-07-19T11:44:00Z">
              <w:r w:rsidR="00023285">
                <w:rPr>
                  <w:rFonts w:cs="Arial"/>
                </w:rPr>
                <w:t>and/or</w:t>
              </w:r>
            </w:ins>
            <w:ins w:id="304" w:author="Melanie Howe" w:date="2022-09-07T16:21:00Z">
              <w:r w:rsidR="006013CC">
                <w:rPr>
                  <w:rFonts w:cs="Arial"/>
                </w:rPr>
                <w:t xml:space="preserve"> </w:t>
              </w:r>
            </w:ins>
            <w:ins w:id="305" w:author="Melanie Howe" w:date="2022-09-07T16:20:00Z">
              <w:r w:rsidR="006013CC">
                <w:rPr>
                  <w:rFonts w:cs="Arial"/>
                </w:rPr>
                <w:t xml:space="preserve">a </w:t>
              </w:r>
              <w:r w:rsidR="006013CC" w:rsidRPr="00F77986">
                <w:rPr>
                  <w:rFonts w:cs="Arial"/>
                  <w:b/>
                  <w:bCs/>
                </w:rPr>
                <w:t>Scottish</w:t>
              </w:r>
            </w:ins>
            <w:ins w:id="306" w:author="Baker(ESO), Stephen" w:date="2022-07-19T11:44:00Z">
              <w:r w:rsidR="00023285" w:rsidRPr="00F77986">
                <w:rPr>
                  <w:rFonts w:cs="Arial"/>
                  <w:b/>
                  <w:bCs/>
                </w:rPr>
                <w:t xml:space="preserve"> Competitively Appointed Transmission</w:t>
              </w:r>
              <w:r w:rsidR="00023285">
                <w:rPr>
                  <w:rFonts w:cs="Arial"/>
                </w:rPr>
                <w:t xml:space="preserve"> </w:t>
              </w:r>
            </w:ins>
            <w:ins w:id="307" w:author="Melanie Howe" w:date="2022-09-07T16:20:00Z">
              <w:r w:rsidR="006013CC" w:rsidRPr="00F77986">
                <w:rPr>
                  <w:rFonts w:cs="Arial"/>
                  <w:b/>
                  <w:bCs/>
                </w:rPr>
                <w:t>Licensee</w:t>
              </w:r>
            </w:ins>
            <w:ins w:id="308" w:author="Baker(ESO), Stephen" w:date="2022-07-19T11:44:00Z">
              <w:r w:rsidR="00DB0E96">
                <w:rPr>
                  <w:rFonts w:cs="Arial"/>
                </w:rPr>
                <w:t xml:space="preserve"> </w:t>
              </w:r>
            </w:ins>
            <w:r w:rsidRPr="007E0B31">
              <w:rPr>
                <w:rFonts w:cs="Arial"/>
              </w:rPr>
              <w:t xml:space="preserve">and/or a </w:t>
            </w:r>
            <w:r w:rsidRPr="007E0B31">
              <w:rPr>
                <w:rFonts w:cs="Arial"/>
                <w:b/>
              </w:rPr>
              <w:t xml:space="preserve">Scottish Offshore Transmission </w:t>
            </w:r>
            <w:commentRangeStart w:id="309"/>
            <w:r w:rsidRPr="007E0B31">
              <w:rPr>
                <w:rFonts w:cs="Arial"/>
                <w:b/>
              </w:rPr>
              <w:t>Licensee</w:t>
            </w:r>
            <w:commentRangeEnd w:id="309"/>
            <w:r w:rsidR="005500BF">
              <w:rPr>
                <w:rStyle w:val="CommentReference"/>
              </w:rPr>
              <w:commentReference w:id="309"/>
            </w:r>
            <w:r w:rsidRPr="007E0B31">
              <w:rPr>
                <w:rFonts w:cs="Arial"/>
              </w:rPr>
              <w:t>.</w:t>
            </w:r>
          </w:p>
        </w:tc>
      </w:tr>
      <w:tr w:rsidR="00E76C00" w:rsidRPr="007E0B31" w14:paraId="1E25E753" w14:textId="77777777" w:rsidTr="48D9E28F">
        <w:trPr>
          <w:cantSplit/>
        </w:trPr>
        <w:tc>
          <w:tcPr>
            <w:tcW w:w="2884" w:type="dxa"/>
          </w:tcPr>
          <w:p w14:paraId="3F282714" w14:textId="77777777" w:rsidR="00E76C00" w:rsidRPr="007E0B31" w:rsidRDefault="00E76C00" w:rsidP="00E76C00">
            <w:pPr>
              <w:pStyle w:val="Arial11Bold"/>
              <w:rPr>
                <w:rFonts w:cs="Arial"/>
              </w:rPr>
            </w:pPr>
            <w:r w:rsidRPr="007E0B31">
              <w:rPr>
                <w:rFonts w:cs="Arial"/>
              </w:rPr>
              <w:t>Relevant Transmission Licensee</w:t>
            </w:r>
          </w:p>
        </w:tc>
        <w:tc>
          <w:tcPr>
            <w:tcW w:w="6634" w:type="dxa"/>
          </w:tcPr>
          <w:p w14:paraId="027002BE" w14:textId="71802193" w:rsidR="00E76C00" w:rsidRPr="007E0B31" w:rsidRDefault="00E76C00" w:rsidP="00E76C00">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w:t>
            </w:r>
            <w:ins w:id="310" w:author="Baker(ESO), Stephen" w:date="2022-08-08T11:35:00Z">
              <w:r w:rsidR="00E12E66">
                <w:rPr>
                  <w:rFonts w:cs="Arial"/>
                </w:rPr>
                <w:t xml:space="preserve">any </w:t>
              </w:r>
              <w:r w:rsidR="00E12E66" w:rsidRPr="00D1426B">
                <w:rPr>
                  <w:rFonts w:cs="Arial"/>
                  <w:b/>
                  <w:bCs/>
                </w:rPr>
                <w:t>Competitively Appointed Transmission Licen</w:t>
              </w:r>
            </w:ins>
            <w:ins w:id="311" w:author="Baker(ESO), Stephen" w:date="2022-08-08T11:36:00Z">
              <w:r w:rsidR="00E46617" w:rsidRPr="00D1426B">
                <w:rPr>
                  <w:rFonts w:cs="Arial"/>
                  <w:b/>
                  <w:bCs/>
                </w:rPr>
                <w:t>see</w:t>
              </w:r>
            </w:ins>
            <w:ins w:id="312" w:author="Melanie Howe" w:date="2022-09-07T16:21:00Z">
              <w:r w:rsidR="004109F3">
                <w:rPr>
                  <w:rFonts w:cs="Arial"/>
                </w:rPr>
                <w:t xml:space="preserve"> in its </w:t>
              </w:r>
            </w:ins>
            <w:ins w:id="313" w:author="Melanie Howe" w:date="2022-09-07T16:22:00Z">
              <w:r w:rsidR="004109F3">
                <w:rPr>
                  <w:rFonts w:cs="Arial"/>
                  <w:b/>
                  <w:bCs/>
                </w:rPr>
                <w:t>Transmission Area</w:t>
              </w:r>
            </w:ins>
            <w:ins w:id="314" w:author="Baker(ESO), Stephen" w:date="2022-08-08T11:36:00Z">
              <w:r w:rsidR="00E46617">
                <w:rPr>
                  <w:rFonts w:cs="Arial"/>
                </w:rPr>
                <w:t xml:space="preserve"> </w:t>
              </w:r>
              <w:commentRangeStart w:id="315"/>
              <w:r w:rsidR="00E46617">
                <w:rPr>
                  <w:rFonts w:cs="Arial"/>
                </w:rPr>
                <w:t>or</w:t>
              </w:r>
            </w:ins>
            <w:commentRangeEnd w:id="315"/>
            <w:ins w:id="316" w:author="Baker(ESO), Stephen" w:date="2022-08-08T11:37:00Z">
              <w:r w:rsidR="0065097F">
                <w:rPr>
                  <w:rStyle w:val="CommentReference"/>
                </w:rPr>
                <w:commentReference w:id="315"/>
              </w:r>
            </w:ins>
            <w:ins w:id="317" w:author="Baker(ESO), Stephen" w:date="2022-08-08T11:36:00Z">
              <w:r w:rsidR="00E46617">
                <w:rPr>
                  <w:rFonts w:cs="Arial"/>
                </w:rPr>
                <w:t xml:space="preserve"> </w:t>
              </w:r>
            </w:ins>
            <w:r w:rsidRPr="007E0B31">
              <w:rPr>
                <w:rFonts w:cs="Arial"/>
              </w:rPr>
              <w:t xml:space="preserve">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76C00" w:rsidRPr="007E0B31" w14:paraId="2C38A6A1" w14:textId="77777777" w:rsidTr="48D9E28F">
        <w:trPr>
          <w:cantSplit/>
        </w:trPr>
        <w:tc>
          <w:tcPr>
            <w:tcW w:w="2884" w:type="dxa"/>
          </w:tcPr>
          <w:p w14:paraId="2F282CC1" w14:textId="77777777" w:rsidR="00E76C00" w:rsidRPr="007E0B31" w:rsidRDefault="00E76C00" w:rsidP="00E76C00">
            <w:pPr>
              <w:pStyle w:val="Arial11Bold"/>
              <w:rPr>
                <w:rFonts w:cs="Arial"/>
              </w:rPr>
            </w:pPr>
            <w:r w:rsidRPr="007E0B31">
              <w:rPr>
                <w:rFonts w:cs="Arial"/>
              </w:rPr>
              <w:t>Relevant Unit</w:t>
            </w:r>
          </w:p>
        </w:tc>
        <w:tc>
          <w:tcPr>
            <w:tcW w:w="6634" w:type="dxa"/>
          </w:tcPr>
          <w:p w14:paraId="3349AB2D"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76C00" w:rsidRPr="007E0B31" w14:paraId="661512B9" w14:textId="77777777" w:rsidTr="48D9E28F">
        <w:trPr>
          <w:cantSplit/>
        </w:trPr>
        <w:tc>
          <w:tcPr>
            <w:tcW w:w="2884" w:type="dxa"/>
          </w:tcPr>
          <w:p w14:paraId="145D3AB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76C00" w:rsidRPr="007E0B31" w:rsidRDefault="00E76C00" w:rsidP="00E76C00">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76C00" w:rsidRPr="007E0B31" w14:paraId="0FC4184C" w14:textId="77777777" w:rsidTr="48D9E28F">
        <w:trPr>
          <w:cantSplit/>
        </w:trPr>
        <w:tc>
          <w:tcPr>
            <w:tcW w:w="2884" w:type="dxa"/>
          </w:tcPr>
          <w:p w14:paraId="517C4056" w14:textId="77777777" w:rsidR="00E76C00" w:rsidRPr="007E0B31" w:rsidRDefault="00E76C00" w:rsidP="00E76C00">
            <w:pPr>
              <w:pStyle w:val="Arial11Bold"/>
              <w:rPr>
                <w:rFonts w:cs="Arial"/>
              </w:rPr>
            </w:pPr>
            <w:r w:rsidRPr="007E0B31">
              <w:rPr>
                <w:rFonts w:cs="Arial"/>
              </w:rPr>
              <w:t xml:space="preserve">Remote Transmission </w:t>
            </w:r>
            <w:commentRangeStart w:id="318"/>
            <w:commentRangeStart w:id="319"/>
            <w:commentRangeStart w:id="320"/>
            <w:r w:rsidRPr="007E0B31">
              <w:rPr>
                <w:rFonts w:cs="Arial"/>
              </w:rPr>
              <w:t>Assets</w:t>
            </w:r>
            <w:commentRangeEnd w:id="318"/>
            <w:r w:rsidR="00686EF3">
              <w:rPr>
                <w:rStyle w:val="CommentReference"/>
                <w:b w:val="0"/>
              </w:rPr>
              <w:commentReference w:id="318"/>
            </w:r>
            <w:commentRangeEnd w:id="319"/>
            <w:r w:rsidR="00857F9C">
              <w:rPr>
                <w:rStyle w:val="CommentReference"/>
                <w:b w:val="0"/>
              </w:rPr>
              <w:commentReference w:id="319"/>
            </w:r>
            <w:commentRangeEnd w:id="320"/>
            <w:r w:rsidR="006B38B5">
              <w:rPr>
                <w:rStyle w:val="CommentReference"/>
                <w:b w:val="0"/>
              </w:rPr>
              <w:commentReference w:id="320"/>
            </w:r>
          </w:p>
        </w:tc>
        <w:tc>
          <w:tcPr>
            <w:tcW w:w="6634" w:type="dxa"/>
          </w:tcPr>
          <w:p w14:paraId="26BD0A1F" w14:textId="402ED181" w:rsidR="00E76C00" w:rsidRPr="007E0B31" w:rsidRDefault="00E76C00" w:rsidP="00E76C00">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27F49E30" w14:textId="6D88D6DB" w:rsidR="00E76C00" w:rsidRDefault="00E76C00" w:rsidP="00E76C00">
            <w:pPr>
              <w:pStyle w:val="TableArial11"/>
              <w:ind w:left="567" w:hanging="567"/>
              <w:rPr>
                <w:ins w:id="321" w:author="Baker(ESO), Stephen" w:date="2022-07-19T11:47:00Z"/>
                <w:rFonts w:cs="Arial"/>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ins w:id="322" w:author="Melanie Howe" w:date="2022-09-07T16:22:00Z">
              <w:r w:rsidR="004109F3" w:rsidRPr="006875F9">
                <w:rPr>
                  <w:rFonts w:cs="Arial"/>
                  <w:bCs/>
                </w:rPr>
                <w:t xml:space="preserve">; </w:t>
              </w:r>
              <w:r w:rsidR="004109F3">
                <w:rPr>
                  <w:rFonts w:cs="Arial"/>
                  <w:bCs/>
                </w:rPr>
                <w:t>and/</w:t>
              </w:r>
              <w:r w:rsidR="004109F3" w:rsidRPr="006875F9">
                <w:rPr>
                  <w:rFonts w:cs="Arial"/>
                  <w:bCs/>
                </w:rPr>
                <w:t>or</w:t>
              </w:r>
            </w:ins>
            <w:del w:id="323" w:author="Melanie Howe" w:date="2022-09-07T16:22:00Z">
              <w:r w:rsidRPr="007E0B31" w:rsidDel="004109F3">
                <w:rPr>
                  <w:rFonts w:cs="Arial"/>
                </w:rPr>
                <w:delText>.</w:delText>
              </w:r>
            </w:del>
          </w:p>
          <w:p w14:paraId="6E656F53" w14:textId="3838BDCD" w:rsidR="00DC6E8B" w:rsidRPr="00DC6E8B" w:rsidRDefault="00DC6E8B" w:rsidP="00DC6E8B">
            <w:pPr>
              <w:spacing w:before="120" w:after="120" w:line="264" w:lineRule="auto"/>
              <w:jc w:val="both"/>
              <w:rPr>
                <w:ins w:id="324" w:author="Baker(ESO), Stephen" w:date="2022-07-19T11:47:00Z"/>
                <w:rFonts w:cs="Arial"/>
              </w:rPr>
            </w:pPr>
            <w:commentRangeStart w:id="325"/>
            <w:commentRangeStart w:id="326"/>
            <w:ins w:id="327" w:author="Baker(ESO), Stephen" w:date="2022-07-19T11:47:00Z">
              <w:r w:rsidRPr="00DC6E8B">
                <w:rPr>
                  <w:rFonts w:cs="Arial"/>
                </w:rPr>
                <w:t xml:space="preserve">Any </w:t>
              </w:r>
              <w:r w:rsidRPr="00DC6E8B">
                <w:rPr>
                  <w:rFonts w:cs="Arial"/>
                  <w:b/>
                </w:rPr>
                <w:t>Plant</w:t>
              </w:r>
              <w:r w:rsidRPr="00DC6E8B">
                <w:rPr>
                  <w:rFonts w:cs="Arial"/>
                </w:rPr>
                <w:t xml:space="preserve"> and </w:t>
              </w:r>
              <w:r w:rsidRPr="00DC6E8B">
                <w:rPr>
                  <w:rFonts w:cs="Arial"/>
                  <w:b/>
                </w:rPr>
                <w:t>Apparatus</w:t>
              </w:r>
              <w:r w:rsidRPr="00DC6E8B">
                <w:rPr>
                  <w:rFonts w:cs="Arial"/>
                </w:rPr>
                <w:t xml:space="preserve"> or meters owned by </w:t>
              </w:r>
            </w:ins>
            <w:ins w:id="328" w:author="Melanie Howe" w:date="2022-09-07T16:22:00Z">
              <w:r w:rsidR="004109F3">
                <w:rPr>
                  <w:rFonts w:cs="Arial"/>
                </w:rPr>
                <w:t>a</w:t>
              </w:r>
            </w:ins>
            <w:ins w:id="329" w:author="Melanie Howe" w:date="2022-09-11T22:25:00Z">
              <w:r w:rsidR="0001050D">
                <w:rPr>
                  <w:rFonts w:cs="Arial"/>
                </w:rPr>
                <w:t>n</w:t>
              </w:r>
            </w:ins>
            <w:ins w:id="330" w:author="Melanie Howe" w:date="2022-09-07T16:22:00Z">
              <w:r w:rsidR="004109F3">
                <w:rPr>
                  <w:rFonts w:cs="Arial"/>
                </w:rPr>
                <w:t xml:space="preserve"> </w:t>
              </w:r>
            </w:ins>
            <w:ins w:id="331" w:author="Melanie Howe" w:date="2022-09-11T22:25:00Z">
              <w:r w:rsidR="0001050D" w:rsidRPr="006875F9">
                <w:rPr>
                  <w:rFonts w:cs="Arial"/>
                  <w:b/>
                  <w:bCs/>
                </w:rPr>
                <w:t>E&amp;W</w:t>
              </w:r>
              <w:r w:rsidR="0001050D">
                <w:rPr>
                  <w:rFonts w:cs="Arial"/>
                </w:rPr>
                <w:t xml:space="preserve"> </w:t>
              </w:r>
            </w:ins>
            <w:ins w:id="332" w:author="Baker(ESO), Stephen" w:date="2022-07-19T11:47:00Z">
              <w:r>
                <w:rPr>
                  <w:rFonts w:cs="Arial"/>
                  <w:b/>
                </w:rPr>
                <w:t xml:space="preserve">Competitively Appointed Transmission </w:t>
              </w:r>
            </w:ins>
            <w:ins w:id="333" w:author="Melanie Howe" w:date="2022-09-07T16:22:00Z">
              <w:r w:rsidR="004109F3">
                <w:rPr>
                  <w:rFonts w:cs="Arial"/>
                  <w:b/>
                </w:rPr>
                <w:t>Licensee</w:t>
              </w:r>
            </w:ins>
            <w:ins w:id="334" w:author="Baker(ESO), Stephen" w:date="2022-07-19T11:47:00Z">
              <w:r w:rsidRPr="00DC6E8B">
                <w:rPr>
                  <w:rFonts w:cs="Arial"/>
                </w:rPr>
                <w:t xml:space="preserve"> which:</w:t>
              </w:r>
            </w:ins>
          </w:p>
          <w:p w14:paraId="446CC5D4" w14:textId="7DEC33E7" w:rsidR="00DC6E8B" w:rsidRPr="00DC6E8B" w:rsidRDefault="00DC6E8B" w:rsidP="00DC6E8B">
            <w:pPr>
              <w:spacing w:before="120" w:after="120" w:line="264" w:lineRule="auto"/>
              <w:ind w:left="567" w:hanging="567"/>
              <w:jc w:val="both"/>
              <w:rPr>
                <w:ins w:id="335" w:author="Baker(ESO), Stephen" w:date="2022-07-19T11:47:00Z"/>
                <w:rFonts w:cs="Arial"/>
              </w:rPr>
            </w:pPr>
            <w:ins w:id="336" w:author="Baker(ESO), Stephen" w:date="2022-07-19T11:47:00Z">
              <w:r w:rsidRPr="00DC6E8B">
                <w:rPr>
                  <w:rFonts w:cs="Arial"/>
                </w:rPr>
                <w:t>(</w:t>
              </w:r>
            </w:ins>
            <w:ins w:id="337" w:author="Baker(ESO), Stephen" w:date="2022-07-19T14:29:00Z">
              <w:r w:rsidR="000001A5">
                <w:rPr>
                  <w:rFonts w:cs="Arial"/>
                </w:rPr>
                <w:t>c</w:t>
              </w:r>
            </w:ins>
            <w:ins w:id="338" w:author="Baker(ESO), Stephen" w:date="2022-07-19T11:47:00Z">
              <w:r w:rsidRPr="00DC6E8B">
                <w:rPr>
                  <w:rFonts w:cs="Arial"/>
                </w:rPr>
                <w:t>)</w:t>
              </w:r>
              <w:r w:rsidRPr="00DC6E8B">
                <w:rPr>
                  <w:rFonts w:cs="Arial"/>
                </w:rPr>
                <w:tab/>
                <w:t xml:space="preserve">are </w:t>
              </w:r>
              <w:r w:rsidRPr="00DC6E8B">
                <w:rPr>
                  <w:rFonts w:cs="Arial"/>
                  <w:b/>
                </w:rPr>
                <w:t>Embedded</w:t>
              </w:r>
              <w:r w:rsidRPr="00DC6E8B">
                <w:rPr>
                  <w:rFonts w:cs="Arial"/>
                </w:rPr>
                <w:t xml:space="preserve"> in a </w:t>
              </w:r>
              <w:r w:rsidRPr="00DC6E8B">
                <w:rPr>
                  <w:rFonts w:cs="Arial"/>
                  <w:b/>
                </w:rPr>
                <w:t>User</w:t>
              </w:r>
              <w:r w:rsidRPr="00DC6E8B">
                <w:rPr>
                  <w:rFonts w:cs="Arial"/>
                </w:rPr>
                <w:t xml:space="preserve"> </w:t>
              </w:r>
              <w:r w:rsidRPr="00DC6E8B">
                <w:rPr>
                  <w:rFonts w:cs="Arial"/>
                  <w:b/>
                </w:rPr>
                <w:t>System</w:t>
              </w:r>
              <w:r w:rsidRPr="00DC6E8B">
                <w:rPr>
                  <w:rFonts w:cs="Arial"/>
                </w:rPr>
                <w:t xml:space="preserve"> and which are not directly connected by </w:t>
              </w:r>
              <w:r w:rsidRPr="00DC6E8B">
                <w:rPr>
                  <w:rFonts w:cs="Arial"/>
                  <w:b/>
                </w:rPr>
                <w:t>Plant</w:t>
              </w:r>
              <w:r w:rsidRPr="00DC6E8B">
                <w:rPr>
                  <w:rFonts w:cs="Arial"/>
                </w:rPr>
                <w:t xml:space="preserve"> and/or </w:t>
              </w:r>
              <w:r w:rsidRPr="00DC6E8B">
                <w:rPr>
                  <w:rFonts w:cs="Arial"/>
                  <w:b/>
                </w:rPr>
                <w:t>Apparatus</w:t>
              </w:r>
              <w:r w:rsidRPr="00DC6E8B">
                <w:rPr>
                  <w:rFonts w:cs="Arial"/>
                </w:rPr>
                <w:t xml:space="preserve"> owned by </w:t>
              </w:r>
            </w:ins>
            <w:ins w:id="339" w:author="Melanie Howe" w:date="2022-09-07T16:23:00Z">
              <w:r w:rsidR="004109F3">
                <w:rPr>
                  <w:rFonts w:cs="Arial"/>
                </w:rPr>
                <w:t>a</w:t>
              </w:r>
            </w:ins>
            <w:ins w:id="340" w:author="Melanie Howe" w:date="2022-09-11T22:26:00Z">
              <w:r w:rsidR="00763849">
                <w:rPr>
                  <w:rFonts w:cs="Arial"/>
                </w:rPr>
                <w:t>n</w:t>
              </w:r>
            </w:ins>
            <w:ins w:id="341" w:author="Melanie Howe" w:date="2022-09-07T16:23:00Z">
              <w:r w:rsidR="004109F3">
                <w:rPr>
                  <w:rFonts w:cs="Arial"/>
                </w:rPr>
                <w:t xml:space="preserve"> </w:t>
              </w:r>
            </w:ins>
            <w:ins w:id="342" w:author="Melanie Howe" w:date="2022-09-11T22:26:00Z">
              <w:r w:rsidR="00763849" w:rsidRPr="006875F9">
                <w:rPr>
                  <w:rFonts w:cs="Arial"/>
                  <w:b/>
                  <w:bCs/>
                </w:rPr>
                <w:t>E&amp;W</w:t>
              </w:r>
              <w:r w:rsidR="00763849">
                <w:rPr>
                  <w:rFonts w:cs="Arial"/>
                </w:rPr>
                <w:t xml:space="preserve"> </w:t>
              </w:r>
            </w:ins>
            <w:ins w:id="343" w:author="Baker(ESO), Stephen" w:date="2022-07-19T11:48:00Z">
              <w:r w:rsidR="00857F9C">
                <w:rPr>
                  <w:rFonts w:cs="Arial"/>
                  <w:b/>
                </w:rPr>
                <w:t xml:space="preserve">Competitively Appointed Transmission </w:t>
              </w:r>
            </w:ins>
            <w:ins w:id="344" w:author="Melanie Howe" w:date="2022-09-07T16:23:00Z">
              <w:r w:rsidR="004109F3">
                <w:rPr>
                  <w:rFonts w:cs="Arial"/>
                  <w:b/>
                </w:rPr>
                <w:t>Licensee</w:t>
              </w:r>
            </w:ins>
            <w:ins w:id="345" w:author="Baker(ESO), Stephen" w:date="2022-07-19T11:47:00Z">
              <w:r w:rsidRPr="00DC6E8B">
                <w:rPr>
                  <w:rFonts w:cs="Arial"/>
                </w:rPr>
                <w:t xml:space="preserve"> to a sub-station owned by </w:t>
              </w:r>
            </w:ins>
            <w:ins w:id="346" w:author="Melanie Howe" w:date="2022-09-11T22:26:00Z">
              <w:r w:rsidR="00763849">
                <w:rPr>
                  <w:rFonts w:cs="Arial"/>
                </w:rPr>
                <w:t xml:space="preserve">an </w:t>
              </w:r>
              <w:r w:rsidR="00763849" w:rsidRPr="006875F9">
                <w:rPr>
                  <w:rFonts w:cs="Arial"/>
                  <w:b/>
                  <w:bCs/>
                </w:rPr>
                <w:t>E&amp;W</w:t>
              </w:r>
              <w:r w:rsidR="00763849">
                <w:rPr>
                  <w:rFonts w:cs="Arial"/>
                </w:rPr>
                <w:t xml:space="preserve"> </w:t>
              </w:r>
            </w:ins>
            <w:ins w:id="347" w:author="Baker(ESO), Stephen" w:date="2022-07-19T11:49:00Z">
              <w:r w:rsidR="00857F9C">
                <w:rPr>
                  <w:rFonts w:cs="Arial"/>
                  <w:b/>
                </w:rPr>
                <w:t xml:space="preserve">Competitively Appointed Transmission </w:t>
              </w:r>
            </w:ins>
            <w:ins w:id="348" w:author="Melanie Howe" w:date="2022-09-07T16:23:00Z">
              <w:r w:rsidR="004109F3">
                <w:rPr>
                  <w:rFonts w:cs="Arial"/>
                  <w:b/>
                </w:rPr>
                <w:t>Licensee</w:t>
              </w:r>
            </w:ins>
            <w:ins w:id="349" w:author="Baker(ESO), Stephen" w:date="2022-07-19T11:47:00Z">
              <w:r w:rsidRPr="00DC6E8B">
                <w:rPr>
                  <w:rFonts w:cs="Arial"/>
                </w:rPr>
                <w:t>; and</w:t>
              </w:r>
            </w:ins>
          </w:p>
          <w:p w14:paraId="7696BC56" w14:textId="69902139" w:rsidR="00DC6E8B" w:rsidRPr="007E0B31" w:rsidRDefault="00DC6E8B" w:rsidP="00DC6E8B">
            <w:pPr>
              <w:pStyle w:val="TableArial11"/>
              <w:ind w:left="567" w:hanging="567"/>
              <w:rPr>
                <w:rFonts w:cs="Arial"/>
                <w:u w:val="single"/>
              </w:rPr>
            </w:pPr>
            <w:ins w:id="350" w:author="Baker(ESO), Stephen" w:date="2022-07-19T11:47:00Z">
              <w:r w:rsidRPr="00DC6E8B">
                <w:rPr>
                  <w:rFonts w:cs="Arial"/>
                </w:rPr>
                <w:t>(</w:t>
              </w:r>
            </w:ins>
            <w:ins w:id="351" w:author="Baker(ESO), Stephen" w:date="2022-07-19T14:29:00Z">
              <w:r w:rsidR="000001A5">
                <w:rPr>
                  <w:rFonts w:cs="Arial"/>
                </w:rPr>
                <w:t>d</w:t>
              </w:r>
            </w:ins>
            <w:ins w:id="352" w:author="Baker(ESO), Stephen" w:date="2022-07-19T11:47:00Z">
              <w:r w:rsidRPr="00DC6E8B">
                <w:rPr>
                  <w:rFonts w:cs="Arial"/>
                </w:rPr>
                <w:t>)</w:t>
              </w:r>
              <w:r w:rsidRPr="00DC6E8B">
                <w:rPr>
                  <w:rFonts w:cs="Arial"/>
                </w:rPr>
                <w:tab/>
                <w:t xml:space="preserve">are by agreement between </w:t>
              </w:r>
            </w:ins>
            <w:ins w:id="353" w:author="Melanie Howe" w:date="2022-09-07T16:23:00Z">
              <w:r w:rsidR="004109F3">
                <w:rPr>
                  <w:rFonts w:cs="Arial"/>
                </w:rPr>
                <w:t>a</w:t>
              </w:r>
            </w:ins>
            <w:ins w:id="354" w:author="Melanie Howe" w:date="2022-09-11T22:26:00Z">
              <w:r w:rsidR="00763849">
                <w:rPr>
                  <w:rFonts w:cs="Arial"/>
                </w:rPr>
                <w:t>n</w:t>
              </w:r>
            </w:ins>
            <w:ins w:id="355" w:author="Melanie Howe" w:date="2022-09-07T16:23:00Z">
              <w:r w:rsidR="004109F3">
                <w:rPr>
                  <w:rFonts w:cs="Arial"/>
                </w:rPr>
                <w:t xml:space="preserve"> </w:t>
              </w:r>
            </w:ins>
            <w:ins w:id="356" w:author="Melanie Howe" w:date="2022-09-11T22:26:00Z">
              <w:r w:rsidR="00763849" w:rsidRPr="006875F9">
                <w:rPr>
                  <w:rFonts w:cs="Arial"/>
                  <w:b/>
                  <w:bCs/>
                </w:rPr>
                <w:t>E&amp;W</w:t>
              </w:r>
              <w:r w:rsidR="00763849">
                <w:rPr>
                  <w:rFonts w:cs="Arial"/>
                </w:rPr>
                <w:t xml:space="preserve"> </w:t>
              </w:r>
            </w:ins>
            <w:ins w:id="357" w:author="Baker(ESO), Stephen" w:date="2022-07-19T11:49:00Z">
              <w:r w:rsidR="00857F9C">
                <w:rPr>
                  <w:rFonts w:cs="Arial"/>
                  <w:b/>
                </w:rPr>
                <w:t xml:space="preserve">Competitively Appointed Transmission </w:t>
              </w:r>
            </w:ins>
            <w:ins w:id="358" w:author="Melanie Howe" w:date="2022-09-07T16:23:00Z">
              <w:r w:rsidR="004109F3">
                <w:rPr>
                  <w:rFonts w:cs="Arial"/>
                  <w:b/>
                </w:rPr>
                <w:t>Licensee</w:t>
              </w:r>
            </w:ins>
            <w:ins w:id="359" w:author="Baker(ESO), Stephen" w:date="2022-07-19T11:47:00Z">
              <w:r w:rsidRPr="00DC6E8B">
                <w:rPr>
                  <w:rFonts w:cs="Arial"/>
                </w:rPr>
                <w:t xml:space="preserve"> and such </w:t>
              </w:r>
              <w:r w:rsidRPr="00DC6E8B">
                <w:rPr>
                  <w:rFonts w:cs="Arial"/>
                  <w:b/>
                </w:rPr>
                <w:t>User</w:t>
              </w:r>
              <w:r w:rsidRPr="00DC6E8B">
                <w:rPr>
                  <w:rFonts w:cs="Arial"/>
                </w:rPr>
                <w:t xml:space="preserve"> operated under the direction and control of such </w:t>
              </w:r>
              <w:r w:rsidRPr="00DC6E8B">
                <w:rPr>
                  <w:rFonts w:cs="Arial"/>
                  <w:b/>
                </w:rPr>
                <w:t>User</w:t>
              </w:r>
              <w:r w:rsidRPr="00DC6E8B">
                <w:rPr>
                  <w:rFonts w:cs="Arial"/>
                </w:rPr>
                <w:t>.</w:t>
              </w:r>
            </w:ins>
            <w:commentRangeEnd w:id="325"/>
            <w:r w:rsidR="00492EDE">
              <w:rPr>
                <w:rStyle w:val="CommentReference"/>
              </w:rPr>
              <w:commentReference w:id="325"/>
            </w:r>
            <w:commentRangeEnd w:id="326"/>
            <w:r w:rsidR="00D954C6">
              <w:rPr>
                <w:rStyle w:val="CommentReference"/>
              </w:rPr>
              <w:commentReference w:id="326"/>
            </w:r>
          </w:p>
        </w:tc>
      </w:tr>
      <w:tr w:rsidR="00E76C00" w:rsidRPr="007E0B31" w14:paraId="4A5E7BA6" w14:textId="77777777" w:rsidTr="48D9E28F">
        <w:trPr>
          <w:cantSplit/>
        </w:trPr>
        <w:tc>
          <w:tcPr>
            <w:tcW w:w="2884" w:type="dxa"/>
          </w:tcPr>
          <w:p w14:paraId="57C0BDFF" w14:textId="339174F7" w:rsidR="00E76C00" w:rsidRPr="007E0B31" w:rsidRDefault="00E76C00" w:rsidP="00E76C00">
            <w:pPr>
              <w:pStyle w:val="Arial11Bold"/>
              <w:rPr>
                <w:rFonts w:cs="Arial"/>
              </w:rPr>
            </w:pPr>
            <w:r>
              <w:rPr>
                <w:rFonts w:cs="Arial"/>
              </w:rPr>
              <w:t>Replacement Reserves (RR)</w:t>
            </w:r>
          </w:p>
        </w:tc>
        <w:tc>
          <w:tcPr>
            <w:tcW w:w="6634" w:type="dxa"/>
          </w:tcPr>
          <w:p w14:paraId="1845D73A" w14:textId="2F61E8A5" w:rsidR="00E76C00" w:rsidRPr="007E0B31" w:rsidRDefault="00E76C00" w:rsidP="00E76C00">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76C00" w:rsidRPr="007E0B31" w14:paraId="3E793E1A" w14:textId="77777777" w:rsidTr="48D9E28F">
        <w:trPr>
          <w:cantSplit/>
        </w:trPr>
        <w:tc>
          <w:tcPr>
            <w:tcW w:w="2884" w:type="dxa"/>
          </w:tcPr>
          <w:p w14:paraId="70E4C232" w14:textId="77777777" w:rsidR="00E76C00" w:rsidRPr="007E0B31" w:rsidRDefault="00E76C00" w:rsidP="00E76C00">
            <w:pPr>
              <w:pStyle w:val="Arial11Bold"/>
              <w:rPr>
                <w:rFonts w:cs="Arial"/>
              </w:rPr>
            </w:pPr>
            <w:r w:rsidRPr="007E0B31">
              <w:rPr>
                <w:rFonts w:cs="Arial"/>
              </w:rPr>
              <w:t>Requesting Safety Co-ordinator</w:t>
            </w:r>
          </w:p>
        </w:tc>
        <w:tc>
          <w:tcPr>
            <w:tcW w:w="6634" w:type="dxa"/>
          </w:tcPr>
          <w:p w14:paraId="12FAE6E9" w14:textId="77777777" w:rsidR="00E76C00" w:rsidRPr="007E0B31" w:rsidRDefault="00E76C00" w:rsidP="00E76C00">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76C00" w:rsidRPr="007E0B31" w14:paraId="221B80DF" w14:textId="77777777" w:rsidTr="48D9E28F">
        <w:trPr>
          <w:cantSplit/>
        </w:trPr>
        <w:tc>
          <w:tcPr>
            <w:tcW w:w="2884" w:type="dxa"/>
          </w:tcPr>
          <w:p w14:paraId="4C5053E5" w14:textId="77777777" w:rsidR="00E76C00" w:rsidRPr="007E0B31" w:rsidRDefault="00E76C00" w:rsidP="00E76C00">
            <w:pPr>
              <w:pStyle w:val="Arial11Bold"/>
              <w:rPr>
                <w:rFonts w:cs="Arial"/>
              </w:rPr>
            </w:pPr>
            <w:r w:rsidRPr="007E0B31">
              <w:rPr>
                <w:rFonts w:cs="Arial"/>
              </w:rPr>
              <w:t>Responsible Engineer/ Operator</w:t>
            </w:r>
          </w:p>
        </w:tc>
        <w:tc>
          <w:tcPr>
            <w:tcW w:w="6634" w:type="dxa"/>
          </w:tcPr>
          <w:p w14:paraId="40AF59F9" w14:textId="77777777" w:rsidR="00E76C00" w:rsidRPr="007E0B31" w:rsidRDefault="00E76C00" w:rsidP="00E76C00">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76C00" w:rsidRPr="007E0B31" w14:paraId="43B07A92" w14:textId="77777777" w:rsidTr="48D9E28F">
        <w:trPr>
          <w:cantSplit/>
        </w:trPr>
        <w:tc>
          <w:tcPr>
            <w:tcW w:w="2884" w:type="dxa"/>
          </w:tcPr>
          <w:p w14:paraId="142BB592" w14:textId="77777777" w:rsidR="00E76C00" w:rsidRPr="007E0B31" w:rsidRDefault="00E76C00" w:rsidP="00E76C00">
            <w:pPr>
              <w:pStyle w:val="Arial11Bold"/>
              <w:rPr>
                <w:rFonts w:cs="Arial"/>
              </w:rPr>
            </w:pPr>
            <w:r w:rsidRPr="007E0B31">
              <w:rPr>
                <w:rFonts w:cs="Arial"/>
              </w:rPr>
              <w:t>Responsible Manager</w:t>
            </w:r>
          </w:p>
        </w:tc>
        <w:tc>
          <w:tcPr>
            <w:tcW w:w="6634" w:type="dxa"/>
          </w:tcPr>
          <w:p w14:paraId="3D10AC58" w14:textId="010E800C" w:rsidR="00E76C00" w:rsidRPr="007E0B31" w:rsidRDefault="00E76C00" w:rsidP="00E76C00">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76C00" w:rsidRPr="007E0B31" w14:paraId="359C52EC" w14:textId="77777777" w:rsidTr="48D9E28F">
        <w:trPr>
          <w:cantSplit/>
        </w:trPr>
        <w:tc>
          <w:tcPr>
            <w:tcW w:w="2884" w:type="dxa"/>
          </w:tcPr>
          <w:p w14:paraId="600D70C7" w14:textId="51582C98" w:rsidR="00E76C00" w:rsidRPr="007E0B31" w:rsidRDefault="00E76C00" w:rsidP="00E76C00">
            <w:pPr>
              <w:pStyle w:val="Arial11Bold"/>
              <w:rPr>
                <w:rFonts w:cs="Arial"/>
              </w:rPr>
            </w:pPr>
            <w:r>
              <w:rPr>
                <w:rFonts w:cs="Arial"/>
              </w:rPr>
              <w:t>Restoration Service Provider</w:t>
            </w:r>
          </w:p>
        </w:tc>
        <w:tc>
          <w:tcPr>
            <w:tcW w:w="6634" w:type="dxa"/>
          </w:tcPr>
          <w:p w14:paraId="7EAC5DED" w14:textId="5A26DF00" w:rsidR="00E76C00" w:rsidRPr="00A87826" w:rsidRDefault="00E76C00" w:rsidP="00E76C00">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w:t>
            </w:r>
            <w:r w:rsidR="000B675D">
              <w:rPr>
                <w:rFonts w:cs="Arial"/>
                <w:b/>
                <w:bCs/>
              </w:rPr>
              <w:t>t</w:t>
            </w:r>
            <w:r>
              <w:rPr>
                <w:rFonts w:cs="Arial"/>
                <w:b/>
                <w:bCs/>
              </w:rPr>
              <w:t>oration Plan</w:t>
            </w:r>
            <w:r w:rsidRPr="00A87826">
              <w:rPr>
                <w:b/>
              </w:rPr>
              <w:t>.</w:t>
            </w:r>
            <w:r w:rsidRPr="00702881">
              <w:t xml:space="preserve">  </w:t>
            </w:r>
            <w:r>
              <w:t xml:space="preserve">   </w:t>
            </w:r>
          </w:p>
        </w:tc>
      </w:tr>
      <w:tr w:rsidR="00E76C00" w:rsidRPr="007E0B31" w14:paraId="200F923B" w14:textId="77777777" w:rsidTr="48D9E28F">
        <w:trPr>
          <w:cantSplit/>
        </w:trPr>
        <w:tc>
          <w:tcPr>
            <w:tcW w:w="2884" w:type="dxa"/>
          </w:tcPr>
          <w:p w14:paraId="645AFB45" w14:textId="77777777" w:rsidR="00E76C00" w:rsidRPr="007E0B31" w:rsidRDefault="00E76C00" w:rsidP="00E76C00">
            <w:pPr>
              <w:pStyle w:val="Arial11Bold"/>
              <w:rPr>
                <w:rFonts w:cs="Arial"/>
              </w:rPr>
            </w:pPr>
            <w:r w:rsidRPr="007E0B31">
              <w:rPr>
                <w:rFonts w:cs="Arial"/>
              </w:rPr>
              <w:t>Re-synchronisation</w:t>
            </w:r>
          </w:p>
        </w:tc>
        <w:tc>
          <w:tcPr>
            <w:tcW w:w="6634" w:type="dxa"/>
          </w:tcPr>
          <w:p w14:paraId="116663CE" w14:textId="77777777" w:rsidR="00E76C00" w:rsidRPr="007E0B31" w:rsidRDefault="00E76C00" w:rsidP="00E76C00">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5E79" w:rsidRPr="007E0B31" w14:paraId="5C8B475C" w14:textId="77777777" w:rsidTr="48D9E28F">
        <w:trPr>
          <w:cantSplit/>
        </w:trPr>
        <w:tc>
          <w:tcPr>
            <w:tcW w:w="2884" w:type="dxa"/>
          </w:tcPr>
          <w:p w14:paraId="7A0A7098" w14:textId="6C07E83D" w:rsidR="00F85E79" w:rsidRPr="00A24C6C" w:rsidRDefault="001116EF" w:rsidP="00E76C00">
            <w:pPr>
              <w:pStyle w:val="Arial11Bold"/>
              <w:rPr>
                <w:rFonts w:cs="Arial"/>
              </w:rPr>
            </w:pPr>
            <w:r w:rsidRPr="00A24C6C">
              <w:rPr>
                <w:lang w:val="en-US"/>
              </w:rPr>
              <w:t>Retained EU Law</w:t>
            </w:r>
          </w:p>
        </w:tc>
        <w:tc>
          <w:tcPr>
            <w:tcW w:w="6634" w:type="dxa"/>
          </w:tcPr>
          <w:p w14:paraId="7D8E70D3" w14:textId="3160A6BF" w:rsidR="00F85E79" w:rsidRPr="00A24C6C" w:rsidRDefault="00A24C6C" w:rsidP="00E76C00">
            <w:pPr>
              <w:pStyle w:val="TableArial11"/>
              <w:rPr>
                <w:rFonts w:cs="Arial"/>
              </w:rPr>
            </w:pPr>
            <w:r w:rsidRPr="00A24C6C">
              <w:rPr>
                <w:lang w:val="en-US"/>
              </w:rPr>
              <w:t>31 December 2020 as defined in European Union (Withdrawal) Act 2018 as amended by the European Union (Withdrawal Agreement) Act 2020.</w:t>
            </w:r>
          </w:p>
        </w:tc>
      </w:tr>
      <w:tr w:rsidR="00E76C00" w:rsidRPr="007E0B31" w14:paraId="6CA184A0" w14:textId="77777777" w:rsidTr="48D9E28F">
        <w:trPr>
          <w:cantSplit/>
        </w:trPr>
        <w:tc>
          <w:tcPr>
            <w:tcW w:w="2884" w:type="dxa"/>
          </w:tcPr>
          <w:p w14:paraId="0F616CE0" w14:textId="68331982" w:rsidR="00E76C00" w:rsidRPr="007E0B31" w:rsidRDefault="00E76C00" w:rsidP="00E76C00">
            <w:pPr>
              <w:pStyle w:val="Arial11Bold"/>
              <w:rPr>
                <w:rFonts w:cs="Arial"/>
              </w:rPr>
            </w:pPr>
            <w:r>
              <w:rPr>
                <w:rFonts w:cs="Arial"/>
              </w:rPr>
              <w:t>RR Acceptance</w:t>
            </w:r>
          </w:p>
        </w:tc>
        <w:tc>
          <w:tcPr>
            <w:tcW w:w="6634" w:type="dxa"/>
          </w:tcPr>
          <w:p w14:paraId="279A7C5B" w14:textId="3CF00C6B" w:rsidR="00E76C00" w:rsidRPr="007E0B31" w:rsidRDefault="00E76C00" w:rsidP="00E76C00">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76C00" w:rsidRPr="007E0B31" w14:paraId="375C4E00" w14:textId="77777777" w:rsidTr="48D9E28F">
        <w:trPr>
          <w:cantSplit/>
        </w:trPr>
        <w:tc>
          <w:tcPr>
            <w:tcW w:w="2884" w:type="dxa"/>
          </w:tcPr>
          <w:p w14:paraId="1EAC68C5" w14:textId="2FCFB406" w:rsidR="00E76C00" w:rsidRDefault="00E76C00" w:rsidP="00E76C00">
            <w:pPr>
              <w:pStyle w:val="Arial11Bold"/>
              <w:rPr>
                <w:rFonts w:cs="Arial"/>
              </w:rPr>
            </w:pPr>
            <w:r>
              <w:rPr>
                <w:rFonts w:cs="Arial"/>
              </w:rPr>
              <w:t>Restricted</w:t>
            </w:r>
          </w:p>
        </w:tc>
        <w:tc>
          <w:tcPr>
            <w:tcW w:w="6634" w:type="dxa"/>
          </w:tcPr>
          <w:p w14:paraId="573C1772" w14:textId="01CB4CF7" w:rsidR="00E76C00" w:rsidRPr="008D5BEE" w:rsidRDefault="00E76C00" w:rsidP="00E76C00">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76C00" w:rsidRPr="007E0B31" w14:paraId="724EBAD0" w14:textId="77777777" w:rsidTr="48D9E28F">
        <w:trPr>
          <w:cantSplit/>
        </w:trPr>
        <w:tc>
          <w:tcPr>
            <w:tcW w:w="2884" w:type="dxa"/>
          </w:tcPr>
          <w:p w14:paraId="389CD79A" w14:textId="38EDBFB4" w:rsidR="00E76C00" w:rsidRDefault="00E76C00" w:rsidP="00E76C00">
            <w:pPr>
              <w:pStyle w:val="Arial11Bold"/>
              <w:rPr>
                <w:rFonts w:cs="Arial"/>
              </w:rPr>
            </w:pPr>
            <w:r>
              <w:rPr>
                <w:rFonts w:cs="Arial"/>
              </w:rPr>
              <w:t>RR Instruction</w:t>
            </w:r>
          </w:p>
        </w:tc>
        <w:tc>
          <w:tcPr>
            <w:tcW w:w="6634" w:type="dxa"/>
          </w:tcPr>
          <w:p w14:paraId="74080257" w14:textId="66AE87CD" w:rsidR="00E76C00" w:rsidRPr="008D5BEE" w:rsidRDefault="00E76C00" w:rsidP="00E76C00">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76C00" w:rsidRPr="007E0B31" w14:paraId="0F2AB24C" w14:textId="77777777" w:rsidTr="48D9E28F">
        <w:trPr>
          <w:cantSplit/>
        </w:trPr>
        <w:tc>
          <w:tcPr>
            <w:tcW w:w="2884" w:type="dxa"/>
          </w:tcPr>
          <w:p w14:paraId="1069A459" w14:textId="77777777" w:rsidR="00E76C00" w:rsidRPr="007E0B31" w:rsidRDefault="00E76C00" w:rsidP="00E76C00">
            <w:pPr>
              <w:pStyle w:val="Arial11Bold"/>
              <w:rPr>
                <w:rFonts w:cs="Arial"/>
              </w:rPr>
            </w:pPr>
            <w:r w:rsidRPr="007E0B31">
              <w:rPr>
                <w:rFonts w:cs="Arial"/>
              </w:rPr>
              <w:t>Safety Co-ordinator</w:t>
            </w:r>
          </w:p>
        </w:tc>
        <w:tc>
          <w:tcPr>
            <w:tcW w:w="6634" w:type="dxa"/>
          </w:tcPr>
          <w:p w14:paraId="3FD2A5AD" w14:textId="77777777" w:rsidR="00E76C00" w:rsidRPr="007E0B31" w:rsidRDefault="00E76C00" w:rsidP="00E76C00">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76C00" w:rsidRPr="007E0B31" w14:paraId="3A1DC384" w14:textId="77777777" w:rsidTr="48D9E28F">
        <w:trPr>
          <w:cantSplit/>
        </w:trPr>
        <w:tc>
          <w:tcPr>
            <w:tcW w:w="2884" w:type="dxa"/>
          </w:tcPr>
          <w:p w14:paraId="7406B5EB" w14:textId="77777777" w:rsidR="00E76C00" w:rsidRPr="007E0B31" w:rsidRDefault="00E76C00" w:rsidP="00E76C00">
            <w:pPr>
              <w:pStyle w:val="Arial11Bold"/>
              <w:rPr>
                <w:rFonts w:cs="Arial"/>
              </w:rPr>
            </w:pPr>
            <w:r w:rsidRPr="007E0B31">
              <w:rPr>
                <w:rFonts w:cs="Arial"/>
              </w:rPr>
              <w:t>Safety From The System</w:t>
            </w:r>
          </w:p>
        </w:tc>
        <w:tc>
          <w:tcPr>
            <w:tcW w:w="6634" w:type="dxa"/>
          </w:tcPr>
          <w:p w14:paraId="407DEDEF" w14:textId="77777777" w:rsidR="00E76C00" w:rsidRPr="007E0B31" w:rsidRDefault="00E76C00" w:rsidP="00E76C00">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76C00" w:rsidRPr="007E0B31" w14:paraId="70243D83" w14:textId="77777777" w:rsidTr="48D9E28F">
        <w:trPr>
          <w:cantSplit/>
        </w:trPr>
        <w:tc>
          <w:tcPr>
            <w:tcW w:w="2884" w:type="dxa"/>
          </w:tcPr>
          <w:p w14:paraId="22E262B1" w14:textId="77777777" w:rsidR="00E76C00" w:rsidRPr="007E0B31" w:rsidRDefault="00E76C00" w:rsidP="00E76C00">
            <w:pPr>
              <w:pStyle w:val="Arial11Bold"/>
              <w:rPr>
                <w:rFonts w:cs="Arial"/>
              </w:rPr>
            </w:pPr>
            <w:r w:rsidRPr="007E0B31">
              <w:rPr>
                <w:rFonts w:cs="Arial"/>
              </w:rPr>
              <w:t xml:space="preserve">Safety Key </w:t>
            </w:r>
          </w:p>
        </w:tc>
        <w:tc>
          <w:tcPr>
            <w:tcW w:w="6634" w:type="dxa"/>
          </w:tcPr>
          <w:p w14:paraId="61F0DB91" w14:textId="77777777" w:rsidR="00E76C00" w:rsidRPr="007E0B31" w:rsidRDefault="00E76C00" w:rsidP="00E76C00">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76C00" w:rsidRPr="007E0B31" w14:paraId="30E0A369" w14:textId="77777777" w:rsidTr="48D9E28F">
        <w:trPr>
          <w:cantSplit/>
        </w:trPr>
        <w:tc>
          <w:tcPr>
            <w:tcW w:w="2884" w:type="dxa"/>
          </w:tcPr>
          <w:p w14:paraId="3958C3C0" w14:textId="77777777" w:rsidR="00E76C00" w:rsidRPr="007E0B31" w:rsidRDefault="00E76C00" w:rsidP="00E76C00">
            <w:pPr>
              <w:pStyle w:val="Arial11Bold"/>
              <w:rPr>
                <w:rFonts w:cs="Arial"/>
              </w:rPr>
            </w:pPr>
            <w:r w:rsidRPr="007E0B31">
              <w:rPr>
                <w:rFonts w:cs="Arial"/>
              </w:rPr>
              <w:t>Safety Log</w:t>
            </w:r>
          </w:p>
        </w:tc>
        <w:tc>
          <w:tcPr>
            <w:tcW w:w="6634" w:type="dxa"/>
          </w:tcPr>
          <w:p w14:paraId="1D5A6BA7" w14:textId="77777777" w:rsidR="00E76C00" w:rsidRPr="007E0B31" w:rsidRDefault="00E76C00" w:rsidP="00E76C00">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76C00" w:rsidRPr="007E0B31" w14:paraId="7B8B0D19" w14:textId="77777777" w:rsidTr="48D9E28F">
        <w:trPr>
          <w:cantSplit/>
        </w:trPr>
        <w:tc>
          <w:tcPr>
            <w:tcW w:w="2884" w:type="dxa"/>
          </w:tcPr>
          <w:p w14:paraId="34E9C066" w14:textId="77777777" w:rsidR="00E76C00" w:rsidRPr="007E0B31" w:rsidRDefault="00E76C00" w:rsidP="00E76C00">
            <w:pPr>
              <w:pStyle w:val="Arial11Bold"/>
              <w:rPr>
                <w:rFonts w:cs="Arial"/>
              </w:rPr>
            </w:pPr>
            <w:r w:rsidRPr="007E0B31">
              <w:rPr>
                <w:rFonts w:cs="Arial"/>
              </w:rPr>
              <w:t>Safety Precautions</w:t>
            </w:r>
          </w:p>
        </w:tc>
        <w:tc>
          <w:tcPr>
            <w:tcW w:w="6634" w:type="dxa"/>
          </w:tcPr>
          <w:p w14:paraId="0686C6F3" w14:textId="77777777" w:rsidR="00E76C00" w:rsidRPr="007E0B31" w:rsidRDefault="00E76C00" w:rsidP="00E76C00">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76C00" w:rsidRPr="007E0B31" w14:paraId="5883E205" w14:textId="77777777" w:rsidTr="48D9E28F">
        <w:trPr>
          <w:cantSplit/>
        </w:trPr>
        <w:tc>
          <w:tcPr>
            <w:tcW w:w="2884" w:type="dxa"/>
          </w:tcPr>
          <w:p w14:paraId="20827A76" w14:textId="77777777" w:rsidR="00E76C00" w:rsidRPr="007E0B31" w:rsidRDefault="00E76C00" w:rsidP="00E76C00">
            <w:pPr>
              <w:pStyle w:val="Arial11Bold"/>
              <w:rPr>
                <w:rFonts w:cs="Arial"/>
              </w:rPr>
            </w:pPr>
            <w:r w:rsidRPr="007E0B31">
              <w:rPr>
                <w:rFonts w:cs="Arial"/>
              </w:rPr>
              <w:t>Safety Rules</w:t>
            </w:r>
          </w:p>
        </w:tc>
        <w:tc>
          <w:tcPr>
            <w:tcW w:w="6634" w:type="dxa"/>
          </w:tcPr>
          <w:p w14:paraId="48A0B671" w14:textId="174D5A7A" w:rsidR="00E76C00" w:rsidRPr="007E0B31" w:rsidRDefault="00E76C00" w:rsidP="00E76C00">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A5505C" w:rsidRPr="007E0B31" w14:paraId="04E3E789" w14:textId="77777777" w:rsidTr="48D9E28F">
        <w:trPr>
          <w:cantSplit/>
          <w:ins w:id="360" w:author="Melanie Howe" w:date="2022-09-07T15:55:00Z"/>
        </w:trPr>
        <w:tc>
          <w:tcPr>
            <w:tcW w:w="2884" w:type="dxa"/>
          </w:tcPr>
          <w:p w14:paraId="22E3DE6C" w14:textId="46F167F9" w:rsidR="00A5505C" w:rsidRPr="007E0B31" w:rsidRDefault="00A5505C" w:rsidP="00A5505C">
            <w:pPr>
              <w:pStyle w:val="Arial11Bold"/>
              <w:rPr>
                <w:ins w:id="361" w:author="Melanie Howe" w:date="2022-09-07T15:55:00Z"/>
                <w:rFonts w:cs="Arial"/>
              </w:rPr>
            </w:pPr>
            <w:ins w:id="362" w:author="Melanie Howe" w:date="2022-09-07T15:55:00Z">
              <w:r>
                <w:rPr>
                  <w:rFonts w:cs="Arial"/>
                </w:rPr>
                <w:t>Scottish Competitively Appointed Transmission System</w:t>
              </w:r>
            </w:ins>
          </w:p>
        </w:tc>
        <w:tc>
          <w:tcPr>
            <w:tcW w:w="6634" w:type="dxa"/>
          </w:tcPr>
          <w:p w14:paraId="1AD8A94E" w14:textId="27314C98" w:rsidR="00A5505C" w:rsidRPr="007E0B31" w:rsidRDefault="00A5505C" w:rsidP="00A5505C">
            <w:pPr>
              <w:pStyle w:val="TableArial11"/>
              <w:rPr>
                <w:ins w:id="363" w:author="Melanie Howe" w:date="2022-09-07T15:55:00Z"/>
                <w:rFonts w:cs="Arial"/>
              </w:rPr>
            </w:pPr>
            <w:ins w:id="364" w:author="Melanie Howe" w:date="2022-09-07T15:55:00Z">
              <w:r>
                <w:rPr>
                  <w:rFonts w:cs="Arial"/>
                </w:rPr>
                <w:t>A</w:t>
              </w:r>
              <w:r w:rsidRPr="007653BE">
                <w:rPr>
                  <w:rFonts w:cs="Arial"/>
                  <w:b/>
                  <w:bCs/>
                </w:rPr>
                <w:t xml:space="preserve"> Transmission System</w:t>
              </w:r>
              <w:r>
                <w:rPr>
                  <w:rFonts w:cs="Arial"/>
                </w:rPr>
                <w:t xml:space="preserve"> owned and operated by a </w:t>
              </w:r>
              <w:r w:rsidRPr="007653BE">
                <w:rPr>
                  <w:rFonts w:cs="Arial"/>
                  <w:b/>
                  <w:bCs/>
                </w:rPr>
                <w:t>C</w:t>
              </w:r>
            </w:ins>
            <w:ins w:id="365" w:author="Melanie Howe" w:date="2022-09-11T22:48:00Z">
              <w:r w:rsidR="00A01D07">
                <w:rPr>
                  <w:rFonts w:cs="Arial"/>
                  <w:b/>
                  <w:bCs/>
                </w:rPr>
                <w:t xml:space="preserve">ompetitively </w:t>
              </w:r>
            </w:ins>
            <w:ins w:id="366" w:author="Melanie Howe" w:date="2022-09-07T15:55:00Z">
              <w:r w:rsidRPr="007653BE">
                <w:rPr>
                  <w:rFonts w:cs="Arial"/>
                  <w:b/>
                  <w:bCs/>
                </w:rPr>
                <w:t>A</w:t>
              </w:r>
            </w:ins>
            <w:ins w:id="367" w:author="Melanie Howe" w:date="2022-09-11T22:48:00Z">
              <w:r w:rsidR="00A01D07">
                <w:rPr>
                  <w:rFonts w:cs="Arial"/>
                  <w:b/>
                  <w:bCs/>
                </w:rPr>
                <w:t xml:space="preserve">ppointed </w:t>
              </w:r>
            </w:ins>
            <w:ins w:id="368" w:author="Melanie Howe" w:date="2022-09-07T15:55:00Z">
              <w:r w:rsidRPr="007653BE">
                <w:rPr>
                  <w:rFonts w:cs="Arial"/>
                  <w:b/>
                  <w:bCs/>
                </w:rPr>
                <w:t>T</w:t>
              </w:r>
            </w:ins>
            <w:ins w:id="369" w:author="Melanie Howe" w:date="2022-09-11T22:48:00Z">
              <w:r w:rsidR="00A01D07">
                <w:rPr>
                  <w:rFonts w:cs="Arial"/>
                  <w:b/>
                  <w:bCs/>
                </w:rPr>
                <w:t>ransmission Licensee</w:t>
              </w:r>
            </w:ins>
            <w:ins w:id="370" w:author="Melanie Howe" w:date="2022-09-07T15:55:00Z">
              <w:r>
                <w:rPr>
                  <w:rFonts w:cs="Arial"/>
                </w:rPr>
                <w:t xml:space="preserve"> with an </w:t>
              </w:r>
              <w:r w:rsidRPr="007653BE">
                <w:rPr>
                  <w:rFonts w:cs="Arial"/>
                  <w:b/>
                  <w:bCs/>
                </w:rPr>
                <w:t>Interface Point</w:t>
              </w:r>
              <w:r>
                <w:rPr>
                  <w:rFonts w:cs="Arial"/>
                </w:rPr>
                <w:t xml:space="preserve"> in Scotland.</w:t>
              </w:r>
            </w:ins>
          </w:p>
        </w:tc>
      </w:tr>
      <w:tr w:rsidR="00D57084" w:rsidRPr="007E0B31" w14:paraId="0C51F03A" w14:textId="77777777" w:rsidTr="48D9E28F">
        <w:trPr>
          <w:cantSplit/>
          <w:ins w:id="371" w:author="Melanie Howe" w:date="2022-09-07T16:02:00Z"/>
        </w:trPr>
        <w:tc>
          <w:tcPr>
            <w:tcW w:w="2884" w:type="dxa"/>
          </w:tcPr>
          <w:p w14:paraId="6D0E0ABD" w14:textId="46771B46" w:rsidR="00D57084" w:rsidRPr="00A10E63" w:rsidRDefault="00D57084" w:rsidP="00A5505C">
            <w:pPr>
              <w:pStyle w:val="Arial11Bold"/>
              <w:rPr>
                <w:ins w:id="372" w:author="Melanie Howe" w:date="2022-09-07T16:02:00Z"/>
                <w:rFonts w:cs="Arial"/>
              </w:rPr>
            </w:pPr>
            <w:ins w:id="373" w:author="Melanie Howe" w:date="2022-09-07T16:02:00Z">
              <w:r w:rsidRPr="004109F3">
                <w:rPr>
                  <w:rFonts w:cs="Arial"/>
                </w:rPr>
                <w:t>Scottish Competitively Appointed Transmission System</w:t>
              </w:r>
              <w:r w:rsidRPr="00814DDF">
                <w:rPr>
                  <w:rFonts w:cs="Arial"/>
                </w:rPr>
                <w:t xml:space="preserve"> Licensee</w:t>
              </w:r>
            </w:ins>
          </w:p>
        </w:tc>
        <w:tc>
          <w:tcPr>
            <w:tcW w:w="6634" w:type="dxa"/>
          </w:tcPr>
          <w:p w14:paraId="4EBEE487" w14:textId="4CDDA29F" w:rsidR="00D57084" w:rsidRPr="004109F3" w:rsidRDefault="004109F3" w:rsidP="00A5505C">
            <w:pPr>
              <w:pStyle w:val="TableArial11"/>
              <w:rPr>
                <w:ins w:id="374" w:author="Melanie Howe" w:date="2022-09-07T16:02:00Z"/>
                <w:rFonts w:cs="Arial"/>
              </w:rPr>
            </w:pPr>
            <w:ins w:id="375" w:author="Melanie Howe" w:date="2022-09-07T16:23:00Z">
              <w:r w:rsidRPr="00D954C6">
                <w:rPr>
                  <w:rFonts w:cs="Arial"/>
                </w:rPr>
                <w:t xml:space="preserve">A person who owns or operates a </w:t>
              </w:r>
              <w:r w:rsidRPr="00D954C6">
                <w:rPr>
                  <w:rFonts w:cs="Arial"/>
                  <w:b/>
                  <w:bCs/>
                </w:rPr>
                <w:t>Scottish Competitively Appointed Transmission Sy</w:t>
              </w:r>
            </w:ins>
            <w:ins w:id="376" w:author="Melanie Howe" w:date="2022-09-07T16:24:00Z">
              <w:r w:rsidRPr="00D954C6">
                <w:rPr>
                  <w:rFonts w:cs="Arial"/>
                  <w:b/>
                  <w:bCs/>
                </w:rPr>
                <w:t>stem</w:t>
              </w:r>
              <w:r w:rsidRPr="00D954C6">
                <w:rPr>
                  <w:rFonts w:cs="Arial"/>
                </w:rPr>
                <w:t xml:space="preserve"> pursuant to a </w:t>
              </w:r>
              <w:r w:rsidRPr="00D954C6">
                <w:rPr>
                  <w:rFonts w:cs="Arial"/>
                  <w:b/>
                  <w:bCs/>
                </w:rPr>
                <w:t>Transmission Licence</w:t>
              </w:r>
              <w:r w:rsidRPr="00D954C6">
                <w:rPr>
                  <w:rFonts w:cs="Arial"/>
                </w:rPr>
                <w:t>.</w:t>
              </w:r>
            </w:ins>
          </w:p>
        </w:tc>
      </w:tr>
      <w:tr w:rsidR="00A5505C" w:rsidRPr="007E0B31" w14:paraId="44AE80E0" w14:textId="77777777" w:rsidTr="48D9E28F">
        <w:trPr>
          <w:cantSplit/>
        </w:trPr>
        <w:tc>
          <w:tcPr>
            <w:tcW w:w="2884" w:type="dxa"/>
          </w:tcPr>
          <w:p w14:paraId="5682B2E8" w14:textId="77777777" w:rsidR="00A5505C" w:rsidRPr="007E0B31" w:rsidRDefault="00A5505C" w:rsidP="00A5505C">
            <w:pPr>
              <w:pStyle w:val="Arial11Bold"/>
              <w:rPr>
                <w:rFonts w:cs="Arial"/>
              </w:rPr>
            </w:pPr>
            <w:r w:rsidRPr="007E0B31">
              <w:rPr>
                <w:rFonts w:cs="Arial"/>
              </w:rPr>
              <w:t>Scottish Offshore Transmission System</w:t>
            </w:r>
          </w:p>
        </w:tc>
        <w:tc>
          <w:tcPr>
            <w:tcW w:w="6634" w:type="dxa"/>
          </w:tcPr>
          <w:p w14:paraId="6F1646FE" w14:textId="77777777" w:rsidR="00A5505C" w:rsidRPr="007E0B31" w:rsidRDefault="00A5505C" w:rsidP="00A5505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A5505C" w:rsidRPr="007E0B31" w14:paraId="4EC37483" w14:textId="77777777" w:rsidTr="48D9E28F">
        <w:trPr>
          <w:cantSplit/>
        </w:trPr>
        <w:tc>
          <w:tcPr>
            <w:tcW w:w="2884" w:type="dxa"/>
          </w:tcPr>
          <w:p w14:paraId="7592DBED" w14:textId="77777777" w:rsidR="00A5505C" w:rsidRPr="007E0B31" w:rsidRDefault="00A5505C" w:rsidP="00A5505C">
            <w:pPr>
              <w:pStyle w:val="Arial11Bold"/>
              <w:rPr>
                <w:rFonts w:cs="Arial"/>
              </w:rPr>
            </w:pPr>
            <w:r w:rsidRPr="007E0B31">
              <w:rPr>
                <w:rFonts w:cs="Arial"/>
              </w:rPr>
              <w:t>Scottish Offshore Transmission Licensee</w:t>
            </w:r>
          </w:p>
        </w:tc>
        <w:tc>
          <w:tcPr>
            <w:tcW w:w="6634" w:type="dxa"/>
          </w:tcPr>
          <w:p w14:paraId="1E0C090A" w14:textId="77777777" w:rsidR="00A5505C" w:rsidRPr="007E0B31" w:rsidRDefault="00A5505C" w:rsidP="00A5505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A5505C" w:rsidRPr="007E0B31" w14:paraId="46996A6A" w14:textId="77777777" w:rsidTr="48D9E28F">
        <w:trPr>
          <w:cantSplit/>
        </w:trPr>
        <w:tc>
          <w:tcPr>
            <w:tcW w:w="2884" w:type="dxa"/>
          </w:tcPr>
          <w:p w14:paraId="3B59A20D" w14:textId="77777777" w:rsidR="00A5505C" w:rsidRPr="007E0B31" w:rsidRDefault="00A5505C" w:rsidP="00A5505C">
            <w:pPr>
              <w:pStyle w:val="Arial11Bold"/>
              <w:rPr>
                <w:rFonts w:cs="Arial"/>
              </w:rPr>
            </w:pPr>
            <w:r w:rsidRPr="007E0B31">
              <w:rPr>
                <w:rFonts w:cs="Arial"/>
              </w:rPr>
              <w:t>Scottish Transmission System</w:t>
            </w:r>
          </w:p>
        </w:tc>
        <w:tc>
          <w:tcPr>
            <w:tcW w:w="6634" w:type="dxa"/>
          </w:tcPr>
          <w:p w14:paraId="78AAAC1A" w14:textId="084F12CA" w:rsidR="00A5505C" w:rsidRPr="007E0B31" w:rsidRDefault="00A5505C" w:rsidP="00A5505C">
            <w:pPr>
              <w:pStyle w:val="TableArial11"/>
              <w:rPr>
                <w:rFonts w:cs="Arial"/>
              </w:rPr>
            </w:pPr>
            <w:r w:rsidRPr="007E0B31">
              <w:rPr>
                <w:rFonts w:cs="Arial"/>
              </w:rPr>
              <w:t xml:space="preserve">Collectively </w:t>
            </w:r>
            <w:r w:rsidRPr="007E0B31">
              <w:rPr>
                <w:rFonts w:cs="Arial"/>
                <w:b/>
              </w:rPr>
              <w:t>SPT’s Transmission System</w:t>
            </w:r>
            <w:ins w:id="377" w:author="Baker(ESO), Stephen" w:date="2022-07-19T11:50:00Z">
              <w:r>
                <w:rPr>
                  <w:rFonts w:cs="Arial"/>
                </w:rPr>
                <w:t>,</w:t>
              </w:r>
            </w:ins>
            <w:del w:id="378" w:author="Baker(ESO), Stephen" w:date="2022-07-19T11:50:00Z">
              <w:r w:rsidRPr="007E0B31" w:rsidDel="0038195E">
                <w:rPr>
                  <w:rFonts w:cs="Arial"/>
                </w:rPr>
                <w:delText xml:space="preserve"> and</w:delText>
              </w:r>
            </w:del>
            <w:r w:rsidRPr="007E0B31">
              <w:rPr>
                <w:rFonts w:cs="Arial"/>
              </w:rPr>
              <w:t xml:space="preserve"> </w:t>
            </w:r>
            <w:r w:rsidRPr="007E0B31">
              <w:rPr>
                <w:rFonts w:cs="Arial"/>
                <w:b/>
              </w:rPr>
              <w:t>SHETL’s Transmission System</w:t>
            </w:r>
            <w:commentRangeStart w:id="379"/>
            <w:commentRangeStart w:id="380"/>
            <w:ins w:id="381" w:author="Baker(ESO), Stephen" w:date="2022-07-19T11:51:00Z">
              <w:r w:rsidRPr="00D954C6">
                <w:rPr>
                  <w:rFonts w:cs="Arial"/>
                  <w:bCs/>
                </w:rPr>
                <w:t>, any</w:t>
              </w:r>
              <w:r>
                <w:rPr>
                  <w:rFonts w:cs="Arial"/>
                  <w:b/>
                </w:rPr>
                <w:t xml:space="preserve"> </w:t>
              </w:r>
            </w:ins>
            <w:ins w:id="382" w:author="Melanie Howe" w:date="2022-09-07T16:03:00Z">
              <w:r w:rsidR="00D57084">
                <w:rPr>
                  <w:rFonts w:cs="Arial"/>
                  <w:b/>
                </w:rPr>
                <w:t xml:space="preserve">Scottish </w:t>
              </w:r>
            </w:ins>
            <w:ins w:id="383" w:author="Baker(ESO), Stephen" w:date="2022-07-19T11:51:00Z">
              <w:r>
                <w:rPr>
                  <w:rFonts w:cs="Arial"/>
                  <w:b/>
                </w:rPr>
                <w:t xml:space="preserve">Competitively Appointed Transmission </w:t>
              </w:r>
              <w:del w:id="384" w:author="Melanie Howe" w:date="2022-09-07T16:03:00Z">
                <w:r w:rsidDel="00D57084">
                  <w:rPr>
                    <w:rFonts w:cs="Arial"/>
                    <w:b/>
                  </w:rPr>
                  <w:delText xml:space="preserve">Owner’s </w:delText>
                </w:r>
              </w:del>
              <w:r>
                <w:rPr>
                  <w:rFonts w:cs="Arial"/>
                  <w:b/>
                </w:rPr>
                <w:t>System</w:t>
              </w:r>
            </w:ins>
            <w:commentRangeEnd w:id="379"/>
            <w:r>
              <w:rPr>
                <w:rStyle w:val="CommentReference"/>
              </w:rPr>
              <w:commentReference w:id="379"/>
            </w:r>
            <w:commentRangeEnd w:id="380"/>
            <w:r w:rsidR="00D57084">
              <w:rPr>
                <w:rStyle w:val="CommentReference"/>
              </w:rPr>
              <w:commentReference w:id="380"/>
            </w:r>
            <w:ins w:id="385" w:author="Melanie Howe" w:date="2022-09-07T16:06:00Z">
              <w:r w:rsidR="00D57084">
                <w:rPr>
                  <w:rFonts w:cs="Arial"/>
                  <w:b/>
                </w:rPr>
                <w:t>s</w:t>
              </w:r>
            </w:ins>
            <w:r w:rsidRPr="007E0B31">
              <w:rPr>
                <w:rFonts w:cs="Arial"/>
              </w:rPr>
              <w:t xml:space="preserve"> and any </w:t>
            </w:r>
            <w:r w:rsidRPr="007E0B31">
              <w:rPr>
                <w:rFonts w:cs="Arial"/>
                <w:b/>
              </w:rPr>
              <w:t>Scottish Offshore Transmission Systems</w:t>
            </w:r>
            <w:r w:rsidRPr="007E0B31">
              <w:rPr>
                <w:rFonts w:cs="Arial"/>
              </w:rPr>
              <w:t>.</w:t>
            </w:r>
          </w:p>
        </w:tc>
      </w:tr>
      <w:tr w:rsidR="00A5505C" w:rsidRPr="007E0B31" w14:paraId="51287B91" w14:textId="77777777" w:rsidTr="48D9E28F">
        <w:trPr>
          <w:cantSplit/>
        </w:trPr>
        <w:tc>
          <w:tcPr>
            <w:tcW w:w="2884" w:type="dxa"/>
          </w:tcPr>
          <w:p w14:paraId="06943FD9" w14:textId="77777777" w:rsidR="00A5505C" w:rsidRPr="007E0B31" w:rsidRDefault="00A5505C" w:rsidP="00A5505C">
            <w:pPr>
              <w:pStyle w:val="Arial11Bold"/>
              <w:rPr>
                <w:rFonts w:cs="Arial"/>
              </w:rPr>
            </w:pPr>
            <w:r w:rsidRPr="007E0B31">
              <w:rPr>
                <w:rFonts w:cs="Arial"/>
              </w:rPr>
              <w:t>Scottish User</w:t>
            </w:r>
          </w:p>
        </w:tc>
        <w:tc>
          <w:tcPr>
            <w:tcW w:w="6634" w:type="dxa"/>
          </w:tcPr>
          <w:p w14:paraId="00622B6C" w14:textId="77777777" w:rsidR="00A5505C" w:rsidRPr="007E0B31" w:rsidRDefault="00A5505C" w:rsidP="00A5505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A5505C" w:rsidRPr="007E0B31" w14:paraId="3C0B3E03" w14:textId="77777777" w:rsidTr="48D9E28F">
        <w:trPr>
          <w:cantSplit/>
        </w:trPr>
        <w:tc>
          <w:tcPr>
            <w:tcW w:w="2884" w:type="dxa"/>
          </w:tcPr>
          <w:p w14:paraId="0790467A" w14:textId="0FEE74A2" w:rsidR="00A5505C" w:rsidRPr="007E0B31" w:rsidRDefault="00A5505C" w:rsidP="00A5505C">
            <w:pPr>
              <w:pStyle w:val="Arial11Bold"/>
              <w:rPr>
                <w:rFonts w:cs="Arial"/>
              </w:rPr>
            </w:pPr>
            <w:r>
              <w:rPr>
                <w:rFonts w:cs="Arial"/>
              </w:rPr>
              <w:t>Secondary BM Unit</w:t>
            </w:r>
          </w:p>
        </w:tc>
        <w:tc>
          <w:tcPr>
            <w:tcW w:w="6634" w:type="dxa"/>
          </w:tcPr>
          <w:p w14:paraId="44EC65D4" w14:textId="2371A3C1" w:rsidR="00A5505C" w:rsidRPr="007E0B31" w:rsidRDefault="00A5505C" w:rsidP="00A5505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A5505C" w:rsidRPr="007E0B31" w14:paraId="76062AB2" w14:textId="77777777" w:rsidTr="48D9E28F">
        <w:trPr>
          <w:cantSplit/>
        </w:trPr>
        <w:tc>
          <w:tcPr>
            <w:tcW w:w="2884" w:type="dxa"/>
          </w:tcPr>
          <w:p w14:paraId="19193F66" w14:textId="77777777" w:rsidR="00A5505C" w:rsidRPr="007E0B31" w:rsidRDefault="00A5505C" w:rsidP="00A5505C">
            <w:pPr>
              <w:pStyle w:val="Arial11Bold"/>
              <w:rPr>
                <w:rFonts w:cs="Arial"/>
              </w:rPr>
            </w:pPr>
            <w:r w:rsidRPr="007E0B31">
              <w:rPr>
                <w:rFonts w:cs="Arial"/>
              </w:rPr>
              <w:t>Secondary Response</w:t>
            </w:r>
          </w:p>
        </w:tc>
        <w:tc>
          <w:tcPr>
            <w:tcW w:w="6634" w:type="dxa"/>
          </w:tcPr>
          <w:p w14:paraId="78A1E61F" w14:textId="77777777" w:rsidR="00A5505C" w:rsidRPr="007E0B31" w:rsidRDefault="00A5505C" w:rsidP="00A5505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A5505C" w:rsidRPr="007E0B31" w14:paraId="564540DA" w14:textId="77777777" w:rsidTr="48D9E28F">
        <w:trPr>
          <w:cantSplit/>
        </w:trPr>
        <w:tc>
          <w:tcPr>
            <w:tcW w:w="2884" w:type="dxa"/>
          </w:tcPr>
          <w:p w14:paraId="65A0DD2E" w14:textId="77777777" w:rsidR="00A5505C" w:rsidRPr="007E0B31" w:rsidRDefault="00A5505C" w:rsidP="00A5505C">
            <w:pPr>
              <w:pStyle w:val="Arial11Bold"/>
              <w:rPr>
                <w:rFonts w:cs="Arial"/>
              </w:rPr>
            </w:pPr>
            <w:r w:rsidRPr="007E0B31">
              <w:rPr>
                <w:rFonts w:cs="Arial"/>
              </w:rPr>
              <w:t>Secretary of State</w:t>
            </w:r>
          </w:p>
        </w:tc>
        <w:tc>
          <w:tcPr>
            <w:tcW w:w="6634" w:type="dxa"/>
          </w:tcPr>
          <w:p w14:paraId="67522AEA" w14:textId="77777777" w:rsidR="00A5505C" w:rsidRPr="007E0B31" w:rsidRDefault="00A5505C" w:rsidP="00A5505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A5505C" w:rsidRPr="007E0B31" w14:paraId="240349FB" w14:textId="77777777" w:rsidTr="48D9E28F">
        <w:trPr>
          <w:cantSplit/>
        </w:trPr>
        <w:tc>
          <w:tcPr>
            <w:tcW w:w="2884" w:type="dxa"/>
          </w:tcPr>
          <w:p w14:paraId="39D5CFF9" w14:textId="77777777" w:rsidR="00A5505C" w:rsidRPr="007E0B31" w:rsidRDefault="00A5505C" w:rsidP="00A5505C">
            <w:pPr>
              <w:pStyle w:val="Arial11Bold"/>
              <w:rPr>
                <w:rFonts w:cs="Arial"/>
              </w:rPr>
            </w:pPr>
            <w:r w:rsidRPr="007E0B31">
              <w:rPr>
                <w:rFonts w:cs="Arial"/>
              </w:rPr>
              <w:t>Secured Event</w:t>
            </w:r>
          </w:p>
        </w:tc>
        <w:tc>
          <w:tcPr>
            <w:tcW w:w="6634" w:type="dxa"/>
          </w:tcPr>
          <w:p w14:paraId="5A98690F" w14:textId="77777777" w:rsidR="00A5505C" w:rsidRPr="007E0B31" w:rsidRDefault="00A5505C" w:rsidP="00A5505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A5505C" w:rsidRPr="007E0B31" w14:paraId="646622AD" w14:textId="77777777" w:rsidTr="48D9E28F">
        <w:trPr>
          <w:cantSplit/>
        </w:trPr>
        <w:tc>
          <w:tcPr>
            <w:tcW w:w="2884" w:type="dxa"/>
          </w:tcPr>
          <w:p w14:paraId="2D39DA62" w14:textId="77777777" w:rsidR="00A5505C" w:rsidRPr="007E0B31" w:rsidRDefault="00A5505C" w:rsidP="00A5505C">
            <w:pPr>
              <w:pStyle w:val="Arial11Bold"/>
              <w:rPr>
                <w:rFonts w:cs="Arial"/>
              </w:rPr>
            </w:pPr>
            <w:r w:rsidRPr="007E0B31">
              <w:rPr>
                <w:rFonts w:cs="Arial"/>
              </w:rPr>
              <w:t>Security and Quality of Supply Standard (SQSS)</w:t>
            </w:r>
          </w:p>
        </w:tc>
        <w:tc>
          <w:tcPr>
            <w:tcW w:w="6634" w:type="dxa"/>
          </w:tcPr>
          <w:p w14:paraId="1F7B9DEC" w14:textId="77777777" w:rsidR="00A5505C" w:rsidRPr="007E0B31" w:rsidRDefault="00A5505C" w:rsidP="00A5505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A5505C" w:rsidRPr="007E0B31" w14:paraId="6D1F96AD" w14:textId="77777777" w:rsidTr="48D9E28F">
        <w:trPr>
          <w:cantSplit/>
        </w:trPr>
        <w:tc>
          <w:tcPr>
            <w:tcW w:w="2884" w:type="dxa"/>
          </w:tcPr>
          <w:p w14:paraId="3D4D2CAD" w14:textId="77777777" w:rsidR="00A5505C" w:rsidRPr="007E0B31" w:rsidRDefault="00A5505C" w:rsidP="00A5505C">
            <w:pPr>
              <w:pStyle w:val="Arial11Bold"/>
              <w:rPr>
                <w:rFonts w:cs="Arial"/>
              </w:rPr>
            </w:pPr>
            <w:r w:rsidRPr="007E0B31">
              <w:rPr>
                <w:rFonts w:cs="Arial"/>
              </w:rPr>
              <w:t>Self-Governance Criteria</w:t>
            </w:r>
          </w:p>
        </w:tc>
        <w:tc>
          <w:tcPr>
            <w:tcW w:w="6634" w:type="dxa"/>
          </w:tcPr>
          <w:p w14:paraId="54B7BCEB" w14:textId="77777777" w:rsidR="00A5505C" w:rsidRPr="007E0B31" w:rsidRDefault="00A5505C" w:rsidP="00A5505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A5505C" w:rsidRPr="007E0B31" w:rsidRDefault="00A5505C" w:rsidP="00A5505C">
            <w:pPr>
              <w:pStyle w:val="TableArial11"/>
              <w:numPr>
                <w:ilvl w:val="0"/>
                <w:numId w:val="8"/>
              </w:numPr>
              <w:rPr>
                <w:rFonts w:cs="Arial"/>
              </w:rPr>
            </w:pPr>
            <w:r w:rsidRPr="007E0B31">
              <w:rPr>
                <w:rFonts w:cs="Arial"/>
              </w:rPr>
              <w:t>is unlikely to have a material effect on:</w:t>
            </w:r>
          </w:p>
          <w:p w14:paraId="0AFA7F7C" w14:textId="77777777" w:rsidR="00A5505C" w:rsidRPr="007E0B31" w:rsidRDefault="00A5505C" w:rsidP="00A5505C">
            <w:pPr>
              <w:pStyle w:val="TableArial11"/>
              <w:numPr>
                <w:ilvl w:val="0"/>
                <w:numId w:val="9"/>
              </w:numPr>
              <w:rPr>
                <w:rFonts w:cs="Arial"/>
              </w:rPr>
            </w:pPr>
            <w:r w:rsidRPr="007E0B31">
              <w:rPr>
                <w:rFonts w:cs="Arial"/>
              </w:rPr>
              <w:t>existing or future electricity consumers; and</w:t>
            </w:r>
          </w:p>
          <w:p w14:paraId="46F9696D" w14:textId="29B1C8A6" w:rsidR="00A5505C" w:rsidRPr="007E0B31" w:rsidRDefault="00A5505C" w:rsidP="00A5505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A5505C" w:rsidRPr="007E0B31" w:rsidRDefault="00A5505C" w:rsidP="00A5505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A5505C" w:rsidRPr="007E0B31" w:rsidRDefault="00A5505C" w:rsidP="00A5505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A5505C" w:rsidRPr="007E0B31" w:rsidRDefault="00A5505C" w:rsidP="00A5505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A5505C" w:rsidRPr="00612E81" w:rsidRDefault="00A5505C" w:rsidP="00A5505C">
            <w:pPr>
              <w:pStyle w:val="TableArial11"/>
              <w:numPr>
                <w:ilvl w:val="0"/>
                <w:numId w:val="8"/>
              </w:numPr>
              <w:rPr>
                <w:rFonts w:cs="Arial"/>
              </w:rPr>
            </w:pPr>
            <w:r w:rsidRPr="00612E81">
              <w:rPr>
                <w:rFonts w:cs="Arial"/>
              </w:rPr>
              <w:t>is unlikely to discriminate between different classes of Users.</w:t>
            </w:r>
          </w:p>
          <w:p w14:paraId="766072C3" w14:textId="0AB255AC" w:rsidR="00A5505C" w:rsidRPr="007E0B31" w:rsidRDefault="00A5505C" w:rsidP="00A5505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A5505C" w:rsidRPr="007E0B31" w14:paraId="519D0516" w14:textId="77777777" w:rsidTr="48D9E28F">
        <w:trPr>
          <w:cantSplit/>
        </w:trPr>
        <w:tc>
          <w:tcPr>
            <w:tcW w:w="2884" w:type="dxa"/>
          </w:tcPr>
          <w:p w14:paraId="6FE46427" w14:textId="77777777" w:rsidR="00A5505C" w:rsidRPr="007E0B31" w:rsidRDefault="00A5505C" w:rsidP="00A5505C">
            <w:pPr>
              <w:pStyle w:val="Arial11Bold"/>
              <w:rPr>
                <w:rFonts w:cs="Arial"/>
              </w:rPr>
            </w:pPr>
            <w:r w:rsidRPr="007E0B31">
              <w:rPr>
                <w:rFonts w:cs="Arial"/>
              </w:rPr>
              <w:t>Self-Governance Modifications</w:t>
            </w:r>
          </w:p>
        </w:tc>
        <w:tc>
          <w:tcPr>
            <w:tcW w:w="6634" w:type="dxa"/>
          </w:tcPr>
          <w:p w14:paraId="27E32F5F" w14:textId="77777777" w:rsidR="00A5505C" w:rsidRPr="007E0B31" w:rsidRDefault="00A5505C" w:rsidP="00A5505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A5505C" w:rsidRPr="007E0B31" w14:paraId="6A0ED69B" w14:textId="77777777" w:rsidTr="48D9E28F">
        <w:trPr>
          <w:cantSplit/>
        </w:trPr>
        <w:tc>
          <w:tcPr>
            <w:tcW w:w="2884" w:type="dxa"/>
          </w:tcPr>
          <w:p w14:paraId="0FD8F1F7" w14:textId="77777777" w:rsidR="00A5505C" w:rsidRPr="007E0B31" w:rsidRDefault="00A5505C" w:rsidP="00A5505C">
            <w:pPr>
              <w:pStyle w:val="Arial11Bold"/>
              <w:rPr>
                <w:rFonts w:cs="Arial"/>
              </w:rPr>
            </w:pPr>
            <w:r w:rsidRPr="007E0B31">
              <w:rPr>
                <w:rFonts w:cs="Arial"/>
              </w:rPr>
              <w:t>Self-Governance Statement</w:t>
            </w:r>
          </w:p>
        </w:tc>
        <w:tc>
          <w:tcPr>
            <w:tcW w:w="6634" w:type="dxa"/>
          </w:tcPr>
          <w:p w14:paraId="10C74376" w14:textId="77777777" w:rsidR="00A5505C" w:rsidRPr="007E0B31" w:rsidRDefault="00A5505C" w:rsidP="00A5505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A5505C" w:rsidRPr="007E0B31" w:rsidRDefault="00A5505C" w:rsidP="00A5505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A5505C" w:rsidRPr="007E0B31" w:rsidRDefault="00A5505C" w:rsidP="00A5505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A5505C" w:rsidRPr="007E0B31" w14:paraId="136D3FE1" w14:textId="77777777" w:rsidTr="48D9E28F">
        <w:trPr>
          <w:cantSplit/>
        </w:trPr>
        <w:tc>
          <w:tcPr>
            <w:tcW w:w="2884" w:type="dxa"/>
          </w:tcPr>
          <w:p w14:paraId="564BE747" w14:textId="77777777" w:rsidR="00A5505C" w:rsidRPr="007E0B31" w:rsidRDefault="00A5505C" w:rsidP="00A5505C">
            <w:pPr>
              <w:pStyle w:val="Arial11Bold"/>
              <w:rPr>
                <w:rFonts w:cs="Arial"/>
              </w:rPr>
            </w:pPr>
            <w:r w:rsidRPr="007E0B31">
              <w:rPr>
                <w:rFonts w:cs="Arial"/>
              </w:rPr>
              <w:t>Setpoint Voltage</w:t>
            </w:r>
          </w:p>
        </w:tc>
        <w:tc>
          <w:tcPr>
            <w:tcW w:w="6634" w:type="dxa"/>
          </w:tcPr>
          <w:p w14:paraId="38F46902" w14:textId="77777777" w:rsidR="00A5505C" w:rsidRPr="007E0B31" w:rsidRDefault="00A5505C" w:rsidP="00A5505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A5505C" w:rsidRPr="007E0B31" w14:paraId="2C5B1DCD" w14:textId="77777777" w:rsidTr="48D9E28F">
        <w:trPr>
          <w:cantSplit/>
        </w:trPr>
        <w:tc>
          <w:tcPr>
            <w:tcW w:w="2884" w:type="dxa"/>
          </w:tcPr>
          <w:p w14:paraId="61385F85" w14:textId="77777777" w:rsidR="00A5505C" w:rsidRPr="007E0B31" w:rsidRDefault="00A5505C" w:rsidP="00A5505C">
            <w:pPr>
              <w:pStyle w:val="Arial11Bold"/>
              <w:rPr>
                <w:rFonts w:cs="Arial"/>
              </w:rPr>
            </w:pPr>
            <w:r w:rsidRPr="007E0B31">
              <w:rPr>
                <w:rFonts w:cs="Arial"/>
              </w:rPr>
              <w:t>Settlement Period</w:t>
            </w:r>
          </w:p>
        </w:tc>
        <w:tc>
          <w:tcPr>
            <w:tcW w:w="6634" w:type="dxa"/>
          </w:tcPr>
          <w:p w14:paraId="4AB567C7" w14:textId="77777777" w:rsidR="00A5505C" w:rsidRPr="007E0B31" w:rsidRDefault="00A5505C" w:rsidP="00A5505C">
            <w:pPr>
              <w:pStyle w:val="TableArial11"/>
              <w:rPr>
                <w:rFonts w:cs="Arial"/>
              </w:rPr>
            </w:pPr>
            <w:r w:rsidRPr="007E0B31">
              <w:rPr>
                <w:rFonts w:cs="Arial"/>
              </w:rPr>
              <w:t>A period of 30 minutes ending on the hour and half-hour in each hour during a day.</w:t>
            </w:r>
          </w:p>
        </w:tc>
      </w:tr>
      <w:tr w:rsidR="00A5505C" w:rsidRPr="007E0B31" w14:paraId="2C952150" w14:textId="77777777" w:rsidTr="48D9E28F">
        <w:trPr>
          <w:cantSplit/>
        </w:trPr>
        <w:tc>
          <w:tcPr>
            <w:tcW w:w="2884" w:type="dxa"/>
          </w:tcPr>
          <w:p w14:paraId="3E931984" w14:textId="77777777" w:rsidR="00A5505C" w:rsidRPr="007E0B31" w:rsidRDefault="00A5505C" w:rsidP="00A5505C">
            <w:pPr>
              <w:pStyle w:val="Arial11Bold"/>
              <w:rPr>
                <w:rFonts w:cs="Arial"/>
              </w:rPr>
            </w:pPr>
            <w:r w:rsidRPr="007E0B31">
              <w:rPr>
                <w:rFonts w:cs="Arial"/>
              </w:rPr>
              <w:t>Seven Year Statement</w:t>
            </w:r>
          </w:p>
        </w:tc>
        <w:tc>
          <w:tcPr>
            <w:tcW w:w="6634" w:type="dxa"/>
          </w:tcPr>
          <w:p w14:paraId="2C46A0D7" w14:textId="20DD6457" w:rsidR="00A5505C" w:rsidRPr="007E0B31" w:rsidRDefault="00A5505C" w:rsidP="00A5505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A5505C" w:rsidRPr="007E0B31" w14:paraId="6A64B863" w14:textId="77777777" w:rsidTr="48D9E28F">
        <w:trPr>
          <w:cantSplit/>
        </w:trPr>
        <w:tc>
          <w:tcPr>
            <w:tcW w:w="2884" w:type="dxa"/>
          </w:tcPr>
          <w:p w14:paraId="702BBF4B" w14:textId="77777777" w:rsidR="00A5505C" w:rsidRPr="007E0B31" w:rsidRDefault="00A5505C" w:rsidP="00A5505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A5505C" w:rsidRPr="007E0B31" w:rsidRDefault="00A5505C" w:rsidP="00A5505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A5505C" w:rsidRPr="007E0B31" w14:paraId="510136CA" w14:textId="77777777" w:rsidTr="48D9E28F">
        <w:trPr>
          <w:cantSplit/>
        </w:trPr>
        <w:tc>
          <w:tcPr>
            <w:tcW w:w="2884" w:type="dxa"/>
          </w:tcPr>
          <w:p w14:paraId="35028F39" w14:textId="77777777" w:rsidR="00A5505C" w:rsidRPr="007E0B31" w:rsidRDefault="00A5505C" w:rsidP="00A5505C">
            <w:pPr>
              <w:pStyle w:val="Arial11Bold"/>
              <w:rPr>
                <w:rFonts w:cs="Arial"/>
                <w:lang w:val="en-US"/>
              </w:rPr>
            </w:pPr>
            <w:r w:rsidRPr="007E0B31">
              <w:rPr>
                <w:rFonts w:cs="Arial"/>
                <w:lang w:val="en-US"/>
              </w:rPr>
              <w:t>SHETL</w:t>
            </w:r>
          </w:p>
        </w:tc>
        <w:tc>
          <w:tcPr>
            <w:tcW w:w="6634" w:type="dxa"/>
          </w:tcPr>
          <w:p w14:paraId="3E3D4EB4" w14:textId="77777777" w:rsidR="00A5505C" w:rsidRPr="007E0B31" w:rsidRDefault="00A5505C" w:rsidP="00A5505C">
            <w:pPr>
              <w:pStyle w:val="TableArial11"/>
              <w:rPr>
                <w:rFonts w:cs="Arial"/>
              </w:rPr>
            </w:pPr>
            <w:r w:rsidRPr="007E0B31">
              <w:rPr>
                <w:rFonts w:cs="Arial"/>
              </w:rPr>
              <w:t>Scottish Hydro-Electric Transmission Limited</w:t>
            </w:r>
            <w:r>
              <w:rPr>
                <w:rFonts w:cs="Arial"/>
              </w:rPr>
              <w:t>.</w:t>
            </w:r>
          </w:p>
        </w:tc>
      </w:tr>
      <w:tr w:rsidR="00A5505C" w:rsidRPr="007E0B31" w14:paraId="67FED673" w14:textId="77777777" w:rsidTr="48D9E28F">
        <w:trPr>
          <w:cantSplit/>
        </w:trPr>
        <w:tc>
          <w:tcPr>
            <w:tcW w:w="2884" w:type="dxa"/>
          </w:tcPr>
          <w:p w14:paraId="369FD6B3" w14:textId="77777777" w:rsidR="00A5505C" w:rsidRPr="007E0B31" w:rsidRDefault="00A5505C" w:rsidP="00A5505C">
            <w:pPr>
              <w:pStyle w:val="Arial11Bold"/>
              <w:rPr>
                <w:rFonts w:cs="Arial"/>
              </w:rPr>
            </w:pPr>
            <w:r w:rsidRPr="007E0B31">
              <w:rPr>
                <w:rFonts w:cs="Arial"/>
              </w:rPr>
              <w:t>Shutdown</w:t>
            </w:r>
          </w:p>
        </w:tc>
        <w:tc>
          <w:tcPr>
            <w:tcW w:w="6634" w:type="dxa"/>
          </w:tcPr>
          <w:p w14:paraId="6E389810" w14:textId="7260EDEB" w:rsidR="00A5505C" w:rsidRPr="000B675D" w:rsidRDefault="00A5505C" w:rsidP="00A5505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A5505C" w:rsidRPr="00105C6E" w:rsidRDefault="00A5505C" w:rsidP="00A5505C">
            <w:pPr>
              <w:pStyle w:val="Default"/>
              <w:jc w:val="both"/>
              <w:rPr>
                <w:sz w:val="20"/>
                <w:szCs w:val="20"/>
              </w:rPr>
            </w:pPr>
          </w:p>
          <w:p w14:paraId="2CFC5969" w14:textId="7E76E59F" w:rsidR="00A5505C" w:rsidRPr="00A87826" w:rsidRDefault="00A5505C" w:rsidP="00A5505C">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A5505C" w:rsidRPr="007E0B31" w14:paraId="7BC2DAF6" w14:textId="77777777" w:rsidTr="48D9E28F">
        <w:trPr>
          <w:cantSplit/>
        </w:trPr>
        <w:tc>
          <w:tcPr>
            <w:tcW w:w="2884" w:type="dxa"/>
          </w:tcPr>
          <w:p w14:paraId="3675FAA8" w14:textId="77777777" w:rsidR="00A5505C" w:rsidRPr="007E0B31" w:rsidRDefault="00A5505C" w:rsidP="00A5505C">
            <w:pPr>
              <w:pStyle w:val="Arial11Bold"/>
              <w:rPr>
                <w:rFonts w:cs="Arial"/>
                <w:lang w:val="en-US"/>
              </w:rPr>
            </w:pPr>
            <w:r w:rsidRPr="007E0B31">
              <w:rPr>
                <w:rFonts w:cs="Arial"/>
                <w:lang w:val="en-US"/>
              </w:rPr>
              <w:t>Significant Code Review</w:t>
            </w:r>
          </w:p>
        </w:tc>
        <w:tc>
          <w:tcPr>
            <w:tcW w:w="6634" w:type="dxa"/>
          </w:tcPr>
          <w:p w14:paraId="671DC2B0" w14:textId="77777777" w:rsidR="00A5505C" w:rsidRPr="007E0B31" w:rsidRDefault="00A5505C" w:rsidP="00A5505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A5505C" w:rsidRPr="007E0B31" w14:paraId="1B5DF07B" w14:textId="77777777" w:rsidTr="48D9E28F">
        <w:trPr>
          <w:cantSplit/>
        </w:trPr>
        <w:tc>
          <w:tcPr>
            <w:tcW w:w="2884" w:type="dxa"/>
          </w:tcPr>
          <w:p w14:paraId="7D570753" w14:textId="77777777" w:rsidR="00A5505C" w:rsidRPr="007E0B31" w:rsidRDefault="00A5505C" w:rsidP="00A5505C">
            <w:pPr>
              <w:pStyle w:val="Arial11Bold"/>
              <w:rPr>
                <w:rFonts w:cs="Arial"/>
                <w:lang w:val="en-US"/>
              </w:rPr>
            </w:pPr>
            <w:r w:rsidRPr="007E0B31">
              <w:rPr>
                <w:rFonts w:cs="Arial"/>
                <w:lang w:val="en-US"/>
              </w:rPr>
              <w:t>Significant Code Review Phase</w:t>
            </w:r>
          </w:p>
        </w:tc>
        <w:tc>
          <w:tcPr>
            <w:tcW w:w="6634" w:type="dxa"/>
          </w:tcPr>
          <w:p w14:paraId="0EC0F404" w14:textId="77777777" w:rsidR="00A5505C" w:rsidRPr="007E0B31" w:rsidRDefault="00A5505C" w:rsidP="00A5505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A5505C" w:rsidRPr="007E0B31" w14:paraId="5ADB841A" w14:textId="77777777" w:rsidTr="48D9E28F">
        <w:trPr>
          <w:cantSplit/>
        </w:trPr>
        <w:tc>
          <w:tcPr>
            <w:tcW w:w="2884" w:type="dxa"/>
          </w:tcPr>
          <w:p w14:paraId="7F34926A" w14:textId="77777777" w:rsidR="00A5505C" w:rsidRPr="007E0B31" w:rsidRDefault="00A5505C" w:rsidP="00A5505C">
            <w:pPr>
              <w:pStyle w:val="Arial11Bold"/>
              <w:rPr>
                <w:rFonts w:cs="Arial"/>
              </w:rPr>
            </w:pPr>
            <w:r>
              <w:rPr>
                <w:rFonts w:cs="Arial"/>
                <w:shd w:val="clear" w:color="auto" w:fill="FAF9F8"/>
              </w:rPr>
              <w:t>Significant Event</w:t>
            </w:r>
          </w:p>
        </w:tc>
        <w:tc>
          <w:tcPr>
            <w:tcW w:w="6634" w:type="dxa"/>
          </w:tcPr>
          <w:p w14:paraId="1EE1E359" w14:textId="77777777" w:rsidR="00A5505C" w:rsidRPr="007E0B31" w:rsidRDefault="00A5505C" w:rsidP="00A5505C">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A5505C" w:rsidRPr="007E0B31" w14:paraId="1BEA81BE" w14:textId="77777777" w:rsidTr="48D9E28F">
        <w:trPr>
          <w:cantSplit/>
        </w:trPr>
        <w:tc>
          <w:tcPr>
            <w:tcW w:w="2884" w:type="dxa"/>
          </w:tcPr>
          <w:p w14:paraId="7DDF6CE8" w14:textId="77777777" w:rsidR="00A5505C" w:rsidRPr="007E0B31" w:rsidRDefault="00A5505C" w:rsidP="00A5505C">
            <w:pPr>
              <w:pStyle w:val="Arial11Bold"/>
              <w:rPr>
                <w:rFonts w:cs="Arial"/>
              </w:rPr>
            </w:pPr>
            <w:r w:rsidRPr="007E0B31">
              <w:rPr>
                <w:rFonts w:cs="Arial"/>
              </w:rPr>
              <w:t>Significant Incident</w:t>
            </w:r>
          </w:p>
        </w:tc>
        <w:tc>
          <w:tcPr>
            <w:tcW w:w="6634" w:type="dxa"/>
          </w:tcPr>
          <w:p w14:paraId="7F61F265" w14:textId="77777777" w:rsidR="00A5505C" w:rsidRPr="007E0B31" w:rsidRDefault="00A5505C" w:rsidP="00A5505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A5505C" w:rsidRPr="007E0B31" w14:paraId="3E055DF2" w14:textId="77777777" w:rsidTr="48D9E28F">
        <w:trPr>
          <w:cantSplit/>
        </w:trPr>
        <w:tc>
          <w:tcPr>
            <w:tcW w:w="2884" w:type="dxa"/>
          </w:tcPr>
          <w:p w14:paraId="0E800888" w14:textId="77777777" w:rsidR="00A5505C" w:rsidRPr="007E0B31" w:rsidRDefault="00A5505C" w:rsidP="00A5505C">
            <w:pPr>
              <w:pStyle w:val="Arial11Bold"/>
              <w:rPr>
                <w:rFonts w:cs="Arial"/>
              </w:rPr>
            </w:pPr>
            <w:r w:rsidRPr="007E0B31">
              <w:rPr>
                <w:rFonts w:cs="Arial"/>
              </w:rPr>
              <w:t>Simultaneous Tap Change</w:t>
            </w:r>
          </w:p>
        </w:tc>
        <w:tc>
          <w:tcPr>
            <w:tcW w:w="6634" w:type="dxa"/>
          </w:tcPr>
          <w:p w14:paraId="60D3F25A" w14:textId="2377F85E" w:rsidR="00A5505C" w:rsidRPr="007E0B31" w:rsidRDefault="00A5505C" w:rsidP="00A5505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A5505C" w:rsidRPr="007E0B31" w14:paraId="328E6979" w14:textId="77777777" w:rsidTr="48D9E28F">
        <w:trPr>
          <w:cantSplit/>
        </w:trPr>
        <w:tc>
          <w:tcPr>
            <w:tcW w:w="2884" w:type="dxa"/>
          </w:tcPr>
          <w:p w14:paraId="7DB29454" w14:textId="260E372C" w:rsidR="00A5505C" w:rsidRPr="009A551F" w:rsidRDefault="00A5505C" w:rsidP="00A5505C">
            <w:pPr>
              <w:pStyle w:val="Arial11Bold"/>
              <w:rPr>
                <w:rFonts w:cs="Arial"/>
              </w:rPr>
            </w:pPr>
            <w:r w:rsidRPr="009A551F">
              <w:rPr>
                <w:lang w:val="en-US"/>
              </w:rPr>
              <w:t>Single Intraday Coupling</w:t>
            </w:r>
          </w:p>
        </w:tc>
        <w:tc>
          <w:tcPr>
            <w:tcW w:w="6634" w:type="dxa"/>
          </w:tcPr>
          <w:p w14:paraId="46F14FC7" w14:textId="686B1D19" w:rsidR="00A5505C" w:rsidRPr="009A551F" w:rsidRDefault="00A5505C" w:rsidP="00A5505C">
            <w:pPr>
              <w:pStyle w:val="TableArial11"/>
              <w:rPr>
                <w:rFonts w:cs="Arial"/>
              </w:rPr>
            </w:pPr>
            <w:r w:rsidRPr="009A551F">
              <w:t>The continuous process where collected orders are matched and cross-zonal capacity is allocated simultaneously for different bidding zones in the intraday market.</w:t>
            </w:r>
          </w:p>
        </w:tc>
      </w:tr>
      <w:tr w:rsidR="00A5505C" w:rsidRPr="007E0B31" w14:paraId="5AFB48FD" w14:textId="77777777" w:rsidTr="48D9E28F">
        <w:trPr>
          <w:cantSplit/>
        </w:trPr>
        <w:tc>
          <w:tcPr>
            <w:tcW w:w="2884" w:type="dxa"/>
          </w:tcPr>
          <w:p w14:paraId="6EF1D6A4" w14:textId="77777777" w:rsidR="00A5505C" w:rsidRPr="007E0B31" w:rsidRDefault="00A5505C" w:rsidP="00A5505C">
            <w:pPr>
              <w:pStyle w:val="Arial11Bold"/>
              <w:rPr>
                <w:rFonts w:cs="Arial"/>
              </w:rPr>
            </w:pPr>
            <w:r w:rsidRPr="007E0B31">
              <w:rPr>
                <w:rFonts w:cs="Arial"/>
              </w:rPr>
              <w:t>Single Line Diagram</w:t>
            </w:r>
          </w:p>
        </w:tc>
        <w:tc>
          <w:tcPr>
            <w:tcW w:w="6634" w:type="dxa"/>
          </w:tcPr>
          <w:p w14:paraId="4EC44797" w14:textId="77777777" w:rsidR="00A5505C" w:rsidRPr="007E0B31" w:rsidRDefault="00A5505C" w:rsidP="00A5505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A5505C" w:rsidRPr="007E0B31" w14:paraId="465C7113" w14:textId="77777777" w:rsidTr="48D9E28F">
        <w:trPr>
          <w:cantSplit/>
        </w:trPr>
        <w:tc>
          <w:tcPr>
            <w:tcW w:w="2884" w:type="dxa"/>
          </w:tcPr>
          <w:p w14:paraId="752C09A5" w14:textId="77777777" w:rsidR="00A5505C" w:rsidRPr="007E0B31" w:rsidRDefault="00A5505C" w:rsidP="00A5505C">
            <w:pPr>
              <w:pStyle w:val="Arial11Bold"/>
              <w:rPr>
                <w:rFonts w:cs="Arial"/>
              </w:rPr>
            </w:pPr>
            <w:r w:rsidRPr="007E0B31">
              <w:rPr>
                <w:rFonts w:cs="Arial"/>
              </w:rPr>
              <w:t>Single Point of Connection</w:t>
            </w:r>
          </w:p>
        </w:tc>
        <w:tc>
          <w:tcPr>
            <w:tcW w:w="6634" w:type="dxa"/>
          </w:tcPr>
          <w:p w14:paraId="357AE2D2" w14:textId="77777777" w:rsidR="00A5505C" w:rsidRPr="007E0B31" w:rsidRDefault="00A5505C" w:rsidP="00A5505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A5505C" w:rsidRPr="007E0B31" w14:paraId="6F54CDA0" w14:textId="77777777" w:rsidTr="48D9E28F">
        <w:trPr>
          <w:cantSplit/>
        </w:trPr>
        <w:tc>
          <w:tcPr>
            <w:tcW w:w="2884" w:type="dxa"/>
          </w:tcPr>
          <w:p w14:paraId="636AB71F" w14:textId="77777777" w:rsidR="00A5505C" w:rsidRPr="007E0B31" w:rsidRDefault="00A5505C" w:rsidP="00A5505C">
            <w:pPr>
              <w:pStyle w:val="Arial11Bold"/>
              <w:rPr>
                <w:rFonts w:cs="Arial"/>
              </w:rPr>
            </w:pPr>
            <w:r w:rsidRPr="007E0B31">
              <w:rPr>
                <w:rFonts w:cs="Arial"/>
              </w:rPr>
              <w:t>Site Common Drawings</w:t>
            </w:r>
          </w:p>
        </w:tc>
        <w:tc>
          <w:tcPr>
            <w:tcW w:w="6634" w:type="dxa"/>
          </w:tcPr>
          <w:p w14:paraId="10001C92" w14:textId="77777777" w:rsidR="00A5505C" w:rsidRPr="007E0B31" w:rsidRDefault="00A5505C" w:rsidP="00A5505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A5505C" w:rsidRPr="007E0B31" w14:paraId="5735D188" w14:textId="77777777" w:rsidTr="48D9E28F">
        <w:trPr>
          <w:cantSplit/>
        </w:trPr>
        <w:tc>
          <w:tcPr>
            <w:tcW w:w="2884" w:type="dxa"/>
          </w:tcPr>
          <w:p w14:paraId="236162FF" w14:textId="77777777" w:rsidR="00A5505C" w:rsidRPr="007E0B31" w:rsidRDefault="00A5505C" w:rsidP="00A5505C">
            <w:pPr>
              <w:pStyle w:val="Arial11Bold"/>
              <w:rPr>
                <w:rFonts w:cs="Arial"/>
              </w:rPr>
            </w:pPr>
            <w:r w:rsidRPr="007E0B31">
              <w:rPr>
                <w:rFonts w:cs="Arial"/>
              </w:rPr>
              <w:t xml:space="preserve">Site Responsibility Schedule </w:t>
            </w:r>
          </w:p>
        </w:tc>
        <w:tc>
          <w:tcPr>
            <w:tcW w:w="6634" w:type="dxa"/>
          </w:tcPr>
          <w:p w14:paraId="6A1F8B74" w14:textId="77777777" w:rsidR="00A5505C" w:rsidRPr="007E0B31" w:rsidRDefault="00A5505C" w:rsidP="00A5505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A5505C" w:rsidRPr="007E0B31" w14:paraId="45E94789" w14:textId="77777777" w:rsidTr="48D9E28F">
        <w:trPr>
          <w:cantSplit/>
        </w:trPr>
        <w:tc>
          <w:tcPr>
            <w:tcW w:w="2884" w:type="dxa"/>
          </w:tcPr>
          <w:p w14:paraId="46B439EE" w14:textId="77777777" w:rsidR="00A5505C" w:rsidRPr="007E0B31" w:rsidRDefault="00A5505C" w:rsidP="00A5505C">
            <w:pPr>
              <w:pStyle w:val="Arial11Bold"/>
              <w:rPr>
                <w:rFonts w:cs="Arial"/>
              </w:rPr>
            </w:pPr>
            <w:r w:rsidRPr="007E0B31">
              <w:rPr>
                <w:rFonts w:cs="Arial"/>
              </w:rPr>
              <w:t>Slope</w:t>
            </w:r>
          </w:p>
        </w:tc>
        <w:tc>
          <w:tcPr>
            <w:tcW w:w="6634" w:type="dxa"/>
          </w:tcPr>
          <w:p w14:paraId="0B1F2C0B" w14:textId="77777777" w:rsidR="00A5505C" w:rsidRPr="007E0B31" w:rsidRDefault="00A5505C" w:rsidP="00A5505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A5505C" w:rsidRPr="007E0B31" w14:paraId="37CB2940" w14:textId="77777777" w:rsidTr="48D9E28F">
        <w:trPr>
          <w:cantSplit/>
        </w:trPr>
        <w:tc>
          <w:tcPr>
            <w:tcW w:w="2884" w:type="dxa"/>
          </w:tcPr>
          <w:p w14:paraId="216A2CB0" w14:textId="77777777" w:rsidR="00A5505C" w:rsidRPr="007E0B31" w:rsidRDefault="00A5505C" w:rsidP="00A5505C">
            <w:pPr>
              <w:pStyle w:val="Arial11Bold"/>
              <w:rPr>
                <w:rFonts w:cs="Arial"/>
              </w:rPr>
            </w:pPr>
            <w:r w:rsidRPr="007E0B31">
              <w:rPr>
                <w:rFonts w:cs="Arial"/>
              </w:rPr>
              <w:t>Small Participant</w:t>
            </w:r>
          </w:p>
        </w:tc>
        <w:tc>
          <w:tcPr>
            <w:tcW w:w="6634" w:type="dxa"/>
          </w:tcPr>
          <w:p w14:paraId="01410E38" w14:textId="77777777" w:rsidR="00A5505C" w:rsidRPr="007E0B31" w:rsidRDefault="00A5505C" w:rsidP="00A5505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A5505C" w:rsidRPr="007E0B31" w14:paraId="1F395979" w14:textId="77777777" w:rsidTr="48D9E28F">
        <w:trPr>
          <w:cantSplit/>
        </w:trPr>
        <w:tc>
          <w:tcPr>
            <w:tcW w:w="2884" w:type="dxa"/>
          </w:tcPr>
          <w:p w14:paraId="07FA4ADB" w14:textId="77777777" w:rsidR="00A5505C" w:rsidRPr="007E0B31" w:rsidRDefault="00A5505C" w:rsidP="00A5505C">
            <w:pPr>
              <w:pStyle w:val="Arial11Bold"/>
              <w:rPr>
                <w:rFonts w:cs="Arial"/>
              </w:rPr>
            </w:pPr>
            <w:commentRangeStart w:id="386"/>
            <w:r w:rsidRPr="007E0B31">
              <w:rPr>
                <w:rFonts w:cs="Arial"/>
              </w:rPr>
              <w:t>Small Power Station</w:t>
            </w:r>
            <w:commentRangeEnd w:id="386"/>
            <w:r>
              <w:rPr>
                <w:rStyle w:val="CommentReference"/>
                <w:b w:val="0"/>
              </w:rPr>
              <w:commentReference w:id="386"/>
            </w:r>
          </w:p>
        </w:tc>
        <w:tc>
          <w:tcPr>
            <w:tcW w:w="6634" w:type="dxa"/>
          </w:tcPr>
          <w:p w14:paraId="281660E4" w14:textId="77777777" w:rsidR="00A5505C" w:rsidRPr="007E0B31" w:rsidRDefault="00A5505C" w:rsidP="00A5505C">
            <w:pPr>
              <w:pStyle w:val="TableArial11"/>
              <w:ind w:left="567" w:hanging="567"/>
              <w:rPr>
                <w:rFonts w:cs="Arial"/>
              </w:rPr>
            </w:pPr>
            <w:commentRangeStart w:id="387"/>
            <w:commentRangeStart w:id="388"/>
            <w:r w:rsidRPr="007E0B31">
              <w:rPr>
                <w:rFonts w:cs="Arial"/>
              </w:rPr>
              <w:t xml:space="preserve">A </w:t>
            </w:r>
            <w:r w:rsidRPr="007E0B31">
              <w:rPr>
                <w:rFonts w:cs="Arial"/>
                <w:b/>
              </w:rPr>
              <w:t>Power Station</w:t>
            </w:r>
            <w:r w:rsidRPr="007E0B31">
              <w:rPr>
                <w:rFonts w:cs="Arial"/>
              </w:rPr>
              <w:t xml:space="preserve"> which is </w:t>
            </w:r>
            <w:commentRangeEnd w:id="387"/>
            <w:r w:rsidR="00CC627B">
              <w:rPr>
                <w:rStyle w:val="CommentReference"/>
              </w:rPr>
              <w:commentReference w:id="387"/>
            </w:r>
            <w:commentRangeEnd w:id="388"/>
            <w:r w:rsidR="00B050D7">
              <w:rPr>
                <w:rStyle w:val="CommentReference"/>
              </w:rPr>
              <w:commentReference w:id="388"/>
            </w:r>
          </w:p>
          <w:p w14:paraId="7D8FE08B"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directly connected to:</w:t>
            </w:r>
          </w:p>
          <w:p w14:paraId="13A62CE9" w14:textId="4218E8A6" w:rsidR="00A5505C" w:rsidRPr="007E0B31" w:rsidRDefault="00A5505C" w:rsidP="00A5505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A5505C" w:rsidRPr="007E0B31" w:rsidRDefault="00A5505C" w:rsidP="00A5505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A5505C" w:rsidRPr="007E0B31" w:rsidRDefault="00A5505C" w:rsidP="00A5505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2BA21A1C" w:rsidR="00A5505C" w:rsidRDefault="002B03FE" w:rsidP="002039BC">
            <w:pPr>
              <w:pStyle w:val="TableArial11"/>
              <w:numPr>
                <w:ilvl w:val="0"/>
                <w:numId w:val="7"/>
              </w:numPr>
              <w:rPr>
                <w:ins w:id="389" w:author="Baker(ESO), Stephen" w:date="2022-08-01T11:51:00Z"/>
                <w:rFonts w:cs="Arial"/>
              </w:rPr>
            </w:pPr>
            <w:r>
              <w:rPr>
                <w:rFonts w:cs="Arial"/>
              </w:rPr>
              <w:t xml:space="preserve"> </w:t>
            </w:r>
            <w:r w:rsidR="005449F0">
              <w:rPr>
                <w:rFonts w:cs="Arial"/>
              </w:rPr>
              <w:t>a</w:t>
            </w:r>
            <w:r w:rsidR="00A5505C" w:rsidRPr="007E0B31">
              <w:rPr>
                <w:rFonts w:cs="Arial"/>
              </w:rPr>
              <w:t xml:space="preserve">n </w:t>
            </w:r>
            <w:r w:rsidR="00A5505C" w:rsidRPr="007E0B31">
              <w:rPr>
                <w:rFonts w:cs="Arial"/>
                <w:b/>
              </w:rPr>
              <w:t>Offshore Transmission System</w:t>
            </w:r>
            <w:r w:rsidR="00A5505C" w:rsidRPr="007E0B31">
              <w:rPr>
                <w:rFonts w:cs="Arial"/>
              </w:rPr>
              <w:t xml:space="preserve"> where such </w:t>
            </w:r>
            <w:r w:rsidR="00A5505C" w:rsidRPr="007E0B31">
              <w:rPr>
                <w:rFonts w:cs="Arial"/>
                <w:b/>
              </w:rPr>
              <w:t>Power Station</w:t>
            </w:r>
            <w:r w:rsidR="00A5505C" w:rsidRPr="007E0B31">
              <w:rPr>
                <w:rFonts w:cs="Arial"/>
              </w:rPr>
              <w:t xml:space="preserve"> has a </w:t>
            </w:r>
            <w:r w:rsidR="00A5505C" w:rsidRPr="007E0B31">
              <w:rPr>
                <w:rFonts w:cs="Arial"/>
                <w:b/>
              </w:rPr>
              <w:t>Registered Capacity</w:t>
            </w:r>
            <w:r w:rsidR="00A5505C" w:rsidRPr="007E0B31">
              <w:rPr>
                <w:rFonts w:cs="Arial"/>
              </w:rPr>
              <w:t xml:space="preserve"> of less than 10MW; </w:t>
            </w:r>
          </w:p>
          <w:p w14:paraId="38572B2F" w14:textId="6171748A" w:rsidR="00075931" w:rsidRPr="008B1000" w:rsidRDefault="00075931" w:rsidP="002039BC">
            <w:pPr>
              <w:pStyle w:val="TableArial11"/>
              <w:numPr>
                <w:ilvl w:val="0"/>
                <w:numId w:val="7"/>
              </w:numPr>
              <w:rPr>
                <w:ins w:id="390" w:author="Baker(ESO), Stephen" w:date="2022-09-20T14:40:00Z"/>
              </w:rPr>
            </w:pPr>
            <w:ins w:id="391" w:author="Baker(ESO), Stephen" w:date="2022-09-20T14:40:00Z">
              <w:r w:rsidRPr="00597B01">
                <w:rPr>
                  <w:rFonts w:cs="Arial"/>
                </w:rPr>
                <w:t xml:space="preserve">A </w:t>
              </w:r>
              <w:r w:rsidRPr="00597B01">
                <w:rPr>
                  <w:rFonts w:cs="Arial"/>
                  <w:b/>
                  <w:bCs/>
                </w:rPr>
                <w:t>Competitively Appointed Transmission Licensee’s Transmission System</w:t>
              </w:r>
              <w:r w:rsidRPr="00075931">
                <w:rPr>
                  <w:rFonts w:cs="Arial"/>
                </w:rPr>
                <w:t xml:space="preserve"> where such </w:t>
              </w:r>
              <w:r w:rsidRPr="00075931">
                <w:rPr>
                  <w:rFonts w:cs="Arial"/>
                  <w:b/>
                  <w:bCs/>
                </w:rPr>
                <w:t>Power Station</w:t>
              </w:r>
              <w:r w:rsidRPr="00075931">
                <w:rPr>
                  <w:rFonts w:cs="Arial"/>
                </w:rPr>
                <w:t xml:space="preserve"> has a </w:t>
              </w:r>
              <w:r w:rsidRPr="00075931">
                <w:rPr>
                  <w:rFonts w:cs="Arial"/>
                  <w:b/>
                  <w:bCs/>
                </w:rPr>
                <w:t>Registered Capacity</w:t>
              </w:r>
              <w:r w:rsidRPr="00075931">
                <w:rPr>
                  <w:rFonts w:cs="Arial"/>
                </w:rPr>
                <w:t xml:space="preserve"> of </w:t>
              </w:r>
            </w:ins>
            <w:ins w:id="392" w:author="Baker(ESO), Stephen" w:date="2022-09-20T14:41:00Z">
              <w:r>
                <w:rPr>
                  <w:rFonts w:cs="Arial"/>
                </w:rPr>
                <w:t>less</w:t>
              </w:r>
            </w:ins>
            <w:ins w:id="393" w:author="Baker(ESO), Stephen" w:date="2022-09-20T14:40:00Z">
              <w:r w:rsidRPr="00075931">
                <w:rPr>
                  <w:rFonts w:cs="Arial"/>
                </w:rPr>
                <w:t xml:space="preserve"> than the relevant threshold for the </w:t>
              </w:r>
              <w:r w:rsidRPr="00075931">
                <w:rPr>
                  <w:rFonts w:cs="Arial"/>
                  <w:b/>
                  <w:bCs/>
                </w:rPr>
                <w:t>Transmission Area</w:t>
              </w:r>
              <w:r w:rsidRPr="00075931">
                <w:rPr>
                  <w:rFonts w:cs="Arial"/>
                </w:rPr>
                <w:t xml:space="preserve"> of the </w:t>
              </w:r>
              <w:r w:rsidRPr="00075931">
                <w:rPr>
                  <w:rFonts w:cs="Arial"/>
                  <w:b/>
                  <w:bCs/>
                </w:rPr>
                <w:t>Onshore Transmission Licensee</w:t>
              </w:r>
              <w:r w:rsidRPr="00075931">
                <w:rPr>
                  <w:rFonts w:cs="Arial"/>
                </w:rPr>
                <w:t xml:space="preserve"> that the </w:t>
              </w:r>
              <w:r w:rsidRPr="00075931">
                <w:rPr>
                  <w:rFonts w:cs="Arial"/>
                  <w:b/>
                  <w:bCs/>
                </w:rPr>
                <w:t>Competitively Appointed Transmission Licensee’s Transmission System</w:t>
              </w:r>
              <w:r w:rsidRPr="00075931">
                <w:rPr>
                  <w:rFonts w:cs="Arial"/>
                </w:rPr>
                <w:t xml:space="preserve"> interfaces </w:t>
              </w:r>
              <w:commentRangeStart w:id="394"/>
              <w:r w:rsidRPr="00075931">
                <w:rPr>
                  <w:rFonts w:cs="Arial"/>
                </w:rPr>
                <w:t>with</w:t>
              </w:r>
              <w:commentRangeEnd w:id="394"/>
              <w:r>
                <w:rPr>
                  <w:rStyle w:val="CommentReference"/>
                </w:rPr>
                <w:commentReference w:id="394"/>
              </w:r>
              <w:r w:rsidRPr="00597B01">
                <w:rPr>
                  <w:rFonts w:cs="Arial"/>
                </w:rPr>
                <w:t>.</w:t>
              </w:r>
              <w:r>
                <w:t xml:space="preserve"> Where a </w:t>
              </w:r>
              <w:r w:rsidRPr="00597B01">
                <w:rPr>
                  <w:b/>
                  <w:bCs/>
                </w:rPr>
                <w:t>Power Station</w:t>
              </w:r>
              <w:r>
                <w:t xml:space="preserve"> connects to a </w:t>
              </w:r>
              <w:r w:rsidRPr="00597B01">
                <w:rPr>
                  <w:b/>
                  <w:bCs/>
                </w:rPr>
                <w:t>Competitively Appointed Transmission Licensee</w:t>
              </w:r>
              <w:r>
                <w:t xml:space="preserve"> which crosses the boundary between </w:t>
              </w:r>
              <w:r w:rsidRPr="00597B01">
                <w:rPr>
                  <w:b/>
                  <w:bCs/>
                </w:rPr>
                <w:t>Transmission Area</w:t>
              </w:r>
              <w:r>
                <w:t xml:space="preserve">s the categorisation of that </w:t>
              </w:r>
              <w:r w:rsidRPr="00597B01">
                <w:rPr>
                  <w:b/>
                  <w:bCs/>
                </w:rPr>
                <w:t>Power Station</w:t>
              </w:r>
              <w:r>
                <w:t xml:space="preserve"> will be determined on a case by case basis. This determination will be made in part based on where the majority of the </w:t>
              </w:r>
              <w:r w:rsidRPr="00597B01">
                <w:rPr>
                  <w:b/>
                  <w:bCs/>
                </w:rPr>
                <w:t>Competitively Appointed Transmission Licensee</w:t>
              </w:r>
              <w:r w:rsidRPr="00423FFD">
                <w:t>’s</w:t>
              </w:r>
              <w:r w:rsidRPr="00597B01">
                <w:rPr>
                  <w:b/>
                  <w:bCs/>
                </w:rPr>
                <w:t xml:space="preserve"> Transmission System</w:t>
              </w:r>
              <w:r>
                <w:t xml:space="preserve"> is located relative to </w:t>
              </w:r>
              <w:r w:rsidRPr="00597B01">
                <w:rPr>
                  <w:b/>
                  <w:bCs/>
                </w:rPr>
                <w:t>NGET</w:t>
              </w:r>
              <w:r>
                <w:t xml:space="preserve">, </w:t>
              </w:r>
              <w:r w:rsidRPr="00597B01">
                <w:rPr>
                  <w:b/>
                  <w:bCs/>
                </w:rPr>
                <w:t>SPT</w:t>
              </w:r>
              <w:r>
                <w:t xml:space="preserve"> and </w:t>
              </w:r>
              <w:r w:rsidRPr="00597B01">
                <w:rPr>
                  <w:b/>
                  <w:bCs/>
                </w:rPr>
                <w:t>SHETL</w:t>
              </w:r>
              <w:r>
                <w:t xml:space="preserve">’s </w:t>
              </w:r>
              <w:commentRangeStart w:id="395"/>
              <w:r w:rsidRPr="00597B01">
                <w:rPr>
                  <w:b/>
                  <w:bCs/>
                </w:rPr>
                <w:t>Transmission</w:t>
              </w:r>
              <w:commentRangeEnd w:id="395"/>
              <w:r w:rsidRPr="00A133A1">
                <w:rPr>
                  <w:rStyle w:val="CommentReference"/>
                  <w:b/>
                  <w:bCs/>
                </w:rPr>
                <w:commentReference w:id="395"/>
              </w:r>
              <w:r w:rsidRPr="00597B01">
                <w:rPr>
                  <w:b/>
                  <w:bCs/>
                </w:rPr>
                <w:t xml:space="preserve"> Areas</w:t>
              </w:r>
              <w:r>
                <w:t>.</w:t>
              </w:r>
            </w:ins>
          </w:p>
          <w:p w14:paraId="140E2BBD" w14:textId="77777777" w:rsidR="00A5505C" w:rsidRPr="007E0B31" w:rsidRDefault="00A5505C" w:rsidP="00A5505C">
            <w:pPr>
              <w:pStyle w:val="TableArial11"/>
              <w:ind w:left="567" w:hanging="567"/>
              <w:rPr>
                <w:rFonts w:cs="Arial"/>
              </w:rPr>
            </w:pPr>
            <w:r w:rsidRPr="007E0B31">
              <w:rPr>
                <w:rFonts w:cs="Arial"/>
              </w:rPr>
              <w:t>or,</w:t>
            </w:r>
          </w:p>
          <w:p w14:paraId="7EB0BBC3"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A5505C" w:rsidRPr="007E0B31" w:rsidRDefault="00A5505C" w:rsidP="00A5505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1A3D769" w14:textId="77777777" w:rsidR="008A67A3" w:rsidRDefault="00A5505C" w:rsidP="008A67A3">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del w:id="396" w:author="Baker(ESO), Stephen" w:date="2022-08-01T12:01:00Z">
              <w:r w:rsidRPr="007E0B31" w:rsidDel="003B1B95">
                <w:rPr>
                  <w:rFonts w:cs="Arial"/>
                </w:rPr>
                <w:delText xml:space="preserve"> </w:delText>
              </w:r>
            </w:del>
          </w:p>
          <w:p w14:paraId="156AC1E0" w14:textId="0CD87301" w:rsidR="00A5505C" w:rsidRPr="008A67A3" w:rsidRDefault="008A67A3" w:rsidP="008A67A3">
            <w:pPr>
              <w:pStyle w:val="TableArial11"/>
              <w:ind w:left="1134" w:hanging="567"/>
              <w:rPr>
                <w:rFonts w:cs="Arial"/>
                <w:b/>
              </w:rPr>
            </w:pPr>
            <w:r>
              <w:rPr>
                <w:rFonts w:cs="Arial"/>
              </w:rPr>
              <w:t xml:space="preserve">(iii)    </w:t>
            </w:r>
            <w:r w:rsidR="00A5505C" w:rsidRPr="007E0B31">
              <w:rPr>
                <w:rFonts w:cs="Arial"/>
                <w:b/>
              </w:rPr>
              <w:t>SHETL’s Transmission System</w:t>
            </w:r>
            <w:r w:rsidR="00A5505C" w:rsidRPr="007E0B31">
              <w:rPr>
                <w:rFonts w:cs="Arial"/>
              </w:rPr>
              <w:t xml:space="preserve"> and such </w:t>
            </w:r>
            <w:r w:rsidR="00A5505C" w:rsidRPr="007E0B31">
              <w:rPr>
                <w:rFonts w:cs="Arial"/>
                <w:b/>
              </w:rPr>
              <w:t>Power Station</w:t>
            </w:r>
            <w:r w:rsidR="00A5505C" w:rsidRPr="007E0B31">
              <w:rPr>
                <w:rFonts w:cs="Arial"/>
              </w:rPr>
              <w:t xml:space="preserve"> has a </w:t>
            </w:r>
            <w:r w:rsidR="00A5505C" w:rsidRPr="007E0B31">
              <w:rPr>
                <w:rFonts w:cs="Arial"/>
                <w:b/>
              </w:rPr>
              <w:t>Registered Capacity</w:t>
            </w:r>
            <w:r w:rsidR="00A5505C" w:rsidRPr="007E0B31">
              <w:rPr>
                <w:rFonts w:cs="Arial"/>
              </w:rPr>
              <w:t xml:space="preserve"> of less than 10MW;</w:t>
            </w:r>
          </w:p>
          <w:p w14:paraId="2081CA5C" w14:textId="449292B3" w:rsidR="00075931" w:rsidRPr="008B1000" w:rsidRDefault="00075931" w:rsidP="002039BC">
            <w:pPr>
              <w:pStyle w:val="TableArial11"/>
              <w:numPr>
                <w:ilvl w:val="0"/>
                <w:numId w:val="24"/>
              </w:numPr>
              <w:ind w:hanging="506"/>
              <w:rPr>
                <w:ins w:id="397" w:author="Baker(ESO), Stephen" w:date="2022-09-20T14:41:00Z"/>
              </w:rPr>
            </w:pPr>
            <w:ins w:id="398" w:author="Baker(ESO), Stephen" w:date="2022-09-20T14:41:00Z">
              <w:r w:rsidRPr="00597B01">
                <w:rPr>
                  <w:rFonts w:cs="Arial"/>
                </w:rPr>
                <w:t xml:space="preserve">A </w:t>
              </w:r>
              <w:r w:rsidRPr="00597B01">
                <w:rPr>
                  <w:rFonts w:cs="Arial"/>
                  <w:b/>
                  <w:bCs/>
                </w:rPr>
                <w:t>Competitively Appointed Transmission Licensee</w:t>
              </w:r>
              <w:r w:rsidRPr="00AC5497">
                <w:rPr>
                  <w:rFonts w:cs="Arial"/>
                </w:rPr>
                <w:t>’s</w:t>
              </w:r>
              <w:r w:rsidRPr="00597B01">
                <w:rPr>
                  <w:rFonts w:cs="Arial"/>
                  <w:b/>
                  <w:bCs/>
                </w:rPr>
                <w:t xml:space="preserve"> Transmission System</w:t>
              </w:r>
              <w:r w:rsidRPr="00075931">
                <w:rPr>
                  <w:rFonts w:cs="Arial"/>
                </w:rPr>
                <w:t xml:space="preserve"> where such </w:t>
              </w:r>
              <w:r w:rsidRPr="00075931">
                <w:rPr>
                  <w:rFonts w:cs="Arial"/>
                  <w:b/>
                  <w:bCs/>
                </w:rPr>
                <w:t>Power Station</w:t>
              </w:r>
              <w:r w:rsidRPr="00075931">
                <w:rPr>
                  <w:rFonts w:cs="Arial"/>
                </w:rPr>
                <w:t xml:space="preserve"> has a </w:t>
              </w:r>
              <w:r w:rsidRPr="00075931">
                <w:rPr>
                  <w:rFonts w:cs="Arial"/>
                  <w:b/>
                  <w:bCs/>
                </w:rPr>
                <w:t>Registered Capacity</w:t>
              </w:r>
              <w:r w:rsidRPr="00075931">
                <w:rPr>
                  <w:rFonts w:cs="Arial"/>
                </w:rPr>
                <w:t xml:space="preserve"> of </w:t>
              </w:r>
              <w:r>
                <w:rPr>
                  <w:rFonts w:cs="Arial"/>
                </w:rPr>
                <w:t>less</w:t>
              </w:r>
              <w:r w:rsidRPr="00075931">
                <w:rPr>
                  <w:rFonts w:cs="Arial"/>
                </w:rPr>
                <w:t xml:space="preserve"> than the relevant threshold for the </w:t>
              </w:r>
              <w:r w:rsidRPr="00075931">
                <w:rPr>
                  <w:rFonts w:cs="Arial"/>
                  <w:b/>
                  <w:bCs/>
                </w:rPr>
                <w:t>Transmission Area</w:t>
              </w:r>
              <w:r w:rsidRPr="00075931">
                <w:rPr>
                  <w:rFonts w:cs="Arial"/>
                </w:rPr>
                <w:t xml:space="preserve"> of the </w:t>
              </w:r>
              <w:r w:rsidRPr="00075931">
                <w:rPr>
                  <w:rFonts w:cs="Arial"/>
                  <w:b/>
                  <w:bCs/>
                </w:rPr>
                <w:t>Onshore Transmission Licensee</w:t>
              </w:r>
              <w:r w:rsidRPr="00075931">
                <w:rPr>
                  <w:rFonts w:cs="Arial"/>
                </w:rPr>
                <w:t xml:space="preserve"> that the </w:t>
              </w:r>
              <w:r w:rsidRPr="00075931">
                <w:rPr>
                  <w:rFonts w:cs="Arial"/>
                  <w:b/>
                  <w:bCs/>
                </w:rPr>
                <w:t>Competitively Appointed Transmission Licensee’s Transmission System</w:t>
              </w:r>
              <w:r w:rsidRPr="00075931">
                <w:rPr>
                  <w:rFonts w:cs="Arial"/>
                </w:rPr>
                <w:t xml:space="preserve"> interfaces </w:t>
              </w:r>
              <w:commentRangeStart w:id="399"/>
              <w:r w:rsidRPr="00075931">
                <w:rPr>
                  <w:rFonts w:cs="Arial"/>
                </w:rPr>
                <w:t>with</w:t>
              </w:r>
              <w:commentRangeEnd w:id="399"/>
              <w:r>
                <w:rPr>
                  <w:rStyle w:val="CommentReference"/>
                </w:rPr>
                <w:commentReference w:id="399"/>
              </w:r>
              <w:r w:rsidRPr="00597B01">
                <w:rPr>
                  <w:rFonts w:cs="Arial"/>
                </w:rPr>
                <w:t>.</w:t>
              </w:r>
              <w:r>
                <w:t xml:space="preserve"> Where a </w:t>
              </w:r>
              <w:r w:rsidRPr="00597B01">
                <w:rPr>
                  <w:b/>
                  <w:bCs/>
                </w:rPr>
                <w:t>Power Station</w:t>
              </w:r>
              <w:r>
                <w:t xml:space="preserve"> connects to a </w:t>
              </w:r>
              <w:r w:rsidRPr="00597B01">
                <w:rPr>
                  <w:b/>
                  <w:bCs/>
                </w:rPr>
                <w:t>Competitively Appointed Transmission Licensee</w:t>
              </w:r>
              <w:r>
                <w:t xml:space="preserve"> which crosses the boundary between </w:t>
              </w:r>
              <w:r w:rsidRPr="00597B01">
                <w:rPr>
                  <w:b/>
                  <w:bCs/>
                </w:rPr>
                <w:t>Transmission Area</w:t>
              </w:r>
              <w:r>
                <w:t xml:space="preserve">s the categorisation of that </w:t>
              </w:r>
              <w:r w:rsidRPr="00597B01">
                <w:rPr>
                  <w:b/>
                  <w:bCs/>
                </w:rPr>
                <w:t>Power Station</w:t>
              </w:r>
              <w:r>
                <w:t xml:space="preserve"> will be determined on a case by case basis. This determination will be made in part based on where the majority of the </w:t>
              </w:r>
              <w:r w:rsidRPr="00597B01">
                <w:rPr>
                  <w:b/>
                  <w:bCs/>
                </w:rPr>
                <w:t>Competitively Appointed Transmission Licensee</w:t>
              </w:r>
              <w:r w:rsidRPr="00423FFD">
                <w:t>’s</w:t>
              </w:r>
              <w:r w:rsidRPr="00597B01">
                <w:rPr>
                  <w:b/>
                  <w:bCs/>
                </w:rPr>
                <w:t xml:space="preserve"> Transmission System</w:t>
              </w:r>
              <w:r>
                <w:t xml:space="preserve"> is located relative to </w:t>
              </w:r>
              <w:r w:rsidRPr="00597B01">
                <w:rPr>
                  <w:b/>
                  <w:bCs/>
                </w:rPr>
                <w:t>NGET</w:t>
              </w:r>
              <w:r>
                <w:t xml:space="preserve">, </w:t>
              </w:r>
              <w:r w:rsidRPr="00597B01">
                <w:rPr>
                  <w:b/>
                  <w:bCs/>
                </w:rPr>
                <w:t>SPT</w:t>
              </w:r>
              <w:r>
                <w:t xml:space="preserve"> and </w:t>
              </w:r>
              <w:r w:rsidRPr="00597B01">
                <w:rPr>
                  <w:b/>
                  <w:bCs/>
                </w:rPr>
                <w:t>SHETL</w:t>
              </w:r>
              <w:r>
                <w:t xml:space="preserve">’s </w:t>
              </w:r>
              <w:commentRangeStart w:id="400"/>
              <w:r w:rsidRPr="00597B01">
                <w:rPr>
                  <w:b/>
                  <w:bCs/>
                </w:rPr>
                <w:t>Transmission</w:t>
              </w:r>
              <w:commentRangeEnd w:id="400"/>
              <w:r w:rsidRPr="00A133A1">
                <w:rPr>
                  <w:rStyle w:val="CommentReference"/>
                  <w:b/>
                  <w:bCs/>
                </w:rPr>
                <w:commentReference w:id="400"/>
              </w:r>
              <w:r w:rsidRPr="00597B01">
                <w:rPr>
                  <w:b/>
                  <w:bCs/>
                </w:rPr>
                <w:t xml:space="preserve"> Areas</w:t>
              </w:r>
              <w:r>
                <w:t>.</w:t>
              </w:r>
            </w:ins>
          </w:p>
          <w:p w14:paraId="162BAB50" w14:textId="298DDC03" w:rsidR="00A5505C" w:rsidRPr="00DF1A6B" w:rsidRDefault="00A5505C" w:rsidP="00075931">
            <w:pPr>
              <w:pStyle w:val="TableArial11"/>
              <w:ind w:left="720"/>
              <w:rPr>
                <w:rFonts w:cs="Arial"/>
              </w:rPr>
            </w:pPr>
          </w:p>
          <w:p w14:paraId="709A46B5" w14:textId="77777777" w:rsidR="00A5505C" w:rsidRPr="007E0B31" w:rsidRDefault="00A5505C" w:rsidP="00A5505C">
            <w:pPr>
              <w:pStyle w:val="TableArial11"/>
              <w:ind w:left="567" w:hanging="567"/>
              <w:rPr>
                <w:rFonts w:cs="Arial"/>
              </w:rPr>
            </w:pPr>
            <w:r w:rsidRPr="007E0B31">
              <w:rPr>
                <w:rFonts w:cs="Arial"/>
              </w:rPr>
              <w:t>or,</w:t>
            </w:r>
          </w:p>
          <w:p w14:paraId="6997783A" w14:textId="77777777" w:rsidR="00A5505C" w:rsidRPr="007E0B31" w:rsidRDefault="00A5505C" w:rsidP="00A5505C">
            <w:pPr>
              <w:pStyle w:val="TableArial11"/>
              <w:ind w:left="567" w:hanging="567"/>
              <w:rPr>
                <w:rFonts w:cs="Arial"/>
              </w:rPr>
            </w:pPr>
            <w:r w:rsidRPr="007E0B31">
              <w:rPr>
                <w:rFonts w:cs="Arial"/>
              </w:rPr>
              <w:t>(c)</w:t>
            </w:r>
            <w:r w:rsidRPr="007E0B31">
              <w:rPr>
                <w:rFonts w:cs="Arial"/>
              </w:rPr>
              <w:tab/>
            </w:r>
            <w:commentRangeStart w:id="401"/>
            <w:commentRangeStart w:id="402"/>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A5505C" w:rsidRPr="007E0B31" w:rsidRDefault="00A5505C" w:rsidP="00A5505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5A6468A" w14:textId="77777777" w:rsidR="00A5505C" w:rsidRDefault="00A5505C" w:rsidP="00A5505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68E85F8B" w:rsidR="00A5505C" w:rsidRDefault="00A5505C" w:rsidP="00A5505C">
            <w:pPr>
              <w:pStyle w:val="TableArial11"/>
              <w:ind w:left="1134" w:hanging="567"/>
              <w:rPr>
                <w:ins w:id="403" w:author="Baker(ESO), Stephen" w:date="2022-08-01T11:55:00Z"/>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commentRangeStart w:id="404"/>
            <w:commentRangeStart w:id="405"/>
            <w:r w:rsidRPr="007E0B31">
              <w:rPr>
                <w:rFonts w:cs="Arial"/>
              </w:rPr>
              <w:t>10MW</w:t>
            </w:r>
            <w:commentRangeEnd w:id="404"/>
            <w:r>
              <w:rPr>
                <w:rStyle w:val="CommentReference"/>
              </w:rPr>
              <w:commentReference w:id="404"/>
            </w:r>
            <w:commentRangeEnd w:id="405"/>
            <w:r w:rsidR="00AA5752">
              <w:rPr>
                <w:rStyle w:val="CommentReference"/>
              </w:rPr>
              <w:commentReference w:id="405"/>
            </w:r>
            <w:r w:rsidRPr="007E0B31">
              <w:rPr>
                <w:rFonts w:cs="Arial"/>
              </w:rPr>
              <w:t>;</w:t>
            </w:r>
            <w:commentRangeEnd w:id="401"/>
            <w:r w:rsidR="001D6881">
              <w:rPr>
                <w:rStyle w:val="CommentReference"/>
              </w:rPr>
              <w:commentReference w:id="401"/>
            </w:r>
            <w:commentRangeEnd w:id="402"/>
            <w:r w:rsidR="00C83D88">
              <w:rPr>
                <w:rStyle w:val="CommentReference"/>
              </w:rPr>
              <w:commentReference w:id="402"/>
            </w:r>
          </w:p>
          <w:p w14:paraId="1C7AE513" w14:textId="78083C98" w:rsidR="00A5505C" w:rsidRPr="007E60D6" w:rsidRDefault="00A5505C" w:rsidP="00A5505C">
            <w:pPr>
              <w:pStyle w:val="TableArial11"/>
              <w:rPr>
                <w:rFonts w:cs="Arial"/>
              </w:rPr>
            </w:pPr>
          </w:p>
          <w:p w14:paraId="01651DEA" w14:textId="77777777" w:rsidR="00A5505C" w:rsidRPr="007E0B31" w:rsidRDefault="00A5505C" w:rsidP="00A5505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A5505C" w:rsidRPr="007E0B31" w14:paraId="7573FBB9" w14:textId="77777777" w:rsidTr="48D9E28F">
        <w:trPr>
          <w:cantSplit/>
        </w:trPr>
        <w:tc>
          <w:tcPr>
            <w:tcW w:w="2884" w:type="dxa"/>
          </w:tcPr>
          <w:p w14:paraId="762A4B06" w14:textId="77777777" w:rsidR="00A5505C" w:rsidRPr="007E0B31" w:rsidRDefault="00A5505C" w:rsidP="00A5505C">
            <w:pPr>
              <w:pStyle w:val="Arial11Bold"/>
              <w:rPr>
                <w:rFonts w:cs="Arial"/>
              </w:rPr>
            </w:pPr>
            <w:r w:rsidRPr="007E0B31">
              <w:rPr>
                <w:rFonts w:cs="Arial"/>
              </w:rPr>
              <w:t>Speeder Motor Setting Range</w:t>
            </w:r>
          </w:p>
        </w:tc>
        <w:tc>
          <w:tcPr>
            <w:tcW w:w="6634" w:type="dxa"/>
          </w:tcPr>
          <w:p w14:paraId="4F8D293D" w14:textId="77777777" w:rsidR="00A5505C" w:rsidRPr="007E0B31" w:rsidRDefault="00A5505C" w:rsidP="00A5505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A5505C" w:rsidRPr="007E0B31" w14:paraId="04280D98" w14:textId="77777777" w:rsidTr="48D9E28F">
        <w:trPr>
          <w:cantSplit/>
        </w:trPr>
        <w:tc>
          <w:tcPr>
            <w:tcW w:w="2884" w:type="dxa"/>
          </w:tcPr>
          <w:p w14:paraId="7D8CDDFE" w14:textId="77777777" w:rsidR="00A5505C" w:rsidRPr="007E0B31" w:rsidRDefault="00A5505C" w:rsidP="00A5505C">
            <w:pPr>
              <w:pStyle w:val="Arial11Bold"/>
              <w:rPr>
                <w:rFonts w:cs="Arial"/>
              </w:rPr>
            </w:pPr>
            <w:r w:rsidRPr="007E0B31">
              <w:rPr>
                <w:rFonts w:cs="Arial"/>
              </w:rPr>
              <w:t>SPT</w:t>
            </w:r>
          </w:p>
        </w:tc>
        <w:tc>
          <w:tcPr>
            <w:tcW w:w="6634" w:type="dxa"/>
          </w:tcPr>
          <w:p w14:paraId="202D47CC" w14:textId="77777777" w:rsidR="00A5505C" w:rsidRPr="007E0B31" w:rsidRDefault="00A5505C" w:rsidP="00A5505C">
            <w:pPr>
              <w:pStyle w:val="TableArial11"/>
              <w:rPr>
                <w:rFonts w:cs="Arial"/>
              </w:rPr>
            </w:pPr>
            <w:r w:rsidRPr="007E0B31">
              <w:rPr>
                <w:rFonts w:cs="Arial"/>
              </w:rPr>
              <w:t>SP Transmission Limited</w:t>
            </w:r>
            <w:r>
              <w:rPr>
                <w:rFonts w:cs="Arial"/>
              </w:rPr>
              <w:t xml:space="preserve"> plc</w:t>
            </w:r>
          </w:p>
        </w:tc>
      </w:tr>
      <w:tr w:rsidR="00A5505C" w:rsidRPr="007E0B31" w14:paraId="2DA67376" w14:textId="77777777" w:rsidTr="48D9E28F">
        <w:trPr>
          <w:cantSplit/>
        </w:trPr>
        <w:tc>
          <w:tcPr>
            <w:tcW w:w="2884" w:type="dxa"/>
          </w:tcPr>
          <w:p w14:paraId="22F630E2" w14:textId="084D3F3B" w:rsidR="00A5505C" w:rsidRPr="004F1DF0" w:rsidRDefault="00A5505C" w:rsidP="00A5505C">
            <w:pPr>
              <w:rPr>
                <w:b/>
              </w:rPr>
            </w:pPr>
            <w:r w:rsidRPr="004F1DF0">
              <w:rPr>
                <w:rFonts w:cs="Arial"/>
                <w:b/>
              </w:rPr>
              <w:t>Standard Contract Terms</w:t>
            </w:r>
          </w:p>
        </w:tc>
        <w:tc>
          <w:tcPr>
            <w:tcW w:w="6634" w:type="dxa"/>
          </w:tcPr>
          <w:p w14:paraId="5D840AFD" w14:textId="4E3A5439" w:rsidR="00A5505C" w:rsidRPr="00DD7E1A" w:rsidRDefault="00A5505C" w:rsidP="00A5505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A5505C" w:rsidRPr="007E0B31" w14:paraId="67A0366B" w14:textId="77777777" w:rsidTr="48D9E28F">
        <w:trPr>
          <w:cantSplit/>
        </w:trPr>
        <w:tc>
          <w:tcPr>
            <w:tcW w:w="2884" w:type="dxa"/>
          </w:tcPr>
          <w:p w14:paraId="0F9E2157" w14:textId="5498E044" w:rsidR="00A5505C" w:rsidRDefault="00A5505C" w:rsidP="00A5505C">
            <w:pPr>
              <w:pStyle w:val="Arial11Bold"/>
              <w:rPr>
                <w:rFonts w:cs="Arial"/>
              </w:rPr>
            </w:pPr>
            <w:r w:rsidRPr="007E0B31">
              <w:rPr>
                <w:rFonts w:cs="Arial"/>
              </w:rPr>
              <w:t>Standard Modifications</w:t>
            </w:r>
          </w:p>
          <w:p w14:paraId="07E084EC" w14:textId="7E4794BD" w:rsidR="00A5505C" w:rsidRPr="00FB43E1" w:rsidRDefault="00A5505C" w:rsidP="00A5505C"/>
        </w:tc>
        <w:tc>
          <w:tcPr>
            <w:tcW w:w="6634" w:type="dxa"/>
          </w:tcPr>
          <w:p w14:paraId="46989946" w14:textId="77777777" w:rsidR="00A5505C" w:rsidRPr="005C20E3" w:rsidRDefault="00A5505C" w:rsidP="00A5505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A5505C" w:rsidRPr="005C20E3" w:rsidRDefault="00A5505C" w:rsidP="00A5505C">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A5505C" w:rsidRPr="007E0B31" w:rsidRDefault="00A5505C" w:rsidP="00A5505C">
            <w:pPr>
              <w:widowControl/>
              <w:autoSpaceDE w:val="0"/>
              <w:autoSpaceDN w:val="0"/>
              <w:adjustRightInd w:val="0"/>
              <w:snapToGrid w:val="0"/>
              <w:rPr>
                <w:rFonts w:cs="Arial"/>
              </w:rPr>
            </w:pPr>
          </w:p>
        </w:tc>
      </w:tr>
      <w:tr w:rsidR="00A5505C" w:rsidRPr="007E0B31" w14:paraId="0BE680B8" w14:textId="77777777" w:rsidTr="48D9E28F">
        <w:trPr>
          <w:cantSplit/>
        </w:trPr>
        <w:tc>
          <w:tcPr>
            <w:tcW w:w="2884" w:type="dxa"/>
          </w:tcPr>
          <w:p w14:paraId="08548C67" w14:textId="77777777" w:rsidR="00A5505C" w:rsidRPr="007E0B31" w:rsidRDefault="00A5505C" w:rsidP="00A5505C">
            <w:pPr>
              <w:pStyle w:val="Arial11Bold"/>
              <w:rPr>
                <w:rFonts w:cs="Arial"/>
              </w:rPr>
            </w:pPr>
            <w:r w:rsidRPr="007E0B31">
              <w:rPr>
                <w:rFonts w:cs="Arial"/>
              </w:rPr>
              <w:t>Standard Planning Data</w:t>
            </w:r>
          </w:p>
        </w:tc>
        <w:tc>
          <w:tcPr>
            <w:tcW w:w="6634" w:type="dxa"/>
          </w:tcPr>
          <w:p w14:paraId="2E9B039E" w14:textId="4F20BEE7" w:rsidR="00A5505C" w:rsidRPr="007E0B31" w:rsidRDefault="00A5505C" w:rsidP="00A5505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A5505C" w:rsidRPr="007E0B31" w14:paraId="50C48905" w14:textId="77777777" w:rsidTr="48D9E28F">
        <w:trPr>
          <w:cantSplit/>
        </w:trPr>
        <w:tc>
          <w:tcPr>
            <w:tcW w:w="2884" w:type="dxa"/>
          </w:tcPr>
          <w:p w14:paraId="2AB06ACF" w14:textId="35A4C384" w:rsidR="00A5505C" w:rsidRPr="007E0B31" w:rsidRDefault="00A5505C" w:rsidP="00A5505C">
            <w:pPr>
              <w:pStyle w:val="Arial11Bold"/>
              <w:rPr>
                <w:rFonts w:cs="Arial"/>
              </w:rPr>
            </w:pPr>
            <w:r>
              <w:rPr>
                <w:rFonts w:cs="Arial"/>
              </w:rPr>
              <w:t>Standard Product</w:t>
            </w:r>
          </w:p>
        </w:tc>
        <w:tc>
          <w:tcPr>
            <w:tcW w:w="6634" w:type="dxa"/>
          </w:tcPr>
          <w:p w14:paraId="4CFE3F05" w14:textId="3648906A" w:rsidR="00A5505C" w:rsidRPr="007E0B31" w:rsidRDefault="00A5505C" w:rsidP="00A5505C">
            <w:pPr>
              <w:pStyle w:val="TableArial11"/>
              <w:rPr>
                <w:rFonts w:cs="Arial"/>
              </w:rPr>
            </w:pPr>
            <w:r>
              <w:rPr>
                <w:rFonts w:cs="Arial"/>
              </w:rPr>
              <w:t>Means a harmonised balancing product defined by all EU TSOs for the exchange of balance services.</w:t>
            </w:r>
          </w:p>
        </w:tc>
      </w:tr>
      <w:tr w:rsidR="00A5505C" w:rsidRPr="007E0B31" w14:paraId="4044E3F1" w14:textId="77777777" w:rsidTr="48D9E28F">
        <w:trPr>
          <w:cantSplit/>
        </w:trPr>
        <w:tc>
          <w:tcPr>
            <w:tcW w:w="2884" w:type="dxa"/>
          </w:tcPr>
          <w:p w14:paraId="1595BA77" w14:textId="0A36263B" w:rsidR="00A5505C" w:rsidRPr="007E0B31" w:rsidRDefault="00A5505C" w:rsidP="00A5505C">
            <w:pPr>
              <w:pStyle w:val="Arial11Bold"/>
              <w:rPr>
                <w:rFonts w:cs="Arial"/>
              </w:rPr>
            </w:pPr>
            <w:r>
              <w:rPr>
                <w:rFonts w:cs="Arial"/>
              </w:rPr>
              <w:t>Specific Product</w:t>
            </w:r>
          </w:p>
        </w:tc>
        <w:tc>
          <w:tcPr>
            <w:tcW w:w="6634" w:type="dxa"/>
          </w:tcPr>
          <w:p w14:paraId="2C1F1A68" w14:textId="18D90CF3" w:rsidR="00A5505C" w:rsidRPr="007E0B31" w:rsidRDefault="00A5505C" w:rsidP="00A5505C">
            <w:pPr>
              <w:pStyle w:val="TableArial11"/>
              <w:rPr>
                <w:rFonts w:cs="Arial"/>
              </w:rPr>
            </w:pPr>
            <w:r>
              <w:rPr>
                <w:rFonts w:cs="Arial"/>
              </w:rPr>
              <w:t>Means in the context of Balancing Services a product that is not a standard product.</w:t>
            </w:r>
          </w:p>
        </w:tc>
      </w:tr>
      <w:tr w:rsidR="00A5505C" w:rsidRPr="007E0B31" w14:paraId="72218AE6" w14:textId="77777777" w:rsidTr="48D9E28F">
        <w:trPr>
          <w:cantSplit/>
        </w:trPr>
        <w:tc>
          <w:tcPr>
            <w:tcW w:w="2884" w:type="dxa"/>
          </w:tcPr>
          <w:p w14:paraId="24E4CECA" w14:textId="77777777" w:rsidR="00A5505C" w:rsidRPr="007E0B31" w:rsidRDefault="00A5505C" w:rsidP="00A5505C">
            <w:pPr>
              <w:pStyle w:val="Arial11Bold"/>
              <w:rPr>
                <w:rFonts w:cs="Arial"/>
              </w:rPr>
            </w:pPr>
            <w:r w:rsidRPr="007E0B31">
              <w:rPr>
                <w:rFonts w:cs="Arial"/>
              </w:rPr>
              <w:t>Start Time</w:t>
            </w:r>
          </w:p>
        </w:tc>
        <w:tc>
          <w:tcPr>
            <w:tcW w:w="6634" w:type="dxa"/>
          </w:tcPr>
          <w:p w14:paraId="78DDDAD8" w14:textId="508DFE7C" w:rsidR="00A5505C" w:rsidRPr="007E0B31" w:rsidRDefault="00A5505C" w:rsidP="00A5505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A5505C" w:rsidRPr="007E0B31" w14:paraId="763B02FF" w14:textId="77777777" w:rsidTr="48D9E28F">
        <w:trPr>
          <w:cantSplit/>
        </w:trPr>
        <w:tc>
          <w:tcPr>
            <w:tcW w:w="2884" w:type="dxa"/>
          </w:tcPr>
          <w:p w14:paraId="0BDA9245" w14:textId="77777777" w:rsidR="00A5505C" w:rsidRPr="007E0B31" w:rsidRDefault="00A5505C" w:rsidP="00A5505C">
            <w:pPr>
              <w:pStyle w:val="Arial11Bold"/>
              <w:rPr>
                <w:rFonts w:cs="Arial"/>
              </w:rPr>
            </w:pPr>
            <w:r w:rsidRPr="007E0B31">
              <w:rPr>
                <w:rFonts w:cs="Arial"/>
              </w:rPr>
              <w:t>Start-Up</w:t>
            </w:r>
          </w:p>
        </w:tc>
        <w:tc>
          <w:tcPr>
            <w:tcW w:w="6634" w:type="dxa"/>
          </w:tcPr>
          <w:p w14:paraId="4FEE3525" w14:textId="0B945479" w:rsidR="00A5505C" w:rsidRPr="000B675D" w:rsidRDefault="00A5505C" w:rsidP="00A5505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A5505C" w:rsidRPr="00020048" w:rsidRDefault="00A5505C" w:rsidP="00A5505C">
            <w:pPr>
              <w:pStyle w:val="Default"/>
              <w:jc w:val="both"/>
              <w:rPr>
                <w:sz w:val="20"/>
                <w:szCs w:val="20"/>
              </w:rPr>
            </w:pPr>
          </w:p>
          <w:p w14:paraId="5B2A0628" w14:textId="4DE42AEA" w:rsidR="00A5505C" w:rsidRPr="00020048" w:rsidRDefault="00A5505C" w:rsidP="00A5505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A5505C" w:rsidRPr="007E0B31" w14:paraId="62345A33" w14:textId="77777777" w:rsidTr="48D9E28F">
        <w:trPr>
          <w:cantSplit/>
        </w:trPr>
        <w:tc>
          <w:tcPr>
            <w:tcW w:w="2884" w:type="dxa"/>
          </w:tcPr>
          <w:p w14:paraId="50EEE201" w14:textId="77777777" w:rsidR="00A5505C" w:rsidRPr="007E0B31" w:rsidRDefault="00A5505C" w:rsidP="00A5505C">
            <w:pPr>
              <w:pStyle w:val="Arial11Bold"/>
              <w:rPr>
                <w:rFonts w:cs="Arial"/>
              </w:rPr>
            </w:pPr>
            <w:r w:rsidRPr="007E0B31">
              <w:rPr>
                <w:rFonts w:cs="Arial"/>
              </w:rPr>
              <w:t>Statement of Readiness</w:t>
            </w:r>
          </w:p>
        </w:tc>
        <w:tc>
          <w:tcPr>
            <w:tcW w:w="6634" w:type="dxa"/>
          </w:tcPr>
          <w:p w14:paraId="77611375" w14:textId="77777777" w:rsidR="00A5505C" w:rsidRPr="007E0B31" w:rsidRDefault="00A5505C" w:rsidP="00A5505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A5505C" w:rsidRPr="007E0B31" w14:paraId="1419E7F2" w14:textId="77777777" w:rsidTr="48D9E28F">
        <w:trPr>
          <w:cantSplit/>
        </w:trPr>
        <w:tc>
          <w:tcPr>
            <w:tcW w:w="2884" w:type="dxa"/>
          </w:tcPr>
          <w:p w14:paraId="0D75498C" w14:textId="77777777" w:rsidR="00A5505C" w:rsidRPr="007E0B31" w:rsidRDefault="00A5505C" w:rsidP="00A5505C">
            <w:pPr>
              <w:pStyle w:val="Arial11Bold"/>
              <w:rPr>
                <w:rFonts w:cs="Arial"/>
              </w:rPr>
            </w:pPr>
            <w:r w:rsidRPr="007E0B31">
              <w:rPr>
                <w:rFonts w:cs="Arial"/>
              </w:rPr>
              <w:t>Station Board</w:t>
            </w:r>
          </w:p>
        </w:tc>
        <w:tc>
          <w:tcPr>
            <w:tcW w:w="6634" w:type="dxa"/>
          </w:tcPr>
          <w:p w14:paraId="67932C5D" w14:textId="77777777" w:rsidR="00A5505C" w:rsidRPr="007E0B31" w:rsidRDefault="00A5505C" w:rsidP="00A5505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A5505C" w:rsidRPr="007E0B31" w14:paraId="600D28C8" w14:textId="77777777" w:rsidTr="48D9E28F">
        <w:trPr>
          <w:cantSplit/>
        </w:trPr>
        <w:tc>
          <w:tcPr>
            <w:tcW w:w="2884" w:type="dxa"/>
          </w:tcPr>
          <w:p w14:paraId="40E3E191" w14:textId="77777777" w:rsidR="00A5505C" w:rsidRPr="007E0B31" w:rsidRDefault="00A5505C" w:rsidP="00A5505C">
            <w:pPr>
              <w:pStyle w:val="Arial11Bold"/>
              <w:rPr>
                <w:rFonts w:cs="Arial"/>
              </w:rPr>
            </w:pPr>
            <w:r w:rsidRPr="007E0B31">
              <w:rPr>
                <w:rFonts w:cs="Arial"/>
              </w:rPr>
              <w:t>Station Transformer</w:t>
            </w:r>
          </w:p>
        </w:tc>
        <w:tc>
          <w:tcPr>
            <w:tcW w:w="6634" w:type="dxa"/>
          </w:tcPr>
          <w:p w14:paraId="0151496D" w14:textId="77777777" w:rsidR="00A5505C" w:rsidRPr="007E0B31" w:rsidRDefault="00A5505C" w:rsidP="00A5505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A5505C" w:rsidRPr="007E0B31" w14:paraId="7EF10FB5" w14:textId="77777777" w:rsidTr="48D9E28F">
        <w:trPr>
          <w:cantSplit/>
        </w:trPr>
        <w:tc>
          <w:tcPr>
            <w:tcW w:w="2884" w:type="dxa"/>
          </w:tcPr>
          <w:p w14:paraId="73E257B8" w14:textId="77777777" w:rsidR="00A5505C" w:rsidRPr="007E0B31" w:rsidRDefault="00A5505C" w:rsidP="00A5505C">
            <w:pPr>
              <w:pStyle w:val="Arial11Bold"/>
              <w:rPr>
                <w:rFonts w:cs="Arial"/>
              </w:rPr>
            </w:pPr>
            <w:r w:rsidRPr="007E0B31">
              <w:rPr>
                <w:rFonts w:cs="Arial"/>
              </w:rPr>
              <w:t>STC Committee</w:t>
            </w:r>
          </w:p>
        </w:tc>
        <w:tc>
          <w:tcPr>
            <w:tcW w:w="6634" w:type="dxa"/>
          </w:tcPr>
          <w:p w14:paraId="4D4C3098" w14:textId="77777777" w:rsidR="00A5505C" w:rsidRPr="007E0B31" w:rsidRDefault="00A5505C" w:rsidP="00A5505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A5505C" w:rsidRPr="007E0B31" w14:paraId="2E35A53F" w14:textId="77777777" w:rsidTr="48D9E28F">
        <w:trPr>
          <w:cantSplit/>
        </w:trPr>
        <w:tc>
          <w:tcPr>
            <w:tcW w:w="2884" w:type="dxa"/>
          </w:tcPr>
          <w:p w14:paraId="00F48074" w14:textId="77777777" w:rsidR="00A5505C" w:rsidRPr="007E0B31" w:rsidRDefault="00A5505C" w:rsidP="00A5505C">
            <w:pPr>
              <w:pStyle w:val="Arial11Bold"/>
              <w:rPr>
                <w:rFonts w:cs="Arial"/>
              </w:rPr>
            </w:pPr>
            <w:r w:rsidRPr="007E0B31">
              <w:rPr>
                <w:rFonts w:cs="Arial"/>
              </w:rPr>
              <w:t>Steam Unit</w:t>
            </w:r>
          </w:p>
        </w:tc>
        <w:tc>
          <w:tcPr>
            <w:tcW w:w="6634" w:type="dxa"/>
          </w:tcPr>
          <w:p w14:paraId="3EF0929F" w14:textId="77777777" w:rsidR="00A5505C" w:rsidRPr="007E0B31" w:rsidRDefault="00A5505C" w:rsidP="00A5505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A5505C" w:rsidRPr="007E0B31" w14:paraId="79BC204A" w14:textId="77777777" w:rsidTr="48D9E28F">
        <w:trPr>
          <w:cantSplit/>
        </w:trPr>
        <w:tc>
          <w:tcPr>
            <w:tcW w:w="2884" w:type="dxa"/>
          </w:tcPr>
          <w:p w14:paraId="6442283E" w14:textId="77777777" w:rsidR="00A5505C" w:rsidRPr="007E0B31" w:rsidRDefault="00A5505C" w:rsidP="00A5505C">
            <w:pPr>
              <w:pStyle w:val="Arial11Bold"/>
              <w:rPr>
                <w:rFonts w:cs="Arial"/>
              </w:rPr>
            </w:pPr>
            <w:r>
              <w:t>Storage User</w:t>
            </w:r>
          </w:p>
        </w:tc>
        <w:tc>
          <w:tcPr>
            <w:tcW w:w="6634" w:type="dxa"/>
          </w:tcPr>
          <w:p w14:paraId="590EC982" w14:textId="77777777" w:rsidR="00A5505C" w:rsidRDefault="00A5505C" w:rsidP="00A5505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A5505C" w:rsidRDefault="00A5505C" w:rsidP="00A5505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A5505C" w:rsidRPr="007E0B31" w:rsidRDefault="00A5505C" w:rsidP="00A5505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A5505C" w:rsidRPr="007E0B31" w14:paraId="00A4A935" w14:textId="77777777" w:rsidTr="48D9E28F">
        <w:trPr>
          <w:cantSplit/>
        </w:trPr>
        <w:tc>
          <w:tcPr>
            <w:tcW w:w="2884" w:type="dxa"/>
          </w:tcPr>
          <w:p w14:paraId="5B112BC4" w14:textId="77777777" w:rsidR="00A5505C" w:rsidRPr="007E0B31" w:rsidRDefault="00A5505C" w:rsidP="00A5505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A5505C" w:rsidRPr="007E0B31" w:rsidRDefault="00A5505C" w:rsidP="00A5505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A5505C" w:rsidRPr="007E0B31" w14:paraId="69833897" w14:textId="77777777" w:rsidTr="48D9E28F">
        <w:trPr>
          <w:cantSplit/>
        </w:trPr>
        <w:tc>
          <w:tcPr>
            <w:tcW w:w="2884" w:type="dxa"/>
          </w:tcPr>
          <w:p w14:paraId="47FBFB0B" w14:textId="77777777" w:rsidR="00A5505C" w:rsidRPr="007E0B31" w:rsidRDefault="00A5505C" w:rsidP="00A5505C">
            <w:pPr>
              <w:pStyle w:val="Arial11Bold"/>
              <w:rPr>
                <w:rFonts w:cs="Arial"/>
              </w:rPr>
            </w:pPr>
            <w:r w:rsidRPr="007E0B31">
              <w:rPr>
                <w:rFonts w:cs="Arial"/>
              </w:rPr>
              <w:t>Substantial Modification</w:t>
            </w:r>
          </w:p>
        </w:tc>
        <w:tc>
          <w:tcPr>
            <w:tcW w:w="6634" w:type="dxa"/>
          </w:tcPr>
          <w:p w14:paraId="28DAB5F5" w14:textId="1B8D727B" w:rsidR="00A5505C" w:rsidRPr="007E0B31" w:rsidRDefault="00A5505C" w:rsidP="00A5505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A5505C" w:rsidRPr="007E0B31" w14:paraId="3B41007D" w14:textId="77777777" w:rsidTr="48D9E28F">
        <w:trPr>
          <w:cantSplit/>
        </w:trPr>
        <w:tc>
          <w:tcPr>
            <w:tcW w:w="2884" w:type="dxa"/>
          </w:tcPr>
          <w:p w14:paraId="6A1EE8B9" w14:textId="77777777" w:rsidR="00A5505C" w:rsidRPr="007E0B31" w:rsidRDefault="00A5505C" w:rsidP="00A5505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A5505C" w:rsidRPr="007E0B31" w:rsidRDefault="00A5505C" w:rsidP="00A5505C">
            <w:pPr>
              <w:pStyle w:val="TableArial11"/>
              <w:rPr>
                <w:rFonts w:cs="Arial"/>
              </w:rPr>
            </w:pPr>
            <w:r w:rsidRPr="007E0B31">
              <w:rPr>
                <w:rFonts w:cs="Arial"/>
              </w:rPr>
              <w:t>Any voltage greater than 200kV.</w:t>
            </w:r>
          </w:p>
        </w:tc>
      </w:tr>
      <w:tr w:rsidR="00A5505C" w:rsidRPr="007E0B31" w14:paraId="207CFB67" w14:textId="77777777" w:rsidTr="48D9E28F">
        <w:trPr>
          <w:cantSplit/>
        </w:trPr>
        <w:tc>
          <w:tcPr>
            <w:tcW w:w="2884" w:type="dxa"/>
          </w:tcPr>
          <w:p w14:paraId="47BC84B1" w14:textId="77777777" w:rsidR="00A5505C" w:rsidRPr="007E0B31" w:rsidRDefault="00A5505C" w:rsidP="00A5505C">
            <w:pPr>
              <w:pStyle w:val="Arial11Bold"/>
              <w:rPr>
                <w:rFonts w:cs="Arial"/>
              </w:rPr>
            </w:pPr>
            <w:r w:rsidRPr="007E0B31">
              <w:rPr>
                <w:rFonts w:cs="Arial"/>
              </w:rPr>
              <w:t>Supplier</w:t>
            </w:r>
          </w:p>
        </w:tc>
        <w:tc>
          <w:tcPr>
            <w:tcW w:w="6634" w:type="dxa"/>
          </w:tcPr>
          <w:p w14:paraId="263B4681"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A5505C" w:rsidRPr="00EE567A" w:rsidRDefault="00A5505C" w:rsidP="00A5505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A5505C" w:rsidRPr="007E0B31" w14:paraId="17F58A80" w14:textId="77777777" w:rsidTr="48D9E28F">
        <w:trPr>
          <w:cantSplit/>
        </w:trPr>
        <w:tc>
          <w:tcPr>
            <w:tcW w:w="2884" w:type="dxa"/>
          </w:tcPr>
          <w:p w14:paraId="75C55EEE" w14:textId="77777777" w:rsidR="00A5505C" w:rsidRPr="007E0B31" w:rsidRDefault="00A5505C" w:rsidP="00A5505C">
            <w:pPr>
              <w:pStyle w:val="Arial11Bold"/>
              <w:rPr>
                <w:rFonts w:cs="Arial"/>
              </w:rPr>
            </w:pPr>
            <w:r w:rsidRPr="007E0B31">
              <w:rPr>
                <w:rFonts w:cs="Arial"/>
              </w:rPr>
              <w:t>Surplus</w:t>
            </w:r>
          </w:p>
        </w:tc>
        <w:tc>
          <w:tcPr>
            <w:tcW w:w="6634" w:type="dxa"/>
          </w:tcPr>
          <w:p w14:paraId="2FD7B95D" w14:textId="421BC578" w:rsidR="00A5505C" w:rsidRPr="007E0B31" w:rsidRDefault="00A5505C" w:rsidP="00A5505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A5505C" w:rsidRPr="007E0B31" w:rsidRDefault="00A5505C" w:rsidP="00A5505C">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A5505C" w:rsidRPr="007E0B31" w:rsidRDefault="00A5505C" w:rsidP="00A5505C">
            <w:pPr>
              <w:pStyle w:val="TableArial11"/>
              <w:rPr>
                <w:rFonts w:cs="Arial"/>
              </w:rPr>
            </w:pPr>
          </w:p>
        </w:tc>
      </w:tr>
      <w:tr w:rsidR="00A5505C" w:rsidRPr="007E0B31" w14:paraId="7F14BA30" w14:textId="77777777" w:rsidTr="48D9E28F">
        <w:trPr>
          <w:cantSplit/>
        </w:trPr>
        <w:tc>
          <w:tcPr>
            <w:tcW w:w="2884" w:type="dxa"/>
          </w:tcPr>
          <w:p w14:paraId="41CEFC1C" w14:textId="77777777" w:rsidR="00A5505C" w:rsidRPr="007E0B31" w:rsidRDefault="00A5505C" w:rsidP="00A5505C">
            <w:pPr>
              <w:pStyle w:val="Arial11Bold"/>
              <w:rPr>
                <w:rFonts w:cs="Arial"/>
              </w:rPr>
            </w:pPr>
            <w:r w:rsidRPr="007E0B31">
              <w:rPr>
                <w:rFonts w:cs="Arial"/>
              </w:rPr>
              <w:t>Synchronised</w:t>
            </w:r>
          </w:p>
        </w:tc>
        <w:tc>
          <w:tcPr>
            <w:tcW w:w="6634" w:type="dxa"/>
          </w:tcPr>
          <w:p w14:paraId="3CAA8D12"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A5505C" w:rsidRDefault="00A5505C" w:rsidP="00A5505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A5505C" w:rsidRPr="000F734A" w:rsidRDefault="00A5505C" w:rsidP="00A5505C"/>
          <w:p w14:paraId="75F2CFA4" w14:textId="7AF4E47E" w:rsidR="00A5505C" w:rsidRPr="000F734A" w:rsidRDefault="00A5505C" w:rsidP="00A5505C">
            <w:pPr>
              <w:jc w:val="right"/>
            </w:pPr>
          </w:p>
        </w:tc>
      </w:tr>
      <w:tr w:rsidR="00A5505C" w:rsidRPr="007E0B31" w14:paraId="17661C2E" w14:textId="77777777" w:rsidTr="48D9E28F">
        <w:trPr>
          <w:cantSplit/>
        </w:trPr>
        <w:tc>
          <w:tcPr>
            <w:tcW w:w="2884" w:type="dxa"/>
          </w:tcPr>
          <w:p w14:paraId="36D58C8A" w14:textId="77777777" w:rsidR="00A5505C" w:rsidRPr="007E0B31" w:rsidRDefault="00A5505C" w:rsidP="00A5505C">
            <w:pPr>
              <w:pStyle w:val="Arial11Bold"/>
              <w:rPr>
                <w:rFonts w:cs="Arial"/>
              </w:rPr>
            </w:pPr>
            <w:r w:rsidRPr="00DB341C">
              <w:rPr>
                <w:rFonts w:cs="Arial"/>
              </w:rPr>
              <w:t>Synchronous Electricity Storage Module</w:t>
            </w:r>
          </w:p>
        </w:tc>
        <w:tc>
          <w:tcPr>
            <w:tcW w:w="6634" w:type="dxa"/>
          </w:tcPr>
          <w:p w14:paraId="397D4FAB" w14:textId="77777777" w:rsidR="00A5505C" w:rsidRPr="007E0B31" w:rsidRDefault="00A5505C" w:rsidP="00A5505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A5505C" w:rsidRPr="007E0B31" w14:paraId="52481EFC" w14:textId="77777777" w:rsidTr="48D9E28F">
        <w:trPr>
          <w:cantSplit/>
        </w:trPr>
        <w:tc>
          <w:tcPr>
            <w:tcW w:w="2884" w:type="dxa"/>
          </w:tcPr>
          <w:p w14:paraId="4353C802" w14:textId="77777777" w:rsidR="00A5505C" w:rsidRPr="007E0B31" w:rsidRDefault="00A5505C" w:rsidP="00A5505C">
            <w:pPr>
              <w:pStyle w:val="Arial11Bold"/>
              <w:rPr>
                <w:rFonts w:cs="Arial"/>
              </w:rPr>
            </w:pPr>
            <w:r w:rsidRPr="00DB341C">
              <w:rPr>
                <w:rFonts w:cs="Arial"/>
              </w:rPr>
              <w:t>Synchronous Electricity Storage Unit</w:t>
            </w:r>
          </w:p>
        </w:tc>
        <w:tc>
          <w:tcPr>
            <w:tcW w:w="6634" w:type="dxa"/>
          </w:tcPr>
          <w:p w14:paraId="002CD085" w14:textId="77777777" w:rsidR="00A5505C" w:rsidRPr="007E0B31" w:rsidRDefault="00A5505C" w:rsidP="00A5505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A5505C" w:rsidRPr="007E0B31" w14:paraId="07EE0535" w14:textId="77777777" w:rsidTr="48D9E28F">
        <w:trPr>
          <w:cantSplit/>
        </w:trPr>
        <w:tc>
          <w:tcPr>
            <w:tcW w:w="2884" w:type="dxa"/>
          </w:tcPr>
          <w:p w14:paraId="5937CE21" w14:textId="77777777" w:rsidR="00A5505C" w:rsidRPr="007E0B31" w:rsidRDefault="00A5505C" w:rsidP="00A5505C">
            <w:pPr>
              <w:pStyle w:val="Arial11Bold"/>
              <w:rPr>
                <w:rFonts w:cs="Arial"/>
              </w:rPr>
            </w:pPr>
            <w:r w:rsidRPr="007E0B31">
              <w:rPr>
                <w:rFonts w:cs="Arial"/>
              </w:rPr>
              <w:t>Synchronising Generation</w:t>
            </w:r>
          </w:p>
        </w:tc>
        <w:tc>
          <w:tcPr>
            <w:tcW w:w="6634" w:type="dxa"/>
          </w:tcPr>
          <w:p w14:paraId="4CEBAA38" w14:textId="77777777" w:rsidR="00A5505C" w:rsidRPr="007E0B31" w:rsidRDefault="00A5505C" w:rsidP="00A5505C">
            <w:pPr>
              <w:pStyle w:val="TableArial11"/>
              <w:rPr>
                <w:rFonts w:cs="Arial"/>
              </w:rPr>
            </w:pPr>
            <w:r w:rsidRPr="007E0B31">
              <w:rPr>
                <w:rFonts w:cs="Arial"/>
              </w:rPr>
              <w:t>The amount of MW (in whole MW) produced at the moment of synchronising.</w:t>
            </w:r>
          </w:p>
        </w:tc>
      </w:tr>
      <w:tr w:rsidR="00A5505C" w:rsidRPr="007E0B31" w14:paraId="25ADF21B" w14:textId="77777777" w:rsidTr="48D9E28F">
        <w:trPr>
          <w:cantSplit/>
        </w:trPr>
        <w:tc>
          <w:tcPr>
            <w:tcW w:w="2884" w:type="dxa"/>
          </w:tcPr>
          <w:p w14:paraId="514A7415" w14:textId="77777777" w:rsidR="00A5505C" w:rsidRPr="007E0B31" w:rsidRDefault="00A5505C" w:rsidP="00A5505C">
            <w:pPr>
              <w:pStyle w:val="Arial11Bold"/>
              <w:rPr>
                <w:rFonts w:cs="Arial"/>
              </w:rPr>
            </w:pPr>
            <w:r w:rsidRPr="007E0B31">
              <w:rPr>
                <w:rFonts w:cs="Arial"/>
              </w:rPr>
              <w:t>Synchronising Group</w:t>
            </w:r>
          </w:p>
        </w:tc>
        <w:tc>
          <w:tcPr>
            <w:tcW w:w="6634" w:type="dxa"/>
          </w:tcPr>
          <w:p w14:paraId="30541B74" w14:textId="77777777" w:rsidR="00A5505C" w:rsidRPr="007E0B31" w:rsidRDefault="00A5505C" w:rsidP="00A5505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A5505C" w:rsidRPr="007E0B31" w14:paraId="15108730" w14:textId="77777777" w:rsidTr="48D9E28F">
        <w:trPr>
          <w:cantSplit/>
        </w:trPr>
        <w:tc>
          <w:tcPr>
            <w:tcW w:w="2884" w:type="dxa"/>
          </w:tcPr>
          <w:p w14:paraId="1D2DBBCB" w14:textId="77777777" w:rsidR="00A5505C" w:rsidRPr="007E0B31" w:rsidRDefault="00A5505C" w:rsidP="00A5505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A5505C" w:rsidRPr="007E0B31" w:rsidRDefault="00A5505C" w:rsidP="00A5505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A5505C" w:rsidRPr="007E0B31" w14:paraId="5C3BD77A" w14:textId="77777777" w:rsidTr="48D9E28F">
        <w:trPr>
          <w:cantSplit/>
        </w:trPr>
        <w:tc>
          <w:tcPr>
            <w:tcW w:w="2884" w:type="dxa"/>
          </w:tcPr>
          <w:p w14:paraId="361EF41C" w14:textId="77777777" w:rsidR="00A5505C" w:rsidRPr="007E0B31" w:rsidRDefault="00A5505C" w:rsidP="00A5505C">
            <w:pPr>
              <w:pStyle w:val="Arial11Bold"/>
              <w:rPr>
                <w:rFonts w:cs="Arial"/>
              </w:rPr>
            </w:pPr>
            <w:r w:rsidRPr="007E0B31">
              <w:rPr>
                <w:rFonts w:cs="Arial"/>
              </w:rPr>
              <w:t>Synchronous Compensation</w:t>
            </w:r>
          </w:p>
        </w:tc>
        <w:tc>
          <w:tcPr>
            <w:tcW w:w="6634" w:type="dxa"/>
          </w:tcPr>
          <w:p w14:paraId="5C87AE70" w14:textId="77777777" w:rsidR="00A5505C" w:rsidRPr="007E0B31" w:rsidRDefault="00A5505C" w:rsidP="00A5505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A5505C" w:rsidRPr="007E0B31" w14:paraId="09E76574" w14:textId="77777777" w:rsidTr="48D9E28F">
        <w:trPr>
          <w:cantSplit/>
        </w:trPr>
        <w:tc>
          <w:tcPr>
            <w:tcW w:w="2884" w:type="dxa"/>
          </w:tcPr>
          <w:p w14:paraId="7AD1E9C5" w14:textId="20EE06FA" w:rsidR="00A5505C" w:rsidRPr="007E0B31" w:rsidRDefault="00A5505C" w:rsidP="00A5505C">
            <w:pPr>
              <w:pStyle w:val="Arial11Bold"/>
              <w:rPr>
                <w:rFonts w:cs="Arial"/>
              </w:rPr>
            </w:pPr>
            <w:r>
              <w:t>Synchronous Compensation Equipment</w:t>
            </w:r>
          </w:p>
        </w:tc>
        <w:tc>
          <w:tcPr>
            <w:tcW w:w="6634" w:type="dxa"/>
          </w:tcPr>
          <w:p w14:paraId="6202363B" w14:textId="06D11D6B" w:rsidR="00A5505C" w:rsidRPr="007E0B31" w:rsidRDefault="00A5505C" w:rsidP="00A5505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A5505C" w:rsidRPr="007E0B31" w14:paraId="44891D1E" w14:textId="77777777" w:rsidTr="48D9E28F">
        <w:trPr>
          <w:cantSplit/>
        </w:trPr>
        <w:tc>
          <w:tcPr>
            <w:tcW w:w="2884" w:type="dxa"/>
          </w:tcPr>
          <w:p w14:paraId="2C8F33FD" w14:textId="6717B83A" w:rsidR="00A5505C" w:rsidRPr="007E0B31" w:rsidRDefault="00A5505C" w:rsidP="00A5505C">
            <w:pPr>
              <w:pStyle w:val="Arial11Bold"/>
              <w:rPr>
                <w:rFonts w:cs="Arial"/>
              </w:rPr>
            </w:pPr>
            <w:r>
              <w:t>Synchronous Electricity Storage Module</w:t>
            </w:r>
          </w:p>
        </w:tc>
        <w:tc>
          <w:tcPr>
            <w:tcW w:w="6634" w:type="dxa"/>
          </w:tcPr>
          <w:p w14:paraId="0CCA3613" w14:textId="3A085331" w:rsidR="00A5505C" w:rsidRPr="007E0B31" w:rsidRDefault="00A5505C" w:rsidP="00A5505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A5505C" w:rsidRPr="007E0B31" w14:paraId="2D43A999" w14:textId="77777777" w:rsidTr="48D9E28F">
        <w:trPr>
          <w:cantSplit/>
        </w:trPr>
        <w:tc>
          <w:tcPr>
            <w:tcW w:w="2884" w:type="dxa"/>
          </w:tcPr>
          <w:p w14:paraId="4F1100D1" w14:textId="1B9A5EDA" w:rsidR="00A5505C" w:rsidRPr="007E0B31" w:rsidRDefault="00A5505C" w:rsidP="00A5505C">
            <w:pPr>
              <w:pStyle w:val="Arial11Bold"/>
              <w:rPr>
                <w:rFonts w:cs="Arial"/>
              </w:rPr>
            </w:pPr>
            <w:r>
              <w:t>Synchronous Electricity Storage Unit</w:t>
            </w:r>
          </w:p>
        </w:tc>
        <w:tc>
          <w:tcPr>
            <w:tcW w:w="6634" w:type="dxa"/>
          </w:tcPr>
          <w:p w14:paraId="5A5941F1" w14:textId="7A431EFA" w:rsidR="00A5505C" w:rsidRPr="007E0B31" w:rsidRDefault="00A5505C" w:rsidP="00A5505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A5505C" w:rsidRPr="007E0B31" w14:paraId="7B664425" w14:textId="77777777" w:rsidTr="48D9E28F">
        <w:trPr>
          <w:cantSplit/>
        </w:trPr>
        <w:tc>
          <w:tcPr>
            <w:tcW w:w="2884" w:type="dxa"/>
          </w:tcPr>
          <w:p w14:paraId="29B76C12" w14:textId="61773681" w:rsidR="00A5505C" w:rsidRPr="007E0B31" w:rsidRDefault="00A5505C" w:rsidP="00A5505C">
            <w:pPr>
              <w:pStyle w:val="Arial11Bold"/>
              <w:rPr>
                <w:rFonts w:cs="Arial"/>
              </w:rPr>
            </w:pPr>
            <w:r>
              <w:t>Synchronous Flywheel</w:t>
            </w:r>
          </w:p>
        </w:tc>
        <w:tc>
          <w:tcPr>
            <w:tcW w:w="6634" w:type="dxa"/>
          </w:tcPr>
          <w:p w14:paraId="7CB9B51E" w14:textId="65FF6627" w:rsidR="00A5505C" w:rsidRPr="007E0B31" w:rsidRDefault="00A5505C" w:rsidP="00A5505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A5505C" w:rsidRPr="007E0B31" w14:paraId="019A8B7A" w14:textId="77777777" w:rsidTr="48D9E28F">
        <w:trPr>
          <w:cantSplit/>
        </w:trPr>
        <w:tc>
          <w:tcPr>
            <w:tcW w:w="2884" w:type="dxa"/>
          </w:tcPr>
          <w:p w14:paraId="7EC64686" w14:textId="77777777" w:rsidR="00A5505C" w:rsidRPr="007E0B31" w:rsidRDefault="00A5505C" w:rsidP="00A5505C">
            <w:pPr>
              <w:pStyle w:val="Arial11Bold"/>
              <w:rPr>
                <w:rFonts w:cs="Arial"/>
              </w:rPr>
            </w:pPr>
            <w:r w:rsidRPr="007E0B31">
              <w:rPr>
                <w:rFonts w:cs="Arial"/>
              </w:rPr>
              <w:t>Synchronous Generating Unit</w:t>
            </w:r>
          </w:p>
        </w:tc>
        <w:tc>
          <w:tcPr>
            <w:tcW w:w="6634" w:type="dxa"/>
          </w:tcPr>
          <w:p w14:paraId="178C6F67" w14:textId="77777777" w:rsidR="00A5505C" w:rsidRPr="007E0B31" w:rsidRDefault="00A5505C" w:rsidP="00A5505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A5505C" w:rsidRPr="007E0B31" w14:paraId="27E5B6F9" w14:textId="77777777" w:rsidTr="48D9E28F">
        <w:trPr>
          <w:cantSplit/>
        </w:trPr>
        <w:tc>
          <w:tcPr>
            <w:tcW w:w="2884" w:type="dxa"/>
          </w:tcPr>
          <w:p w14:paraId="20E57E9F" w14:textId="77777777" w:rsidR="00A5505C" w:rsidRPr="007E0B31" w:rsidRDefault="00A5505C" w:rsidP="00A5505C">
            <w:pPr>
              <w:pStyle w:val="Arial11Bold"/>
              <w:rPr>
                <w:rFonts w:cs="Arial"/>
              </w:rPr>
            </w:pPr>
            <w:r w:rsidRPr="007E0B31">
              <w:rPr>
                <w:rFonts w:cs="Arial"/>
              </w:rPr>
              <w:t>Synchronous Generating Unit Performance Chart</w:t>
            </w:r>
          </w:p>
        </w:tc>
        <w:tc>
          <w:tcPr>
            <w:tcW w:w="6634" w:type="dxa"/>
          </w:tcPr>
          <w:p w14:paraId="1F374F30" w14:textId="77777777" w:rsidR="00A5505C" w:rsidRPr="007E0B31" w:rsidRDefault="00A5505C" w:rsidP="00A5505C">
            <w:pPr>
              <w:pStyle w:val="TableArial11"/>
              <w:rPr>
                <w:rFonts w:cs="Arial"/>
              </w:rPr>
            </w:pPr>
            <w:r w:rsidRPr="007E0B31">
              <w:rPr>
                <w:rFonts w:cs="Arial"/>
              </w:rPr>
              <w:t xml:space="preserve">A diagram showing the </w:t>
            </w:r>
            <w:r w:rsidRPr="007E0B31">
              <w:rPr>
                <w:rFonts w:cs="Arial"/>
                <w:b/>
              </w:rPr>
              <w:t>Real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A5505C" w:rsidRPr="007E0B31" w14:paraId="4145DF38" w14:textId="77777777" w:rsidTr="48D9E28F">
        <w:trPr>
          <w:cantSplit/>
        </w:trPr>
        <w:tc>
          <w:tcPr>
            <w:tcW w:w="2884" w:type="dxa"/>
          </w:tcPr>
          <w:p w14:paraId="32A93813" w14:textId="77777777" w:rsidR="00A5505C" w:rsidRPr="007E0B31" w:rsidRDefault="00A5505C" w:rsidP="00A5505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A5505C" w:rsidRPr="007E0B31" w:rsidRDefault="00A5505C" w:rsidP="00A5505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A5505C" w:rsidRPr="007E0B31" w14:paraId="4A56AE2F" w14:textId="77777777" w:rsidTr="48D9E28F">
        <w:trPr>
          <w:cantSplit/>
        </w:trPr>
        <w:tc>
          <w:tcPr>
            <w:tcW w:w="2884" w:type="dxa"/>
          </w:tcPr>
          <w:p w14:paraId="30913130" w14:textId="77777777" w:rsidR="00A5505C" w:rsidRPr="007E0B31" w:rsidRDefault="00A5505C" w:rsidP="00A5505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A5505C" w:rsidRPr="007E0B31" w:rsidRDefault="00A5505C" w:rsidP="00A5505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A5505C" w:rsidRPr="007E0B31" w14:paraId="580C9961" w14:textId="77777777" w:rsidTr="48D9E28F">
        <w:trPr>
          <w:cantSplit/>
        </w:trPr>
        <w:tc>
          <w:tcPr>
            <w:tcW w:w="2884" w:type="dxa"/>
          </w:tcPr>
          <w:p w14:paraId="7A652147" w14:textId="77777777" w:rsidR="00A5505C" w:rsidRPr="007E0B31" w:rsidRDefault="00A5505C" w:rsidP="00A5505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A5505C" w:rsidRPr="007E0B31" w:rsidRDefault="00A5505C" w:rsidP="00A5505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A5505C" w:rsidRPr="007E0B31" w14:paraId="2F063EF7" w14:textId="77777777" w:rsidTr="48D9E28F">
        <w:trPr>
          <w:cantSplit/>
        </w:trPr>
        <w:tc>
          <w:tcPr>
            <w:tcW w:w="2884" w:type="dxa"/>
          </w:tcPr>
          <w:p w14:paraId="76651346" w14:textId="77777777" w:rsidR="00A5505C" w:rsidRPr="007E0B31" w:rsidRDefault="00A5505C" w:rsidP="00A5505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A5505C" w:rsidRPr="007E0B31" w:rsidRDefault="00A5505C" w:rsidP="00A5505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A5505C" w:rsidRPr="007E0B31" w14:paraId="7CE97EC2" w14:textId="77777777" w:rsidTr="48D9E28F">
        <w:trPr>
          <w:cantSplit/>
        </w:trPr>
        <w:tc>
          <w:tcPr>
            <w:tcW w:w="2884" w:type="dxa"/>
          </w:tcPr>
          <w:p w14:paraId="1DAA4D78" w14:textId="77777777" w:rsidR="00A5505C" w:rsidRPr="007E0B31" w:rsidRDefault="00A5505C" w:rsidP="00A5505C">
            <w:pPr>
              <w:pStyle w:val="Arial11Bold"/>
              <w:rPr>
                <w:rFonts w:cs="Arial"/>
              </w:rPr>
            </w:pPr>
            <w:r w:rsidRPr="007E0B31">
              <w:rPr>
                <w:rFonts w:cs="Arial"/>
              </w:rPr>
              <w:t>Synchronous Speed</w:t>
            </w:r>
          </w:p>
        </w:tc>
        <w:tc>
          <w:tcPr>
            <w:tcW w:w="6634" w:type="dxa"/>
          </w:tcPr>
          <w:p w14:paraId="296AAFDD" w14:textId="77777777" w:rsidR="00A5505C" w:rsidRPr="007E0B31" w:rsidRDefault="00A5505C" w:rsidP="00A5505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A5505C" w:rsidRPr="007E0B31" w14:paraId="46A121A4" w14:textId="77777777" w:rsidTr="48D9E28F">
        <w:trPr>
          <w:cantSplit/>
        </w:trPr>
        <w:tc>
          <w:tcPr>
            <w:tcW w:w="2884" w:type="dxa"/>
          </w:tcPr>
          <w:p w14:paraId="24B0D1A3" w14:textId="77777777" w:rsidR="00A5505C" w:rsidRPr="007E0B31" w:rsidRDefault="00A5505C" w:rsidP="00A5505C">
            <w:pPr>
              <w:pStyle w:val="Arial11Bold"/>
              <w:rPr>
                <w:rFonts w:cs="Arial"/>
              </w:rPr>
            </w:pPr>
            <w:r w:rsidRPr="007E0B31">
              <w:rPr>
                <w:rFonts w:cs="Arial"/>
              </w:rPr>
              <w:t>System</w:t>
            </w:r>
          </w:p>
        </w:tc>
        <w:tc>
          <w:tcPr>
            <w:tcW w:w="6634" w:type="dxa"/>
          </w:tcPr>
          <w:p w14:paraId="2E67291E" w14:textId="77777777" w:rsidR="00A5505C" w:rsidRPr="007E0B31" w:rsidRDefault="00A5505C" w:rsidP="00A5505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A5505C" w:rsidRPr="007E0B31" w14:paraId="198C9C42" w14:textId="77777777" w:rsidTr="48D9E28F">
        <w:trPr>
          <w:cantSplit/>
        </w:trPr>
        <w:tc>
          <w:tcPr>
            <w:tcW w:w="2884" w:type="dxa"/>
          </w:tcPr>
          <w:p w14:paraId="2E945DD5" w14:textId="77777777" w:rsidR="00A5505C" w:rsidRPr="007E0B31" w:rsidRDefault="00A5505C" w:rsidP="00A5505C">
            <w:pPr>
              <w:pStyle w:val="Arial11Bold"/>
              <w:rPr>
                <w:rFonts w:cs="Arial"/>
              </w:rPr>
            </w:pPr>
            <w:r w:rsidRPr="007E0B31">
              <w:rPr>
                <w:rFonts w:cs="Arial"/>
              </w:rPr>
              <w:t>System Ancillary Services</w:t>
            </w:r>
          </w:p>
        </w:tc>
        <w:tc>
          <w:tcPr>
            <w:tcW w:w="6634" w:type="dxa"/>
          </w:tcPr>
          <w:p w14:paraId="0CE07246" w14:textId="77777777" w:rsidR="00A5505C" w:rsidRPr="007E0B31" w:rsidRDefault="00A5505C" w:rsidP="00A5505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A5505C" w:rsidRPr="007E0B31" w14:paraId="778725C7" w14:textId="77777777" w:rsidTr="48D9E28F">
        <w:trPr>
          <w:cantSplit/>
        </w:trPr>
        <w:tc>
          <w:tcPr>
            <w:tcW w:w="2884" w:type="dxa"/>
          </w:tcPr>
          <w:p w14:paraId="425345A0" w14:textId="77777777" w:rsidR="00A5505C" w:rsidRPr="007E0B31" w:rsidRDefault="00A5505C" w:rsidP="00A5505C">
            <w:pPr>
              <w:pStyle w:val="Arial11Bold"/>
              <w:rPr>
                <w:rFonts w:cs="Arial"/>
              </w:rPr>
            </w:pPr>
            <w:r w:rsidRPr="007E0B31">
              <w:rPr>
                <w:rFonts w:cs="Arial"/>
              </w:rPr>
              <w:t>System Constraint</w:t>
            </w:r>
          </w:p>
        </w:tc>
        <w:tc>
          <w:tcPr>
            <w:tcW w:w="6634" w:type="dxa"/>
          </w:tcPr>
          <w:p w14:paraId="0FA2E711" w14:textId="77777777" w:rsidR="00A5505C" w:rsidRPr="007E0B31" w:rsidRDefault="00A5505C" w:rsidP="00A5505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A5505C" w:rsidRPr="007E0B31" w14:paraId="6A6B0B8D" w14:textId="77777777" w:rsidTr="48D9E28F">
        <w:trPr>
          <w:cantSplit/>
        </w:trPr>
        <w:tc>
          <w:tcPr>
            <w:tcW w:w="2884" w:type="dxa"/>
          </w:tcPr>
          <w:p w14:paraId="16C142C0" w14:textId="77777777" w:rsidR="00A5505C" w:rsidRPr="007E0B31" w:rsidRDefault="00A5505C" w:rsidP="00A5505C">
            <w:pPr>
              <w:pStyle w:val="Arial11Bold"/>
              <w:rPr>
                <w:rFonts w:cs="Arial"/>
              </w:rPr>
            </w:pPr>
            <w:r w:rsidRPr="007E0B31">
              <w:rPr>
                <w:rFonts w:cs="Arial"/>
              </w:rPr>
              <w:t>System Constrained Capacity</w:t>
            </w:r>
          </w:p>
        </w:tc>
        <w:tc>
          <w:tcPr>
            <w:tcW w:w="6634" w:type="dxa"/>
          </w:tcPr>
          <w:p w14:paraId="0F2A722E" w14:textId="77777777" w:rsidR="00A5505C" w:rsidRPr="007E0B31" w:rsidRDefault="00A5505C" w:rsidP="00A5505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A5505C" w:rsidRPr="007E0B31" w14:paraId="2DCCEFE3" w14:textId="77777777" w:rsidTr="48D9E28F">
        <w:trPr>
          <w:cantSplit/>
        </w:trPr>
        <w:tc>
          <w:tcPr>
            <w:tcW w:w="2884" w:type="dxa"/>
          </w:tcPr>
          <w:p w14:paraId="27A70CF2" w14:textId="77777777" w:rsidR="00A5505C" w:rsidRPr="007E0B31" w:rsidRDefault="00A5505C" w:rsidP="00A5505C">
            <w:pPr>
              <w:pStyle w:val="Arial11Bold"/>
              <w:rPr>
                <w:rFonts w:cs="Arial"/>
              </w:rPr>
            </w:pPr>
            <w:r w:rsidRPr="007E0B31">
              <w:rPr>
                <w:rFonts w:cs="Arial"/>
              </w:rPr>
              <w:t>System Constraint Group</w:t>
            </w:r>
          </w:p>
        </w:tc>
        <w:tc>
          <w:tcPr>
            <w:tcW w:w="6634" w:type="dxa"/>
          </w:tcPr>
          <w:p w14:paraId="4EA868E5" w14:textId="77777777" w:rsidR="00A5505C" w:rsidRPr="007E0B31" w:rsidRDefault="00A5505C" w:rsidP="00A5505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A5505C" w:rsidRPr="007E0B31" w14:paraId="6A7E13AA" w14:textId="77777777" w:rsidTr="48D9E28F">
        <w:trPr>
          <w:cantSplit/>
        </w:trPr>
        <w:tc>
          <w:tcPr>
            <w:tcW w:w="2884" w:type="dxa"/>
          </w:tcPr>
          <w:p w14:paraId="58BAEEED" w14:textId="182D3352" w:rsidR="00A5505C" w:rsidRPr="007E0B31" w:rsidRDefault="00A5505C" w:rsidP="00A5505C">
            <w:pPr>
              <w:pStyle w:val="Arial11Bold"/>
              <w:rPr>
                <w:rFonts w:cs="Arial"/>
              </w:rPr>
            </w:pPr>
            <w:r w:rsidRPr="00636020">
              <w:rPr>
                <w:bCs/>
              </w:rPr>
              <w:t>System Defence Plan</w:t>
            </w:r>
          </w:p>
        </w:tc>
        <w:tc>
          <w:tcPr>
            <w:tcW w:w="6634" w:type="dxa"/>
          </w:tcPr>
          <w:p w14:paraId="166CE446" w14:textId="3D8DFA81" w:rsidR="00A5505C" w:rsidRPr="007E0B31" w:rsidRDefault="00A5505C" w:rsidP="00A5505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A5505C" w:rsidRPr="007E0B31" w14:paraId="4B0C4096" w14:textId="77777777" w:rsidTr="48D9E28F">
        <w:trPr>
          <w:cantSplit/>
        </w:trPr>
        <w:tc>
          <w:tcPr>
            <w:tcW w:w="2884" w:type="dxa"/>
          </w:tcPr>
          <w:p w14:paraId="2A1B9103" w14:textId="77777777" w:rsidR="00A5505C" w:rsidRPr="007E0B31" w:rsidRDefault="00A5505C" w:rsidP="00A5505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A5505C" w:rsidRPr="007E0B31" w:rsidRDefault="00A5505C" w:rsidP="00A5505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A5505C" w:rsidRPr="007E0B31" w:rsidRDefault="00A5505C" w:rsidP="00A5505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A5505C" w:rsidRPr="007E0B31" w:rsidRDefault="00A5505C" w:rsidP="00A5505C">
            <w:pPr>
              <w:pStyle w:val="TableArial11"/>
              <w:rPr>
                <w:rFonts w:cs="Arial"/>
              </w:rPr>
            </w:pPr>
            <w:r w:rsidRPr="007E0B31">
              <w:rPr>
                <w:rFonts w:cs="Arial"/>
              </w:rPr>
              <w:t>Where:</w:t>
            </w:r>
          </w:p>
          <w:p w14:paraId="1D419929" w14:textId="77777777" w:rsidR="00A5505C" w:rsidRPr="007E0B31" w:rsidRDefault="00A5505C" w:rsidP="00A5505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A5505C" w:rsidRPr="007E0B31" w:rsidRDefault="00A5505C" w:rsidP="00A5505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A5505C" w:rsidRPr="007E0B31" w14:paraId="4B14F526" w14:textId="77777777" w:rsidTr="48D9E28F">
        <w:trPr>
          <w:cantSplit/>
        </w:trPr>
        <w:tc>
          <w:tcPr>
            <w:tcW w:w="2884" w:type="dxa"/>
          </w:tcPr>
          <w:p w14:paraId="3549E3D2" w14:textId="77777777" w:rsidR="00A5505C" w:rsidRPr="007E0B31" w:rsidRDefault="00A5505C" w:rsidP="00A5505C">
            <w:pPr>
              <w:pStyle w:val="Arial11Bold"/>
              <w:rPr>
                <w:rFonts w:cs="Arial"/>
              </w:rPr>
            </w:pPr>
            <w:r>
              <w:rPr>
                <w:rFonts w:cs="Arial"/>
                <w:shd w:val="clear" w:color="auto" w:fill="FAF9F8"/>
              </w:rPr>
              <w:t>System Incidents Report</w:t>
            </w:r>
          </w:p>
        </w:tc>
        <w:tc>
          <w:tcPr>
            <w:tcW w:w="6634" w:type="dxa"/>
          </w:tcPr>
          <w:p w14:paraId="6EB5AF5A" w14:textId="77777777" w:rsidR="00A5505C" w:rsidRPr="007E0B31" w:rsidRDefault="00A5505C" w:rsidP="00A5505C">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A5505C" w:rsidRPr="007E0B31" w14:paraId="64E976F1" w14:textId="77777777" w:rsidTr="48D9E28F">
        <w:trPr>
          <w:cantSplit/>
        </w:trPr>
        <w:tc>
          <w:tcPr>
            <w:tcW w:w="2884" w:type="dxa"/>
          </w:tcPr>
          <w:p w14:paraId="3016A7F7" w14:textId="77777777" w:rsidR="00A5505C" w:rsidRPr="007E0B31" w:rsidRDefault="00A5505C" w:rsidP="00A5505C">
            <w:pPr>
              <w:pStyle w:val="Arial11Bold"/>
              <w:rPr>
                <w:rFonts w:cs="Arial"/>
              </w:rPr>
            </w:pPr>
            <w:r w:rsidRPr="007E0B31">
              <w:rPr>
                <w:rFonts w:cs="Arial"/>
              </w:rPr>
              <w:t>System Margin</w:t>
            </w:r>
          </w:p>
        </w:tc>
        <w:tc>
          <w:tcPr>
            <w:tcW w:w="6634" w:type="dxa"/>
          </w:tcPr>
          <w:p w14:paraId="703670AA" w14:textId="77777777" w:rsidR="00A5505C" w:rsidRPr="007E0B31" w:rsidRDefault="00A5505C" w:rsidP="00A5505C">
            <w:pPr>
              <w:pStyle w:val="TableArial11"/>
              <w:rPr>
                <w:rFonts w:cs="Arial"/>
              </w:rPr>
            </w:pPr>
            <w:r w:rsidRPr="007E0B31">
              <w:rPr>
                <w:rFonts w:cs="Arial"/>
              </w:rPr>
              <w:t xml:space="preserve">The margin in any period between </w:t>
            </w:r>
          </w:p>
          <w:p w14:paraId="738D23F7"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A5505C" w:rsidRPr="007E0B31" w:rsidRDefault="00A5505C" w:rsidP="00A5505C">
            <w:pPr>
              <w:pStyle w:val="TableArial11"/>
              <w:rPr>
                <w:rFonts w:cs="Arial"/>
                <w:b/>
              </w:rPr>
            </w:pPr>
            <w:r w:rsidRPr="007E0B31">
              <w:rPr>
                <w:rFonts w:cs="Arial"/>
              </w:rPr>
              <w:t>for that period.</w:t>
            </w:r>
          </w:p>
        </w:tc>
      </w:tr>
      <w:tr w:rsidR="00A5505C" w:rsidRPr="007E0B31" w14:paraId="3099E31F" w14:textId="77777777" w:rsidTr="48D9E28F">
        <w:trPr>
          <w:cantSplit/>
        </w:trPr>
        <w:tc>
          <w:tcPr>
            <w:tcW w:w="2884" w:type="dxa"/>
          </w:tcPr>
          <w:p w14:paraId="6B84F741" w14:textId="77777777" w:rsidR="00A5505C" w:rsidRPr="007E0B31" w:rsidRDefault="00A5505C" w:rsidP="00A5505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A5505C" w:rsidRPr="007E0B31" w:rsidRDefault="00A5505C" w:rsidP="00A5505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A5505C" w:rsidRPr="007E0B31" w14:paraId="3D29B4B3" w14:textId="77777777" w:rsidTr="48D9E28F">
        <w:trPr>
          <w:cantSplit/>
        </w:trPr>
        <w:tc>
          <w:tcPr>
            <w:tcW w:w="2884" w:type="dxa"/>
          </w:tcPr>
          <w:p w14:paraId="1AAAE1F3" w14:textId="77777777" w:rsidR="00A5505C" w:rsidRPr="007E0B31" w:rsidRDefault="00A5505C" w:rsidP="00A5505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A5505C" w:rsidRPr="007E0B31" w:rsidRDefault="00A5505C" w:rsidP="00A5505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A5505C" w:rsidRPr="007E0B31" w14:paraId="3847C81E" w14:textId="77777777" w:rsidTr="48D9E28F">
        <w:trPr>
          <w:cantSplit/>
        </w:trPr>
        <w:tc>
          <w:tcPr>
            <w:tcW w:w="2884" w:type="dxa"/>
          </w:tcPr>
          <w:p w14:paraId="7FC4DAB5" w14:textId="7005E6F4" w:rsidR="00A5505C" w:rsidRPr="007E0B31" w:rsidRDefault="00A5505C" w:rsidP="00A5505C">
            <w:pPr>
              <w:pStyle w:val="Arial11Bold"/>
              <w:rPr>
                <w:rFonts w:cs="Arial"/>
              </w:rPr>
            </w:pPr>
            <w:r w:rsidRPr="00636020">
              <w:rPr>
                <w:bCs/>
              </w:rPr>
              <w:t>System Restoration Plan</w:t>
            </w:r>
          </w:p>
        </w:tc>
        <w:tc>
          <w:tcPr>
            <w:tcW w:w="6634" w:type="dxa"/>
          </w:tcPr>
          <w:p w14:paraId="3E074751" w14:textId="0B79F36A" w:rsidR="00A5505C" w:rsidRPr="007E0B31" w:rsidRDefault="00A5505C" w:rsidP="00A5505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A5505C" w:rsidRPr="007E0B31" w14:paraId="6694953E" w14:textId="77777777" w:rsidTr="48D9E28F">
        <w:trPr>
          <w:cantSplit/>
        </w:trPr>
        <w:tc>
          <w:tcPr>
            <w:tcW w:w="2884" w:type="dxa"/>
          </w:tcPr>
          <w:p w14:paraId="04061391" w14:textId="77777777" w:rsidR="00A5505C" w:rsidRPr="007E0B31" w:rsidRDefault="00A5505C" w:rsidP="00A5505C">
            <w:pPr>
              <w:pStyle w:val="Arial11Bold"/>
              <w:rPr>
                <w:rFonts w:cs="Arial"/>
              </w:rPr>
            </w:pPr>
            <w:r w:rsidRPr="007E0B31">
              <w:rPr>
                <w:rFonts w:cs="Arial"/>
              </w:rPr>
              <w:t>System Telephony</w:t>
            </w:r>
          </w:p>
        </w:tc>
        <w:tc>
          <w:tcPr>
            <w:tcW w:w="6634" w:type="dxa"/>
          </w:tcPr>
          <w:p w14:paraId="782961A9" w14:textId="07EE71F9" w:rsidR="00A5505C" w:rsidRPr="007E0B31" w:rsidRDefault="00A5505C" w:rsidP="00A5505C">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A5505C" w:rsidRPr="007E0B31" w14:paraId="7CE86D0C" w14:textId="77777777" w:rsidTr="48D9E28F">
        <w:trPr>
          <w:cantSplit/>
        </w:trPr>
        <w:tc>
          <w:tcPr>
            <w:tcW w:w="2884" w:type="dxa"/>
          </w:tcPr>
          <w:p w14:paraId="6D2E474F" w14:textId="77777777" w:rsidR="00A5505C" w:rsidRPr="007E0B31" w:rsidRDefault="00A5505C" w:rsidP="00A5505C">
            <w:pPr>
              <w:pStyle w:val="Arial11Bold"/>
              <w:rPr>
                <w:rFonts w:cs="Arial"/>
              </w:rPr>
            </w:pPr>
            <w:r w:rsidRPr="007E0B31">
              <w:rPr>
                <w:rFonts w:cs="Arial"/>
              </w:rPr>
              <w:t>System Tests</w:t>
            </w:r>
          </w:p>
        </w:tc>
        <w:tc>
          <w:tcPr>
            <w:tcW w:w="6634" w:type="dxa"/>
          </w:tcPr>
          <w:p w14:paraId="23728F19" w14:textId="77777777" w:rsidR="00A5505C" w:rsidRPr="007E0B31" w:rsidRDefault="00A5505C" w:rsidP="00A5505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A5505C" w:rsidRPr="007E0B31" w14:paraId="08C1037D" w14:textId="77777777" w:rsidTr="48D9E28F">
        <w:trPr>
          <w:cantSplit/>
        </w:trPr>
        <w:tc>
          <w:tcPr>
            <w:tcW w:w="2884" w:type="dxa"/>
          </w:tcPr>
          <w:p w14:paraId="7BAC63AF" w14:textId="77777777" w:rsidR="00A5505C" w:rsidRPr="007E0B31" w:rsidRDefault="00A5505C" w:rsidP="00A5505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A5505C" w:rsidRPr="007E0B31" w:rsidRDefault="00A5505C" w:rsidP="00A5505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A5505C" w:rsidRPr="007E0B31" w14:paraId="0CFD31AD" w14:textId="77777777" w:rsidTr="48D9E28F">
        <w:trPr>
          <w:cantSplit/>
        </w:trPr>
        <w:tc>
          <w:tcPr>
            <w:tcW w:w="2884" w:type="dxa"/>
          </w:tcPr>
          <w:p w14:paraId="6FAF95FE" w14:textId="77777777" w:rsidR="00A5505C" w:rsidRPr="007E0B31" w:rsidRDefault="00A5505C" w:rsidP="00A5505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A5505C" w:rsidRPr="007E0B31" w:rsidRDefault="00A5505C" w:rsidP="00A5505C">
            <w:pPr>
              <w:pStyle w:val="TableArial11"/>
              <w:rPr>
                <w:rFonts w:cs="Arial"/>
              </w:rPr>
            </w:pPr>
            <w:bookmarkStart w:id="40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06"/>
            <w:r w:rsidRPr="007E0B31">
              <w:rPr>
                <w:rFonts w:cs="Arial"/>
              </w:rPr>
              <w:t>.</w:t>
            </w:r>
          </w:p>
        </w:tc>
      </w:tr>
      <w:tr w:rsidR="00A5505C" w:rsidRPr="007E0B31" w14:paraId="1DA61D3F" w14:textId="77777777" w:rsidTr="48D9E28F">
        <w:trPr>
          <w:cantSplit/>
        </w:trPr>
        <w:tc>
          <w:tcPr>
            <w:tcW w:w="2884" w:type="dxa"/>
          </w:tcPr>
          <w:p w14:paraId="68676C7F" w14:textId="77777777" w:rsidR="00A5505C" w:rsidRPr="007E0B31" w:rsidRDefault="00A5505C" w:rsidP="00A5505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A5505C" w:rsidRPr="007E0B31" w:rsidRDefault="00A5505C" w:rsidP="00A5505C">
            <w:pPr>
              <w:pStyle w:val="TableArial11"/>
              <w:rPr>
                <w:rFonts w:cs="Arial"/>
              </w:rPr>
            </w:pPr>
            <w:bookmarkStart w:id="40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407"/>
          </w:p>
        </w:tc>
      </w:tr>
      <w:tr w:rsidR="00A5505C" w:rsidRPr="007E0B31" w14:paraId="3E6A3EE0" w14:textId="77777777" w:rsidTr="48D9E28F">
        <w:trPr>
          <w:cantSplit/>
        </w:trPr>
        <w:tc>
          <w:tcPr>
            <w:tcW w:w="2884" w:type="dxa"/>
          </w:tcPr>
          <w:p w14:paraId="08BCC3FF" w14:textId="59C7359D" w:rsidR="00A5505C" w:rsidRPr="007E0B31" w:rsidRDefault="00A5505C" w:rsidP="00A5505C">
            <w:pPr>
              <w:pStyle w:val="Arial11Bold"/>
              <w:rPr>
                <w:rFonts w:cs="Arial"/>
              </w:rPr>
            </w:pPr>
          </w:p>
        </w:tc>
        <w:tc>
          <w:tcPr>
            <w:tcW w:w="6634" w:type="dxa"/>
          </w:tcPr>
          <w:p w14:paraId="4CB7B366" w14:textId="654BB76D" w:rsidR="00A5505C" w:rsidRPr="007E0B31" w:rsidRDefault="00A5505C" w:rsidP="00A5505C">
            <w:pPr>
              <w:pStyle w:val="TableArial11"/>
              <w:rPr>
                <w:rFonts w:cs="Arial"/>
              </w:rPr>
            </w:pPr>
          </w:p>
        </w:tc>
      </w:tr>
      <w:tr w:rsidR="00A5505C" w:rsidRPr="007E0B31" w14:paraId="5E31ADD9" w14:textId="77777777" w:rsidTr="48D9E28F">
        <w:trPr>
          <w:cantSplit/>
        </w:trPr>
        <w:tc>
          <w:tcPr>
            <w:tcW w:w="2884" w:type="dxa"/>
          </w:tcPr>
          <w:p w14:paraId="0CFAE3A8" w14:textId="77777777" w:rsidR="00A5505C" w:rsidRPr="007E0B31" w:rsidRDefault="00A5505C" w:rsidP="00A5505C">
            <w:pPr>
              <w:pStyle w:val="Arial11Bold"/>
              <w:rPr>
                <w:rFonts w:cs="Arial"/>
              </w:rPr>
            </w:pPr>
            <w:r w:rsidRPr="007E0B31">
              <w:rPr>
                <w:rFonts w:cs="Arial"/>
              </w:rPr>
              <w:t>Target Frequency</w:t>
            </w:r>
          </w:p>
        </w:tc>
        <w:tc>
          <w:tcPr>
            <w:tcW w:w="6634" w:type="dxa"/>
          </w:tcPr>
          <w:p w14:paraId="0FFC5410" w14:textId="0DE1412A" w:rsidR="00A5505C" w:rsidRPr="007E0B31" w:rsidRDefault="00A5505C" w:rsidP="00A5505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A5505C" w:rsidRPr="007E0B31" w14:paraId="33638CB5" w14:textId="77777777" w:rsidTr="48D9E28F">
        <w:trPr>
          <w:cantSplit/>
        </w:trPr>
        <w:tc>
          <w:tcPr>
            <w:tcW w:w="2884" w:type="dxa"/>
          </w:tcPr>
          <w:p w14:paraId="32E734FA" w14:textId="77777777" w:rsidR="00A5505C" w:rsidRPr="007E0B31" w:rsidRDefault="00A5505C" w:rsidP="00A5505C">
            <w:pPr>
              <w:pStyle w:val="Arial11Bold"/>
              <w:rPr>
                <w:rFonts w:cs="Arial"/>
              </w:rPr>
            </w:pPr>
            <w:r w:rsidRPr="007E0B31">
              <w:rPr>
                <w:rFonts w:cs="Arial"/>
              </w:rPr>
              <w:t>Technical Specification</w:t>
            </w:r>
          </w:p>
        </w:tc>
        <w:tc>
          <w:tcPr>
            <w:tcW w:w="6634" w:type="dxa"/>
          </w:tcPr>
          <w:p w14:paraId="6AE817CF" w14:textId="77777777" w:rsidR="00A5505C" w:rsidRPr="007E0B31" w:rsidRDefault="00A5505C" w:rsidP="00A5505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A5505C" w:rsidRPr="007E0B31" w:rsidRDefault="00A5505C" w:rsidP="00A5505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A5505C" w:rsidRPr="007E0B31" w14:paraId="4A337598" w14:textId="77777777" w:rsidTr="48D9E28F">
        <w:trPr>
          <w:cantSplit/>
        </w:trPr>
        <w:tc>
          <w:tcPr>
            <w:tcW w:w="2884" w:type="dxa"/>
          </w:tcPr>
          <w:p w14:paraId="39FDCA0F" w14:textId="51FF5C89" w:rsidR="00A5505C" w:rsidRPr="007E0B31" w:rsidRDefault="00A5505C" w:rsidP="00A5505C">
            <w:pPr>
              <w:pStyle w:val="Arial11Bold"/>
              <w:rPr>
                <w:rFonts w:cs="Arial"/>
              </w:rPr>
            </w:pPr>
            <w:r>
              <w:rPr>
                <w:rFonts w:cs="Arial"/>
              </w:rPr>
              <w:t>TERRE</w:t>
            </w:r>
          </w:p>
        </w:tc>
        <w:tc>
          <w:tcPr>
            <w:tcW w:w="6634" w:type="dxa"/>
          </w:tcPr>
          <w:p w14:paraId="583D7EB9" w14:textId="2F95AC51" w:rsidR="00A5505C" w:rsidRPr="007E0B31" w:rsidRDefault="00A5505C" w:rsidP="00A5505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A5505C" w:rsidRPr="007E0B31" w14:paraId="5926AD32" w14:textId="77777777" w:rsidTr="48D9E28F">
        <w:trPr>
          <w:cantSplit/>
        </w:trPr>
        <w:tc>
          <w:tcPr>
            <w:tcW w:w="2884" w:type="dxa"/>
          </w:tcPr>
          <w:p w14:paraId="567E2BEF" w14:textId="695F4B81" w:rsidR="00A5505C" w:rsidRDefault="00A5505C" w:rsidP="00A5505C">
            <w:pPr>
              <w:pStyle w:val="Arial11Bold"/>
              <w:rPr>
                <w:rFonts w:cs="Arial"/>
              </w:rPr>
            </w:pPr>
            <w:r w:rsidRPr="0081264E">
              <w:rPr>
                <w:rFonts w:cs="Arial"/>
              </w:rPr>
              <w:t>TERRE Activation Period</w:t>
            </w:r>
          </w:p>
        </w:tc>
        <w:tc>
          <w:tcPr>
            <w:tcW w:w="6634" w:type="dxa"/>
          </w:tcPr>
          <w:p w14:paraId="41684B89" w14:textId="1905B62B" w:rsidR="00A5505C" w:rsidRPr="0081264E" w:rsidRDefault="00A5505C" w:rsidP="00A5505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A5505C" w:rsidRPr="007E0B31" w14:paraId="49B52FEC" w14:textId="77777777" w:rsidTr="48D9E28F">
        <w:trPr>
          <w:cantSplit/>
        </w:trPr>
        <w:tc>
          <w:tcPr>
            <w:tcW w:w="2884" w:type="dxa"/>
          </w:tcPr>
          <w:p w14:paraId="1FED211F" w14:textId="533B6423" w:rsidR="00A5505C" w:rsidRPr="0081264E" w:rsidRDefault="00A5505C" w:rsidP="00A5505C">
            <w:pPr>
              <w:pStyle w:val="Arial11Bold"/>
              <w:rPr>
                <w:rFonts w:cs="Arial"/>
              </w:rPr>
            </w:pPr>
            <w:r w:rsidRPr="0081264E">
              <w:rPr>
                <w:rFonts w:cs="Arial"/>
              </w:rPr>
              <w:t>TERRE Auction Period</w:t>
            </w:r>
          </w:p>
        </w:tc>
        <w:tc>
          <w:tcPr>
            <w:tcW w:w="6634" w:type="dxa"/>
          </w:tcPr>
          <w:p w14:paraId="671C74AE" w14:textId="7274A881" w:rsidR="00A5505C" w:rsidRPr="0081264E" w:rsidRDefault="00A5505C" w:rsidP="00A5505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A5505C" w:rsidRPr="007E0B31" w14:paraId="65701A2F" w14:textId="77777777" w:rsidTr="48D9E28F">
        <w:trPr>
          <w:cantSplit/>
        </w:trPr>
        <w:tc>
          <w:tcPr>
            <w:tcW w:w="2884" w:type="dxa"/>
          </w:tcPr>
          <w:p w14:paraId="7DA4E9BF" w14:textId="53EC5DBC" w:rsidR="00A5505C" w:rsidRPr="0081264E" w:rsidRDefault="00A5505C" w:rsidP="00A5505C">
            <w:pPr>
              <w:pStyle w:val="Arial11Bold"/>
              <w:rPr>
                <w:rFonts w:cs="Arial"/>
              </w:rPr>
            </w:pPr>
            <w:r w:rsidRPr="0081264E">
              <w:rPr>
                <w:rFonts w:cs="Arial"/>
              </w:rPr>
              <w:t>TERRE Bid</w:t>
            </w:r>
          </w:p>
        </w:tc>
        <w:tc>
          <w:tcPr>
            <w:tcW w:w="6634" w:type="dxa"/>
          </w:tcPr>
          <w:p w14:paraId="3AA84BC8" w14:textId="59D282F8" w:rsidR="00A5505C" w:rsidRPr="0081264E" w:rsidRDefault="00A5505C" w:rsidP="00A5505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A5505C" w:rsidRPr="007E0B31" w14:paraId="55062C4A" w14:textId="77777777" w:rsidTr="48D9E28F">
        <w:trPr>
          <w:cantSplit/>
        </w:trPr>
        <w:tc>
          <w:tcPr>
            <w:tcW w:w="2884" w:type="dxa"/>
          </w:tcPr>
          <w:p w14:paraId="0E3BA98F" w14:textId="3DE6A8A3" w:rsidR="00A5505C" w:rsidRPr="0081264E" w:rsidRDefault="00A5505C" w:rsidP="00A5505C">
            <w:pPr>
              <w:pStyle w:val="Arial11Bold"/>
              <w:rPr>
                <w:rFonts w:cs="Arial"/>
              </w:rPr>
            </w:pPr>
            <w:r>
              <w:rPr>
                <w:rFonts w:cs="Arial"/>
              </w:rPr>
              <w:t>TERRE Central Platform</w:t>
            </w:r>
          </w:p>
        </w:tc>
        <w:tc>
          <w:tcPr>
            <w:tcW w:w="6634" w:type="dxa"/>
          </w:tcPr>
          <w:p w14:paraId="21E47917" w14:textId="46FA1734" w:rsidR="00A5505C" w:rsidRPr="0081264E" w:rsidRDefault="00A5505C" w:rsidP="00A5505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A5505C" w:rsidRPr="0079139F" w14:paraId="275B43EB" w14:textId="77777777" w:rsidTr="48D9E28F">
        <w:trPr>
          <w:cantSplit/>
        </w:trPr>
        <w:tc>
          <w:tcPr>
            <w:tcW w:w="2884" w:type="dxa"/>
          </w:tcPr>
          <w:p w14:paraId="2CEC27FA" w14:textId="6D73E446" w:rsidR="00A5505C" w:rsidRPr="0079139F" w:rsidRDefault="00A5505C" w:rsidP="00A5505C">
            <w:pPr>
              <w:pStyle w:val="Arial11Bold"/>
              <w:rPr>
                <w:rFonts w:cs="Arial"/>
              </w:rPr>
            </w:pPr>
            <w:r w:rsidRPr="0079139F">
              <w:rPr>
                <w:rFonts w:cs="Arial"/>
              </w:rPr>
              <w:t>TERRE Data Validation and Consistency Rules</w:t>
            </w:r>
          </w:p>
        </w:tc>
        <w:tc>
          <w:tcPr>
            <w:tcW w:w="6634" w:type="dxa"/>
          </w:tcPr>
          <w:p w14:paraId="7AC65FEF" w14:textId="12093011" w:rsidR="00A5505C" w:rsidRDefault="00A5505C" w:rsidP="00A5505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A5505C" w:rsidRPr="007E0B31" w14:paraId="377F57A2" w14:textId="77777777" w:rsidTr="48D9E28F">
        <w:trPr>
          <w:cantSplit/>
        </w:trPr>
        <w:tc>
          <w:tcPr>
            <w:tcW w:w="2884" w:type="dxa"/>
          </w:tcPr>
          <w:p w14:paraId="150333DE" w14:textId="33A1157A" w:rsidR="00A5505C" w:rsidRDefault="00A5505C" w:rsidP="00A5505C">
            <w:pPr>
              <w:pStyle w:val="Arial11Bold"/>
              <w:jc w:val="both"/>
              <w:rPr>
                <w:rFonts w:cs="Arial"/>
              </w:rPr>
            </w:pPr>
            <w:r w:rsidRPr="0081264E">
              <w:rPr>
                <w:rFonts w:cs="Arial"/>
              </w:rPr>
              <w:t>TERRE Gate Closure</w:t>
            </w:r>
          </w:p>
        </w:tc>
        <w:tc>
          <w:tcPr>
            <w:tcW w:w="6634" w:type="dxa"/>
          </w:tcPr>
          <w:p w14:paraId="36E98425" w14:textId="7BF742E0" w:rsidR="00A5505C" w:rsidRPr="0081264E" w:rsidRDefault="00A5505C" w:rsidP="00A5505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A5505C" w:rsidRPr="007E0B31" w14:paraId="162A65B2" w14:textId="77777777" w:rsidTr="48D9E28F">
        <w:trPr>
          <w:cantSplit/>
        </w:trPr>
        <w:tc>
          <w:tcPr>
            <w:tcW w:w="2884" w:type="dxa"/>
          </w:tcPr>
          <w:p w14:paraId="1E8AEB6A" w14:textId="77777777" w:rsidR="00A5505C" w:rsidRDefault="00A5505C" w:rsidP="00A5505C">
            <w:pPr>
              <w:pStyle w:val="Arial11Bold"/>
              <w:jc w:val="both"/>
              <w:rPr>
                <w:rFonts w:cs="Arial"/>
              </w:rPr>
            </w:pPr>
            <w:r>
              <w:rPr>
                <w:rFonts w:cs="Arial"/>
              </w:rPr>
              <w:t>TERRE Instruction</w:t>
            </w:r>
          </w:p>
          <w:p w14:paraId="6C90D26B" w14:textId="1F6FC951" w:rsidR="00A5505C" w:rsidRPr="0081264E" w:rsidRDefault="00A5505C" w:rsidP="00A5505C">
            <w:pPr>
              <w:pStyle w:val="Arial11Bold"/>
              <w:jc w:val="both"/>
              <w:rPr>
                <w:rFonts w:cs="Arial"/>
              </w:rPr>
            </w:pPr>
            <w:r w:rsidRPr="0081264E">
              <w:rPr>
                <w:rFonts w:cs="Arial"/>
              </w:rPr>
              <w:t>Guide</w:t>
            </w:r>
          </w:p>
        </w:tc>
        <w:tc>
          <w:tcPr>
            <w:tcW w:w="6634" w:type="dxa"/>
          </w:tcPr>
          <w:p w14:paraId="0AE534E2" w14:textId="203C4D64" w:rsidR="00A5505C" w:rsidRDefault="00A5505C" w:rsidP="00A5505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A5505C" w:rsidRPr="007E0B31" w14:paraId="3B8258A7" w14:textId="77777777" w:rsidTr="48D9E28F">
        <w:trPr>
          <w:cantSplit/>
        </w:trPr>
        <w:tc>
          <w:tcPr>
            <w:tcW w:w="2884" w:type="dxa"/>
          </w:tcPr>
          <w:p w14:paraId="0D19D080" w14:textId="77777777" w:rsidR="00A5505C" w:rsidRPr="007E0B31" w:rsidRDefault="00A5505C" w:rsidP="00A5505C">
            <w:pPr>
              <w:pStyle w:val="Arial11Bold"/>
              <w:rPr>
                <w:rFonts w:cs="Arial"/>
              </w:rPr>
            </w:pPr>
            <w:r w:rsidRPr="007E0B31">
              <w:rPr>
                <w:rFonts w:cs="Arial"/>
              </w:rPr>
              <w:t>Test Co-ordinator</w:t>
            </w:r>
          </w:p>
        </w:tc>
        <w:tc>
          <w:tcPr>
            <w:tcW w:w="6634" w:type="dxa"/>
          </w:tcPr>
          <w:p w14:paraId="326082B0" w14:textId="77777777" w:rsidR="00A5505C" w:rsidRPr="007E0B31" w:rsidRDefault="00A5505C" w:rsidP="00A5505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A5505C" w:rsidRPr="007E0B31" w14:paraId="01488D17" w14:textId="77777777" w:rsidTr="48D9E28F">
        <w:trPr>
          <w:cantSplit/>
        </w:trPr>
        <w:tc>
          <w:tcPr>
            <w:tcW w:w="2884" w:type="dxa"/>
          </w:tcPr>
          <w:p w14:paraId="128FD9C9" w14:textId="77777777" w:rsidR="00A5505C" w:rsidRPr="007E0B31" w:rsidRDefault="00A5505C" w:rsidP="00A5505C">
            <w:pPr>
              <w:pStyle w:val="Arial11Bold"/>
              <w:rPr>
                <w:rFonts w:cs="Arial"/>
              </w:rPr>
            </w:pPr>
            <w:r w:rsidRPr="007E0B31">
              <w:rPr>
                <w:rFonts w:cs="Arial"/>
              </w:rPr>
              <w:t>Test Panel</w:t>
            </w:r>
          </w:p>
        </w:tc>
        <w:tc>
          <w:tcPr>
            <w:tcW w:w="6634" w:type="dxa"/>
          </w:tcPr>
          <w:p w14:paraId="33A2A2B3" w14:textId="77777777" w:rsidR="00A5505C" w:rsidRPr="007E0B31" w:rsidRDefault="00A5505C" w:rsidP="00A5505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A5505C" w:rsidRPr="007E0B31" w14:paraId="28AD5A3B" w14:textId="77777777" w:rsidTr="48D9E28F">
        <w:trPr>
          <w:cantSplit/>
        </w:trPr>
        <w:tc>
          <w:tcPr>
            <w:tcW w:w="2884" w:type="dxa"/>
          </w:tcPr>
          <w:p w14:paraId="57595996" w14:textId="77777777" w:rsidR="00A5505C" w:rsidRPr="007E0B31" w:rsidRDefault="00A5505C" w:rsidP="00A5505C">
            <w:pPr>
              <w:pStyle w:val="Arial11Bold"/>
              <w:rPr>
                <w:rFonts w:cs="Arial"/>
              </w:rPr>
            </w:pPr>
            <w:r w:rsidRPr="007E0B31">
              <w:rPr>
                <w:rFonts w:cs="Arial"/>
              </w:rPr>
              <w:t>Test Programme</w:t>
            </w:r>
          </w:p>
        </w:tc>
        <w:tc>
          <w:tcPr>
            <w:tcW w:w="6634" w:type="dxa"/>
          </w:tcPr>
          <w:p w14:paraId="19CEAC1B" w14:textId="77C128C1" w:rsidR="00A5505C" w:rsidRPr="007E0B31" w:rsidRDefault="00A5505C" w:rsidP="00A5505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A5505C" w:rsidRPr="007E0B31" w14:paraId="1328CFC6" w14:textId="77777777" w:rsidTr="48D9E28F">
        <w:trPr>
          <w:cantSplit/>
        </w:trPr>
        <w:tc>
          <w:tcPr>
            <w:tcW w:w="2884" w:type="dxa"/>
          </w:tcPr>
          <w:p w14:paraId="1D6B5BC8" w14:textId="77777777" w:rsidR="00A5505C" w:rsidRPr="007E0B31" w:rsidRDefault="00A5505C" w:rsidP="00A5505C">
            <w:pPr>
              <w:pStyle w:val="Arial11Bold"/>
              <w:rPr>
                <w:rFonts w:cs="Arial"/>
              </w:rPr>
            </w:pPr>
            <w:r w:rsidRPr="007E0B31">
              <w:rPr>
                <w:rFonts w:cs="Arial"/>
              </w:rPr>
              <w:t>Test Proposer</w:t>
            </w:r>
          </w:p>
        </w:tc>
        <w:tc>
          <w:tcPr>
            <w:tcW w:w="6634" w:type="dxa"/>
          </w:tcPr>
          <w:p w14:paraId="3AACD309" w14:textId="77777777" w:rsidR="00A5505C" w:rsidRPr="007E0B31" w:rsidRDefault="00A5505C" w:rsidP="00A5505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A5505C" w:rsidRPr="007E0B31" w14:paraId="1191920B" w14:textId="77777777" w:rsidTr="48D9E28F">
        <w:trPr>
          <w:cantSplit/>
        </w:trPr>
        <w:tc>
          <w:tcPr>
            <w:tcW w:w="2884" w:type="dxa"/>
          </w:tcPr>
          <w:p w14:paraId="1A32535D" w14:textId="3657B7C0" w:rsidR="00A5505C" w:rsidRPr="007E0B31" w:rsidRDefault="00A5505C" w:rsidP="00A5505C">
            <w:pPr>
              <w:pStyle w:val="Arial11Bold"/>
              <w:rPr>
                <w:rFonts w:cs="Arial"/>
              </w:rPr>
            </w:pPr>
            <w:r>
              <w:rPr>
                <w:rFonts w:cs="Arial"/>
              </w:rPr>
              <w:t>The Company</w:t>
            </w:r>
          </w:p>
        </w:tc>
        <w:tc>
          <w:tcPr>
            <w:tcW w:w="6634" w:type="dxa"/>
          </w:tcPr>
          <w:p w14:paraId="17B4E3BD" w14:textId="6C60723C" w:rsidR="00A5505C" w:rsidRPr="007E0B31" w:rsidRDefault="00A5505C" w:rsidP="00A5505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A5505C" w:rsidRPr="007E0B31" w14:paraId="100BAB28" w14:textId="77777777" w:rsidTr="48D9E28F">
        <w:trPr>
          <w:cantSplit/>
        </w:trPr>
        <w:tc>
          <w:tcPr>
            <w:tcW w:w="2884" w:type="dxa"/>
          </w:tcPr>
          <w:p w14:paraId="4F575092" w14:textId="1BAAF1FB" w:rsidR="00A5505C" w:rsidRPr="007E0B31" w:rsidRDefault="00A5505C" w:rsidP="00A5505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A5505C" w:rsidRPr="007E0B31" w:rsidRDefault="00A5505C" w:rsidP="00A5505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A5505C" w:rsidRPr="007E0B31" w14:paraId="07C21332" w14:textId="77777777" w:rsidTr="48D9E28F">
        <w:trPr>
          <w:cantSplit/>
        </w:trPr>
        <w:tc>
          <w:tcPr>
            <w:tcW w:w="2884" w:type="dxa"/>
          </w:tcPr>
          <w:p w14:paraId="46DE90D6" w14:textId="315D2376" w:rsidR="00A5505C" w:rsidRPr="007E0B31" w:rsidRDefault="00A5505C" w:rsidP="00A5505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A5505C" w:rsidRPr="007E0B31" w:rsidRDefault="00A5505C" w:rsidP="00A5505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A5505C" w:rsidRPr="007E0B31" w14:paraId="6E50222A" w14:textId="77777777" w:rsidTr="48D9E28F">
        <w:trPr>
          <w:cantSplit/>
        </w:trPr>
        <w:tc>
          <w:tcPr>
            <w:tcW w:w="2884" w:type="dxa"/>
          </w:tcPr>
          <w:p w14:paraId="1FB787B1" w14:textId="77777777" w:rsidR="00A5505C" w:rsidRPr="007E0B31" w:rsidRDefault="00A5505C" w:rsidP="00A5505C">
            <w:pPr>
              <w:pStyle w:val="Arial11Bold"/>
              <w:rPr>
                <w:rFonts w:cs="Arial"/>
              </w:rPr>
            </w:pPr>
            <w:r w:rsidRPr="007E0B31">
              <w:rPr>
                <w:rFonts w:cs="Arial"/>
              </w:rPr>
              <w:t>Total Shutdown</w:t>
            </w:r>
          </w:p>
        </w:tc>
        <w:tc>
          <w:tcPr>
            <w:tcW w:w="6634" w:type="dxa"/>
          </w:tcPr>
          <w:p w14:paraId="5EDD63F2" w14:textId="484570DE" w:rsidR="00A5505C" w:rsidRPr="007E0B31" w:rsidRDefault="00A5505C" w:rsidP="00A5505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A5505C" w:rsidRPr="007E0B31" w14:paraId="03665F8A" w14:textId="77777777" w:rsidTr="48D9E28F">
        <w:trPr>
          <w:cantSplit/>
        </w:trPr>
        <w:tc>
          <w:tcPr>
            <w:tcW w:w="2884" w:type="dxa"/>
          </w:tcPr>
          <w:p w14:paraId="133B8AA4" w14:textId="77777777" w:rsidR="00A5505C" w:rsidRPr="007E0B31" w:rsidRDefault="00A5505C" w:rsidP="00A5505C">
            <w:pPr>
              <w:pStyle w:val="Arial11Bold"/>
              <w:rPr>
                <w:rFonts w:cs="Arial"/>
              </w:rPr>
            </w:pPr>
            <w:r w:rsidRPr="007E0B31">
              <w:rPr>
                <w:rFonts w:cs="Arial"/>
              </w:rPr>
              <w:t>Total System</w:t>
            </w:r>
          </w:p>
        </w:tc>
        <w:tc>
          <w:tcPr>
            <w:tcW w:w="6634" w:type="dxa"/>
          </w:tcPr>
          <w:p w14:paraId="6E425FE9" w14:textId="77777777" w:rsidR="00A5505C" w:rsidRPr="007E0B31" w:rsidRDefault="00A5505C" w:rsidP="00A5505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A5505C" w:rsidRPr="007E0B31" w14:paraId="2CEA121D" w14:textId="77777777" w:rsidTr="48D9E28F">
        <w:trPr>
          <w:cantSplit/>
        </w:trPr>
        <w:tc>
          <w:tcPr>
            <w:tcW w:w="2884" w:type="dxa"/>
          </w:tcPr>
          <w:p w14:paraId="096BE835" w14:textId="77777777" w:rsidR="00A5505C" w:rsidRPr="007E0B31" w:rsidRDefault="00A5505C" w:rsidP="00A5505C">
            <w:pPr>
              <w:pStyle w:val="Arial11Bold"/>
              <w:rPr>
                <w:rFonts w:cs="Arial"/>
              </w:rPr>
            </w:pPr>
            <w:r w:rsidRPr="007E0B31">
              <w:rPr>
                <w:rFonts w:cs="Arial"/>
              </w:rPr>
              <w:t>Trading Point</w:t>
            </w:r>
          </w:p>
        </w:tc>
        <w:tc>
          <w:tcPr>
            <w:tcW w:w="6634" w:type="dxa"/>
          </w:tcPr>
          <w:p w14:paraId="0BB80024" w14:textId="6807865F" w:rsidR="00A5505C" w:rsidRPr="007E0B31" w:rsidRDefault="00A5505C" w:rsidP="00A5505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A5505C" w:rsidRPr="007E0B31" w14:paraId="6355B4EF" w14:textId="77777777" w:rsidTr="48D9E28F">
        <w:trPr>
          <w:cantSplit/>
        </w:trPr>
        <w:tc>
          <w:tcPr>
            <w:tcW w:w="2884" w:type="dxa"/>
          </w:tcPr>
          <w:p w14:paraId="2AC59C62" w14:textId="77777777" w:rsidR="00A5505C" w:rsidRPr="007E0B31" w:rsidRDefault="00A5505C" w:rsidP="00A5505C">
            <w:pPr>
              <w:pStyle w:val="Arial11Bold"/>
              <w:rPr>
                <w:rFonts w:cs="Arial"/>
              </w:rPr>
            </w:pPr>
            <w:r w:rsidRPr="007E0B31">
              <w:rPr>
                <w:rFonts w:cs="Arial"/>
              </w:rPr>
              <w:t>Transfer Date</w:t>
            </w:r>
          </w:p>
        </w:tc>
        <w:tc>
          <w:tcPr>
            <w:tcW w:w="6634" w:type="dxa"/>
          </w:tcPr>
          <w:p w14:paraId="7A0D17C4" w14:textId="77777777" w:rsidR="00A5505C" w:rsidRPr="007E0B31" w:rsidRDefault="00A5505C" w:rsidP="00A5505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A5505C" w:rsidRPr="007E0B31" w14:paraId="2FFD149D" w14:textId="77777777" w:rsidTr="48D9E28F">
        <w:trPr>
          <w:cantSplit/>
        </w:trPr>
        <w:tc>
          <w:tcPr>
            <w:tcW w:w="2884" w:type="dxa"/>
          </w:tcPr>
          <w:p w14:paraId="6A0B230B" w14:textId="77777777" w:rsidR="00A5505C" w:rsidRPr="007E0B31" w:rsidRDefault="00A5505C" w:rsidP="00A5505C">
            <w:pPr>
              <w:pStyle w:val="Arial11Bold"/>
              <w:rPr>
                <w:rFonts w:cs="Arial"/>
              </w:rPr>
            </w:pPr>
            <w:r w:rsidRPr="007E0B31">
              <w:rPr>
                <w:rFonts w:cs="Arial"/>
              </w:rPr>
              <w:t>Transmission</w:t>
            </w:r>
          </w:p>
        </w:tc>
        <w:tc>
          <w:tcPr>
            <w:tcW w:w="6634" w:type="dxa"/>
          </w:tcPr>
          <w:p w14:paraId="484C3E41" w14:textId="77777777" w:rsidR="00A5505C" w:rsidRPr="007E0B31" w:rsidRDefault="00A5505C" w:rsidP="00A5505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A5505C" w:rsidRPr="007E0B31" w14:paraId="369076F1" w14:textId="77777777" w:rsidTr="48D9E28F">
        <w:trPr>
          <w:cantSplit/>
        </w:trPr>
        <w:tc>
          <w:tcPr>
            <w:tcW w:w="2884" w:type="dxa"/>
          </w:tcPr>
          <w:p w14:paraId="1B0C8C13" w14:textId="77777777" w:rsidR="00A5505C" w:rsidRPr="007E0B31" w:rsidRDefault="00A5505C" w:rsidP="00A5505C">
            <w:pPr>
              <w:pStyle w:val="Arial11Bold"/>
              <w:rPr>
                <w:rFonts w:cs="Arial"/>
              </w:rPr>
            </w:pPr>
            <w:r w:rsidRPr="007E0B31">
              <w:rPr>
                <w:rFonts w:cs="Arial"/>
                <w:lang w:val="en-US"/>
              </w:rPr>
              <w:t>Transmission Area</w:t>
            </w:r>
          </w:p>
        </w:tc>
        <w:tc>
          <w:tcPr>
            <w:tcW w:w="6634" w:type="dxa"/>
          </w:tcPr>
          <w:p w14:paraId="4B6681DA" w14:textId="77777777" w:rsidR="00A5505C" w:rsidRPr="007E0B31" w:rsidRDefault="00A5505C" w:rsidP="00A5505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A5505C" w:rsidRPr="007E0B31" w14:paraId="052C965A" w14:textId="77777777" w:rsidTr="48D9E28F">
        <w:trPr>
          <w:cantSplit/>
        </w:trPr>
        <w:tc>
          <w:tcPr>
            <w:tcW w:w="2884" w:type="dxa"/>
          </w:tcPr>
          <w:p w14:paraId="5F2FC0DC" w14:textId="77777777" w:rsidR="00A5505C" w:rsidRPr="007E0B31" w:rsidRDefault="00A5505C" w:rsidP="00A5505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A5505C" w:rsidRPr="007E0B31" w:rsidRDefault="00A5505C" w:rsidP="00A5505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A5505C" w:rsidRPr="007E0B31" w14:paraId="0DDE5639" w14:textId="77777777" w:rsidTr="48D9E28F">
        <w:trPr>
          <w:cantSplit/>
        </w:trPr>
        <w:tc>
          <w:tcPr>
            <w:tcW w:w="2884" w:type="dxa"/>
          </w:tcPr>
          <w:p w14:paraId="1A90AEFF" w14:textId="77777777" w:rsidR="00A5505C" w:rsidRPr="007E0B31" w:rsidRDefault="00A5505C" w:rsidP="00A5505C">
            <w:pPr>
              <w:pStyle w:val="Arial11Bold"/>
              <w:rPr>
                <w:rFonts w:cs="Arial"/>
              </w:rPr>
            </w:pPr>
            <w:r w:rsidRPr="007E0B31">
              <w:rPr>
                <w:rFonts w:cs="Arial"/>
              </w:rPr>
              <w:t>Transmission DC Converter</w:t>
            </w:r>
          </w:p>
        </w:tc>
        <w:tc>
          <w:tcPr>
            <w:tcW w:w="6634" w:type="dxa"/>
          </w:tcPr>
          <w:p w14:paraId="3B963E3C" w14:textId="77777777" w:rsidR="00A5505C" w:rsidRPr="007E0B31" w:rsidRDefault="00A5505C" w:rsidP="00A5505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A5505C" w:rsidRPr="007E0B31" w14:paraId="5F8263B5" w14:textId="77777777" w:rsidTr="48D9E28F">
        <w:trPr>
          <w:cantSplit/>
        </w:trPr>
        <w:tc>
          <w:tcPr>
            <w:tcW w:w="2884" w:type="dxa"/>
          </w:tcPr>
          <w:p w14:paraId="259E74B1" w14:textId="77777777" w:rsidR="00A5505C" w:rsidRPr="007E0B31" w:rsidRDefault="00A5505C" w:rsidP="00A5505C">
            <w:pPr>
              <w:pStyle w:val="Arial11Bold"/>
              <w:rPr>
                <w:rFonts w:cs="Arial"/>
              </w:rPr>
            </w:pPr>
            <w:r w:rsidRPr="007E0B31">
              <w:rPr>
                <w:rFonts w:cs="Arial"/>
              </w:rPr>
              <w:t>Transmission Entry Capacity</w:t>
            </w:r>
          </w:p>
        </w:tc>
        <w:tc>
          <w:tcPr>
            <w:tcW w:w="6634" w:type="dxa"/>
          </w:tcPr>
          <w:p w14:paraId="4AEF75AE" w14:textId="77777777" w:rsidR="00A5505C" w:rsidRPr="007E0B31" w:rsidRDefault="00A5505C" w:rsidP="00A5505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A5505C" w:rsidRPr="007E0B31" w14:paraId="01834965" w14:textId="77777777" w:rsidTr="48D9E28F">
        <w:trPr>
          <w:cantSplit/>
        </w:trPr>
        <w:tc>
          <w:tcPr>
            <w:tcW w:w="2884" w:type="dxa"/>
          </w:tcPr>
          <w:p w14:paraId="28380C3E" w14:textId="77777777" w:rsidR="00A5505C" w:rsidRPr="007E0B31" w:rsidRDefault="00A5505C" w:rsidP="00A5505C">
            <w:pPr>
              <w:pStyle w:val="Arial11Bold"/>
              <w:rPr>
                <w:rFonts w:cs="Arial"/>
              </w:rPr>
            </w:pPr>
            <w:r w:rsidRPr="007E0B31">
              <w:rPr>
                <w:rFonts w:cs="Arial"/>
              </w:rPr>
              <w:t xml:space="preserve">Transmission Interface </w:t>
            </w:r>
            <w:commentRangeStart w:id="408"/>
            <w:commentRangeStart w:id="409"/>
            <w:r w:rsidRPr="007E0B31">
              <w:rPr>
                <w:rFonts w:cs="Arial"/>
              </w:rPr>
              <w:t>Circuit</w:t>
            </w:r>
            <w:commentRangeEnd w:id="408"/>
            <w:r>
              <w:rPr>
                <w:rStyle w:val="CommentReference"/>
                <w:b w:val="0"/>
              </w:rPr>
              <w:commentReference w:id="408"/>
            </w:r>
            <w:commentRangeEnd w:id="409"/>
            <w:r>
              <w:rPr>
                <w:rStyle w:val="CommentReference"/>
                <w:b w:val="0"/>
              </w:rPr>
              <w:commentReference w:id="409"/>
            </w:r>
          </w:p>
        </w:tc>
        <w:tc>
          <w:tcPr>
            <w:tcW w:w="6634" w:type="dxa"/>
          </w:tcPr>
          <w:p w14:paraId="093A792C" w14:textId="71B73106" w:rsidR="00A5505C" w:rsidRPr="007E0B31" w:rsidRDefault="00A5505C" w:rsidP="00A5505C">
            <w:pPr>
              <w:pStyle w:val="TableArial11"/>
              <w:rPr>
                <w:rFonts w:cs="Arial"/>
              </w:rPr>
            </w:pPr>
            <w:r w:rsidRPr="007E0B31">
              <w:rPr>
                <w:rFonts w:cs="Arial"/>
              </w:rPr>
              <w:t xml:space="preserve">In </w:t>
            </w:r>
            <w:r>
              <w:rPr>
                <w:rFonts w:cs="Arial"/>
                <w:b/>
              </w:rPr>
              <w:t>NGET</w:t>
            </w:r>
            <w:r w:rsidRPr="007E0B31">
              <w:rPr>
                <w:rFonts w:cs="Arial"/>
                <w:b/>
              </w:rPr>
              <w:t>’s Transmission Area</w:t>
            </w:r>
            <w:ins w:id="410" w:author="Baker(ESO), Stephen" w:date="2022-08-23T15:22:00Z">
              <w:r>
                <w:rPr>
                  <w:rFonts w:cs="Arial"/>
                  <w:b/>
                </w:rPr>
                <w:t xml:space="preserve"> </w:t>
              </w:r>
              <w:r w:rsidRPr="008B709B">
                <w:rPr>
                  <w:rFonts w:cs="Arial"/>
                  <w:bCs/>
                </w:rPr>
                <w:t>or</w:t>
              </w:r>
            </w:ins>
            <w:ins w:id="411" w:author="Baker(ESO), Stephen" w:date="2022-08-23T15:24:00Z">
              <w:r w:rsidRPr="008B709B">
                <w:rPr>
                  <w:rFonts w:cs="Arial"/>
                  <w:bCs/>
                </w:rPr>
                <w:t xml:space="preserve"> in</w:t>
              </w:r>
            </w:ins>
            <w:ins w:id="412" w:author="Baker(ESO), Stephen" w:date="2022-08-23T15:22:00Z">
              <w:r w:rsidRPr="008B709B">
                <w:rPr>
                  <w:rFonts w:cs="Arial"/>
                  <w:bCs/>
                </w:rPr>
                <w:t xml:space="preserve"> </w:t>
              </w:r>
            </w:ins>
            <w:ins w:id="413" w:author="Baker(ESO), Stephen" w:date="2022-08-23T15:24:00Z">
              <w:r w:rsidRPr="008B709B">
                <w:rPr>
                  <w:rFonts w:cs="Arial"/>
                  <w:bCs/>
                </w:rPr>
                <w:t>the</w:t>
              </w:r>
            </w:ins>
            <w:ins w:id="414" w:author="Baker(ESO), Stephen" w:date="2022-08-23T15:22:00Z">
              <w:r>
                <w:rPr>
                  <w:rFonts w:cs="Arial"/>
                  <w:b/>
                </w:rPr>
                <w:t xml:space="preserve"> </w:t>
              </w:r>
            </w:ins>
            <w:ins w:id="415" w:author="Baker(ESO), Stephen" w:date="2022-08-23T15:24:00Z">
              <w:r>
                <w:rPr>
                  <w:rFonts w:cs="Arial"/>
                  <w:b/>
                </w:rPr>
                <w:t xml:space="preserve">Transmission Area </w:t>
              </w:r>
              <w:r w:rsidRPr="008B709B">
                <w:rPr>
                  <w:rFonts w:cs="Arial"/>
                  <w:bCs/>
                </w:rPr>
                <w:t>of a</w:t>
              </w:r>
            </w:ins>
            <w:ins w:id="416" w:author="Melanie Howe" w:date="2022-09-11T22:36:00Z">
              <w:r w:rsidR="003628DE">
                <w:rPr>
                  <w:rFonts w:cs="Arial"/>
                  <w:b/>
                </w:rPr>
                <w:t>n E&amp;W</w:t>
              </w:r>
            </w:ins>
            <w:ins w:id="417" w:author="Baker(ESO), Stephen" w:date="2022-08-23T15:24:00Z">
              <w:r>
                <w:rPr>
                  <w:rFonts w:cs="Arial"/>
                  <w:b/>
                </w:rPr>
                <w:t xml:space="preserve"> </w:t>
              </w:r>
            </w:ins>
            <w:ins w:id="418" w:author="Baker(ESO), Stephen" w:date="2022-08-23T15:22:00Z">
              <w:r>
                <w:rPr>
                  <w:rFonts w:cs="Arial"/>
                  <w:b/>
                </w:rPr>
                <w:t>C</w:t>
              </w:r>
            </w:ins>
            <w:ins w:id="419" w:author="Melanie Howe" w:date="2022-09-11T22:36:00Z">
              <w:r w:rsidR="003628DE">
                <w:rPr>
                  <w:rFonts w:cs="Arial"/>
                  <w:b/>
                </w:rPr>
                <w:t>ompetitively Appointed Transmission Licensee</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34E8007F" w:rsidR="00A5505C" w:rsidRPr="007E0B31" w:rsidRDefault="00A5505C" w:rsidP="00A5505C">
            <w:pPr>
              <w:pStyle w:val="TableArial11"/>
              <w:rPr>
                <w:rFonts w:cs="Arial"/>
              </w:rPr>
            </w:pPr>
            <w:r w:rsidRPr="007E0B31">
              <w:rPr>
                <w:rFonts w:cs="Arial"/>
              </w:rPr>
              <w:t xml:space="preserve">In </w:t>
            </w:r>
            <w:r w:rsidRPr="007E0B31">
              <w:rPr>
                <w:rFonts w:cs="Arial"/>
                <w:b/>
              </w:rPr>
              <w:t>SHETL’s Transmission Area</w:t>
            </w:r>
            <w:ins w:id="420" w:author="Baker(ESO), Stephen" w:date="2022-08-23T15:23:00Z">
              <w:r>
                <w:rPr>
                  <w:rFonts w:cs="Arial"/>
                  <w:b/>
                </w:rPr>
                <w:t>,</w:t>
              </w:r>
            </w:ins>
            <w:del w:id="421" w:author="Baker(ESO), Stephen" w:date="2022-08-23T15:23:00Z">
              <w:r w:rsidRPr="007E0B31" w:rsidDel="00A26E1A">
                <w:rPr>
                  <w:rFonts w:cs="Arial"/>
                  <w:b/>
                </w:rPr>
                <w:delText xml:space="preserve"> </w:delText>
              </w:r>
              <w:r w:rsidRPr="007E0B31" w:rsidDel="00A26E1A">
                <w:rPr>
                  <w:rFonts w:cs="Arial"/>
                </w:rPr>
                <w:delText>and</w:delText>
              </w:r>
            </w:del>
            <w:r w:rsidRPr="007E0B31">
              <w:rPr>
                <w:rFonts w:cs="Arial"/>
              </w:rPr>
              <w:t xml:space="preserve"> </w:t>
            </w:r>
            <w:r w:rsidRPr="007E0B31">
              <w:rPr>
                <w:rFonts w:cs="Arial"/>
                <w:b/>
              </w:rPr>
              <w:t>SPT’s Transmission Area</w:t>
            </w:r>
            <w:ins w:id="422" w:author="Baker(ESO), Stephen" w:date="2022-08-23T15:25:00Z">
              <w:r>
                <w:rPr>
                  <w:rFonts w:cs="Arial"/>
                </w:rPr>
                <w:t xml:space="preserve"> or </w:t>
              </w:r>
            </w:ins>
            <w:ins w:id="423" w:author="Baker(ESO), Stephen" w:date="2022-08-23T15:26:00Z">
              <w:del w:id="424" w:author="Melanie Howe" w:date="2022-09-11T22:37:00Z">
                <w:r w:rsidDel="00477EF0">
                  <w:rPr>
                    <w:rFonts w:cs="Arial"/>
                  </w:rPr>
                  <w:delText>o</w:delText>
                </w:r>
              </w:del>
            </w:ins>
            <w:ins w:id="425" w:author="Melanie Howe" w:date="2022-09-11T22:37:00Z">
              <w:r w:rsidR="00477EF0">
                <w:rPr>
                  <w:rFonts w:cs="Arial"/>
                </w:rPr>
                <w:t>i</w:t>
              </w:r>
            </w:ins>
            <w:ins w:id="426" w:author="Baker(ESO), Stephen" w:date="2022-08-23T15:25:00Z">
              <w:r>
                <w:rPr>
                  <w:rFonts w:cs="Arial"/>
                </w:rPr>
                <w:t xml:space="preserve">n the </w:t>
              </w:r>
              <w:r w:rsidRPr="008B709B">
                <w:rPr>
                  <w:rFonts w:cs="Arial"/>
                  <w:b/>
                  <w:bCs/>
                </w:rPr>
                <w:t xml:space="preserve">Transmission </w:t>
              </w:r>
            </w:ins>
            <w:ins w:id="427" w:author="Melanie Howe" w:date="2022-09-11T22:37:00Z">
              <w:r w:rsidR="00477EF0" w:rsidRPr="008B709B">
                <w:rPr>
                  <w:rFonts w:cs="Arial"/>
                  <w:b/>
                  <w:bCs/>
                </w:rPr>
                <w:t>Area</w:t>
              </w:r>
            </w:ins>
            <w:ins w:id="428" w:author="Baker(ESO), Stephen" w:date="2022-08-23T15:25:00Z">
              <w:del w:id="429" w:author="Melanie Howe" w:date="2022-09-11T22:37:00Z">
                <w:r w:rsidDel="00477EF0">
                  <w:rPr>
                    <w:rFonts w:cs="Arial"/>
                  </w:rPr>
                  <w:delText>System</w:delText>
                </w:r>
              </w:del>
              <w:r>
                <w:rPr>
                  <w:rFonts w:cs="Arial"/>
                </w:rPr>
                <w:t xml:space="preserve"> of a</w:t>
              </w:r>
            </w:ins>
            <w:ins w:id="430" w:author="Melanie Howe" w:date="2022-09-11T22:37:00Z">
              <w:r w:rsidR="00477EF0">
                <w:rPr>
                  <w:rFonts w:cs="Arial"/>
                </w:rPr>
                <w:t xml:space="preserve"> </w:t>
              </w:r>
              <w:r w:rsidR="00477EF0" w:rsidRPr="008B709B">
                <w:rPr>
                  <w:rFonts w:cs="Arial"/>
                  <w:b/>
                  <w:bCs/>
                </w:rPr>
                <w:t>Scottish Competitively Appointed Transmission Licensee</w:t>
              </w:r>
            </w:ins>
            <w:del w:id="431" w:author="Baker(ESO), Stephen" w:date="2022-08-23T15:25:00Z">
              <w:r w:rsidRPr="007E0B31" w:rsidDel="00CE3397">
                <w:rPr>
                  <w:rFonts w:cs="Arial"/>
                </w:rPr>
                <w:delText>,</w:delText>
              </w:r>
            </w:del>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 xml:space="preserve">operating at a voltage below </w:t>
            </w:r>
            <w:commentRangeStart w:id="432"/>
            <w:commentRangeStart w:id="433"/>
            <w:r w:rsidRPr="007E0B31">
              <w:rPr>
                <w:rFonts w:cs="Arial"/>
              </w:rPr>
              <w:t>132kV</w:t>
            </w:r>
            <w:commentRangeEnd w:id="432"/>
            <w:r>
              <w:rPr>
                <w:rStyle w:val="CommentReference"/>
              </w:rPr>
              <w:commentReference w:id="432"/>
            </w:r>
            <w:commentRangeEnd w:id="433"/>
            <w:r w:rsidR="00477EF0">
              <w:rPr>
                <w:rStyle w:val="CommentReference"/>
              </w:rPr>
              <w:commentReference w:id="433"/>
            </w:r>
            <w:r w:rsidRPr="007E0B31">
              <w:rPr>
                <w:rFonts w:cs="Arial"/>
              </w:rPr>
              <w:t>.</w:t>
            </w:r>
          </w:p>
        </w:tc>
      </w:tr>
      <w:tr w:rsidR="00A5505C" w:rsidRPr="007E0B31" w14:paraId="14A60B97" w14:textId="77777777" w:rsidTr="48D9E28F">
        <w:trPr>
          <w:cantSplit/>
        </w:trPr>
        <w:tc>
          <w:tcPr>
            <w:tcW w:w="2884" w:type="dxa"/>
          </w:tcPr>
          <w:p w14:paraId="24A351F4" w14:textId="77777777" w:rsidR="00A5505C" w:rsidRPr="007E0B31" w:rsidRDefault="00A5505C" w:rsidP="00A5505C">
            <w:pPr>
              <w:pStyle w:val="Arial11Bold"/>
              <w:rPr>
                <w:rFonts w:cs="Arial"/>
              </w:rPr>
            </w:pPr>
            <w:r w:rsidRPr="007E0B31">
              <w:rPr>
                <w:rFonts w:cs="Arial"/>
              </w:rPr>
              <w:t xml:space="preserve">Transmission Interface </w:t>
            </w:r>
            <w:commentRangeStart w:id="434"/>
            <w:r w:rsidRPr="007E0B31">
              <w:rPr>
                <w:rFonts w:cs="Arial"/>
              </w:rPr>
              <w:t>Point</w:t>
            </w:r>
            <w:commentRangeEnd w:id="434"/>
            <w:r>
              <w:rPr>
                <w:rStyle w:val="CommentReference"/>
                <w:b w:val="0"/>
              </w:rPr>
              <w:commentReference w:id="434"/>
            </w:r>
          </w:p>
        </w:tc>
        <w:tc>
          <w:tcPr>
            <w:tcW w:w="6634" w:type="dxa"/>
          </w:tcPr>
          <w:p w14:paraId="288BC234" w14:textId="4367C68D" w:rsidR="00A5505C" w:rsidRPr="007E0B31" w:rsidRDefault="00A5505C" w:rsidP="00A5505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ins w:id="435" w:author="Baker(ESO), Stephen" w:date="2022-07-19T11:52:00Z">
              <w:r>
                <w:rPr>
                  <w:rFonts w:cs="Arial"/>
                  <w:b/>
                </w:rPr>
                <w:t xml:space="preserve"> </w:t>
              </w:r>
              <w:r w:rsidRPr="00E1347A">
                <w:rPr>
                  <w:rFonts w:cs="Arial"/>
                  <w:bCs/>
                </w:rPr>
                <w:t>or between the</w:t>
              </w:r>
              <w:r>
                <w:rPr>
                  <w:rFonts w:cs="Arial"/>
                  <w:b/>
                </w:rPr>
                <w:t xml:space="preserve"> Transmission System</w:t>
              </w:r>
            </w:ins>
            <w:ins w:id="436" w:author="Melanie Howe" w:date="2022-09-11T22:41:00Z">
              <w:r w:rsidR="00F32A75">
                <w:rPr>
                  <w:rFonts w:cs="Arial"/>
                  <w:b/>
                </w:rPr>
                <w:t xml:space="preserve"> </w:t>
              </w:r>
              <w:r w:rsidR="00F32A75">
                <w:rPr>
                  <w:rFonts w:cs="Arial"/>
                  <w:bCs/>
                </w:rPr>
                <w:t xml:space="preserve">of a </w:t>
              </w:r>
              <w:r w:rsidR="00F32A75">
                <w:rPr>
                  <w:rFonts w:cs="Arial"/>
                  <w:b/>
                </w:rPr>
                <w:t>Competitively Appointed Transmission Licensee</w:t>
              </w:r>
            </w:ins>
            <w:ins w:id="437" w:author="Baker(ESO), Stephen" w:date="2022-07-19T11:52:00Z">
              <w:r>
                <w:rPr>
                  <w:rFonts w:cs="Arial"/>
                  <w:b/>
                </w:rPr>
                <w:t xml:space="preserve"> </w:t>
              </w:r>
              <w:r w:rsidRPr="00E1347A">
                <w:rPr>
                  <w:rFonts w:cs="Arial"/>
                  <w:bCs/>
                </w:rPr>
                <w:t>a</w:t>
              </w:r>
            </w:ins>
            <w:ins w:id="438" w:author="Baker(ESO), Stephen" w:date="2022-07-19T11:53:00Z">
              <w:r w:rsidRPr="00E1347A">
                <w:rPr>
                  <w:rFonts w:cs="Arial"/>
                  <w:bCs/>
                </w:rPr>
                <w:t>nd another</w:t>
              </w:r>
              <w:r>
                <w:rPr>
                  <w:rFonts w:cs="Arial"/>
                  <w:b/>
                </w:rPr>
                <w:t xml:space="preserve"> Onshore Transmission System</w:t>
              </w:r>
            </w:ins>
            <w:r w:rsidRPr="007E0B31">
              <w:rPr>
                <w:rFonts w:cs="Arial"/>
              </w:rPr>
              <w:t>.</w:t>
            </w:r>
          </w:p>
        </w:tc>
      </w:tr>
      <w:tr w:rsidR="00A5505C" w:rsidRPr="007E0B31" w14:paraId="12E4E169" w14:textId="77777777" w:rsidTr="48D9E28F">
        <w:trPr>
          <w:cantSplit/>
        </w:trPr>
        <w:tc>
          <w:tcPr>
            <w:tcW w:w="2884" w:type="dxa"/>
          </w:tcPr>
          <w:p w14:paraId="41174EA6" w14:textId="77777777" w:rsidR="00A5505C" w:rsidRPr="007E0B31" w:rsidRDefault="00A5505C" w:rsidP="00A5505C">
            <w:pPr>
              <w:pStyle w:val="Arial11Bold"/>
              <w:rPr>
                <w:rFonts w:cs="Arial"/>
              </w:rPr>
            </w:pPr>
            <w:r w:rsidRPr="007E0B31">
              <w:rPr>
                <w:rFonts w:cs="Arial"/>
              </w:rPr>
              <w:t>Transmission Interface Site</w:t>
            </w:r>
          </w:p>
        </w:tc>
        <w:tc>
          <w:tcPr>
            <w:tcW w:w="6634" w:type="dxa"/>
          </w:tcPr>
          <w:p w14:paraId="36310DA2" w14:textId="1A88231F" w:rsidR="00A5505C" w:rsidRPr="007E0B31" w:rsidRDefault="00A5505C" w:rsidP="00A5505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A5505C" w:rsidRPr="007E0B31" w14:paraId="0B4F08F2" w14:textId="77777777" w:rsidTr="48D9E28F">
        <w:trPr>
          <w:cantSplit/>
        </w:trPr>
        <w:tc>
          <w:tcPr>
            <w:tcW w:w="2884" w:type="dxa"/>
          </w:tcPr>
          <w:p w14:paraId="71A83FA6" w14:textId="77777777" w:rsidR="00A5505C" w:rsidRPr="007E0B31" w:rsidRDefault="00A5505C" w:rsidP="00A5505C">
            <w:pPr>
              <w:pStyle w:val="Arial11Bold"/>
              <w:rPr>
                <w:rFonts w:cs="Arial"/>
              </w:rPr>
            </w:pPr>
            <w:r w:rsidRPr="007E0B31">
              <w:rPr>
                <w:rFonts w:cs="Arial"/>
              </w:rPr>
              <w:t>Transmission Licence</w:t>
            </w:r>
          </w:p>
        </w:tc>
        <w:tc>
          <w:tcPr>
            <w:tcW w:w="6634" w:type="dxa"/>
          </w:tcPr>
          <w:p w14:paraId="5E9EC095" w14:textId="77777777" w:rsidR="00A5505C" w:rsidRPr="007E0B31" w:rsidRDefault="00A5505C" w:rsidP="00A5505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A5505C" w:rsidRPr="007E0B31" w14:paraId="1F5A6A84" w14:textId="77777777" w:rsidTr="48D9E28F">
        <w:trPr>
          <w:cantSplit/>
        </w:trPr>
        <w:tc>
          <w:tcPr>
            <w:tcW w:w="2884" w:type="dxa"/>
          </w:tcPr>
          <w:p w14:paraId="7216E635" w14:textId="77777777" w:rsidR="00A5505C" w:rsidRPr="007E0B31" w:rsidRDefault="00A5505C" w:rsidP="00A5505C">
            <w:pPr>
              <w:pStyle w:val="Arial11Bold"/>
              <w:rPr>
                <w:rFonts w:cs="Arial"/>
              </w:rPr>
            </w:pPr>
            <w:r w:rsidRPr="007E0B31">
              <w:rPr>
                <w:rFonts w:cs="Arial"/>
              </w:rPr>
              <w:t>Transmission Licensee</w:t>
            </w:r>
          </w:p>
        </w:tc>
        <w:tc>
          <w:tcPr>
            <w:tcW w:w="6634" w:type="dxa"/>
          </w:tcPr>
          <w:p w14:paraId="738A653A" w14:textId="745338B5" w:rsidR="00A5505C" w:rsidRPr="007E0B31" w:rsidRDefault="00A5505C" w:rsidP="00A5505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A5505C" w:rsidRPr="007E0B31" w14:paraId="6ED18EA3" w14:textId="77777777" w:rsidTr="48D9E28F">
        <w:trPr>
          <w:cantSplit/>
        </w:trPr>
        <w:tc>
          <w:tcPr>
            <w:tcW w:w="2884" w:type="dxa"/>
          </w:tcPr>
          <w:p w14:paraId="6AB51AF3" w14:textId="77777777" w:rsidR="00A5505C" w:rsidRPr="007E0B31" w:rsidRDefault="00A5505C" w:rsidP="00A5505C">
            <w:pPr>
              <w:pStyle w:val="Arial11Bold"/>
              <w:rPr>
                <w:rFonts w:cs="Arial"/>
              </w:rPr>
            </w:pPr>
            <w:r w:rsidRPr="007E0B31">
              <w:rPr>
                <w:rFonts w:cs="Arial"/>
              </w:rPr>
              <w:t>Transmission Site</w:t>
            </w:r>
          </w:p>
        </w:tc>
        <w:tc>
          <w:tcPr>
            <w:tcW w:w="6634" w:type="dxa"/>
          </w:tcPr>
          <w:p w14:paraId="307AB72A" w14:textId="46F51AFD" w:rsidR="00A5505C" w:rsidRPr="007E0B31" w:rsidRDefault="00A5505C" w:rsidP="00A5505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A5505C" w:rsidRPr="007E0B31" w14:paraId="6581C4CA" w14:textId="77777777" w:rsidTr="48D9E28F">
        <w:trPr>
          <w:cantSplit/>
        </w:trPr>
        <w:tc>
          <w:tcPr>
            <w:tcW w:w="2884" w:type="dxa"/>
          </w:tcPr>
          <w:p w14:paraId="7859EEE2" w14:textId="77777777" w:rsidR="00A5505C" w:rsidRPr="007E0B31" w:rsidRDefault="00A5505C" w:rsidP="00A5505C">
            <w:pPr>
              <w:pStyle w:val="Arial11Bold"/>
              <w:rPr>
                <w:rFonts w:cs="Arial"/>
              </w:rPr>
            </w:pPr>
            <w:r w:rsidRPr="007E0B31">
              <w:rPr>
                <w:rFonts w:cs="Arial"/>
              </w:rPr>
              <w:t>Transmission System</w:t>
            </w:r>
          </w:p>
        </w:tc>
        <w:tc>
          <w:tcPr>
            <w:tcW w:w="6634" w:type="dxa"/>
          </w:tcPr>
          <w:p w14:paraId="2D2E550E" w14:textId="77777777" w:rsidR="00A5505C" w:rsidRPr="007E0B31" w:rsidRDefault="00A5505C" w:rsidP="00A5505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A5505C" w:rsidRPr="007E0B31" w14:paraId="6D673E45" w14:textId="77777777" w:rsidTr="48D9E28F">
        <w:trPr>
          <w:cantSplit/>
        </w:trPr>
        <w:tc>
          <w:tcPr>
            <w:tcW w:w="2884" w:type="dxa"/>
          </w:tcPr>
          <w:p w14:paraId="3E6756E5" w14:textId="77777777" w:rsidR="00A5505C" w:rsidRPr="007E0B31" w:rsidRDefault="00A5505C" w:rsidP="00A5505C">
            <w:pPr>
              <w:pStyle w:val="Arial11Bold"/>
              <w:rPr>
                <w:rFonts w:cs="Arial"/>
              </w:rPr>
            </w:pPr>
            <w:r w:rsidRPr="007E0B31">
              <w:rPr>
                <w:rFonts w:cs="Arial"/>
              </w:rPr>
              <w:t>Turbine Time Constant</w:t>
            </w:r>
          </w:p>
        </w:tc>
        <w:tc>
          <w:tcPr>
            <w:tcW w:w="6634" w:type="dxa"/>
          </w:tcPr>
          <w:p w14:paraId="1D7D5D0B" w14:textId="77777777" w:rsidR="00A5505C" w:rsidRPr="007E0B31" w:rsidRDefault="00A5505C" w:rsidP="00A5505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A5505C" w:rsidRPr="007E0B31" w14:paraId="69758B0F" w14:textId="77777777" w:rsidTr="48D9E28F">
        <w:trPr>
          <w:cantSplit/>
        </w:trPr>
        <w:tc>
          <w:tcPr>
            <w:tcW w:w="2884" w:type="dxa"/>
          </w:tcPr>
          <w:p w14:paraId="2CCCBDA7" w14:textId="77777777" w:rsidR="00A5505C" w:rsidRPr="007E0B31" w:rsidRDefault="00A5505C" w:rsidP="00A5505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A5505C" w:rsidRPr="007E0B31" w:rsidRDefault="00A5505C" w:rsidP="00A5505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A5505C" w:rsidRPr="007E0B31" w14:paraId="617806BC" w14:textId="77777777" w:rsidTr="48D9E28F">
        <w:trPr>
          <w:cantSplit/>
        </w:trPr>
        <w:tc>
          <w:tcPr>
            <w:tcW w:w="2884" w:type="dxa"/>
          </w:tcPr>
          <w:p w14:paraId="5D64AA45" w14:textId="77777777" w:rsidR="00A5505C" w:rsidRPr="007E0B31" w:rsidRDefault="00A5505C" w:rsidP="00A5505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A5505C" w:rsidRPr="007E0B31" w:rsidRDefault="00A5505C" w:rsidP="00A5505C">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A5505C" w:rsidRPr="007E0B31" w14:paraId="4DC46CF3" w14:textId="77777777" w:rsidTr="48D9E28F">
        <w:trPr>
          <w:cantSplit/>
        </w:trPr>
        <w:tc>
          <w:tcPr>
            <w:tcW w:w="2884" w:type="dxa"/>
          </w:tcPr>
          <w:p w14:paraId="54A735C9" w14:textId="77777777" w:rsidR="00A5505C" w:rsidRPr="007E0B31" w:rsidRDefault="00A5505C" w:rsidP="00A5505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A5505C" w:rsidRPr="007E0B31" w:rsidRDefault="00A5505C" w:rsidP="00A5505C">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A5505C" w:rsidRPr="007E0B31" w14:paraId="04971D97" w14:textId="77777777" w:rsidTr="48D9E28F">
        <w:trPr>
          <w:cantSplit/>
        </w:trPr>
        <w:tc>
          <w:tcPr>
            <w:tcW w:w="2884" w:type="dxa"/>
          </w:tcPr>
          <w:p w14:paraId="03947CC0" w14:textId="77777777" w:rsidR="00A5505C" w:rsidRPr="007E0B31" w:rsidRDefault="00A5505C" w:rsidP="00A5505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A5505C" w:rsidRPr="007E0B31" w:rsidRDefault="00A5505C" w:rsidP="00A5505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A5505C" w:rsidRPr="007E0B31" w:rsidRDefault="00A5505C" w:rsidP="00A5505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A5505C" w:rsidRPr="007E0B31" w:rsidRDefault="00A5505C" w:rsidP="00A5505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A5505C" w:rsidRPr="007E0B31" w14:paraId="23E68C54" w14:textId="77777777" w:rsidTr="48D9E28F">
        <w:trPr>
          <w:cantSplit/>
        </w:trPr>
        <w:tc>
          <w:tcPr>
            <w:tcW w:w="2884" w:type="dxa"/>
          </w:tcPr>
          <w:p w14:paraId="3456D5FD" w14:textId="77777777" w:rsidR="00A5505C" w:rsidRPr="007E0B31" w:rsidRDefault="00A5505C" w:rsidP="00A5505C">
            <w:pPr>
              <w:pStyle w:val="Arial11Bold"/>
              <w:rPr>
                <w:rFonts w:cs="Arial"/>
              </w:rPr>
            </w:pPr>
            <w:r w:rsidRPr="007E0B31">
              <w:rPr>
                <w:rFonts w:cs="Arial"/>
              </w:rPr>
              <w:t>Unbalanced Load</w:t>
            </w:r>
          </w:p>
        </w:tc>
        <w:tc>
          <w:tcPr>
            <w:tcW w:w="6634" w:type="dxa"/>
          </w:tcPr>
          <w:p w14:paraId="025C243B" w14:textId="77777777" w:rsidR="00A5505C" w:rsidRPr="007E0B31" w:rsidRDefault="00A5505C" w:rsidP="00A5505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A5505C" w:rsidRPr="007E0B31" w14:paraId="6D642429" w14:textId="77777777" w:rsidTr="48D9E28F">
        <w:trPr>
          <w:cantSplit/>
        </w:trPr>
        <w:tc>
          <w:tcPr>
            <w:tcW w:w="2884" w:type="dxa"/>
          </w:tcPr>
          <w:p w14:paraId="5EA24264" w14:textId="77777777" w:rsidR="00A5505C" w:rsidRPr="007E0B31" w:rsidRDefault="00A5505C" w:rsidP="00A5505C">
            <w:pPr>
              <w:pStyle w:val="Arial11Bold"/>
              <w:rPr>
                <w:rFonts w:cs="Arial"/>
              </w:rPr>
            </w:pPr>
            <w:r w:rsidRPr="007E0B31">
              <w:rPr>
                <w:rFonts w:cs="Arial"/>
              </w:rPr>
              <w:t>Under-excitation Limiter</w:t>
            </w:r>
          </w:p>
        </w:tc>
        <w:tc>
          <w:tcPr>
            <w:tcW w:w="6634" w:type="dxa"/>
          </w:tcPr>
          <w:p w14:paraId="11D9D8F0" w14:textId="73B80FD9" w:rsidR="00A5505C" w:rsidRPr="007E0B31" w:rsidRDefault="00A5505C" w:rsidP="00A5505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A5505C" w:rsidRPr="007E0B31" w14:paraId="0050BCB9" w14:textId="77777777" w:rsidTr="48D9E28F">
        <w:trPr>
          <w:cantSplit/>
        </w:trPr>
        <w:tc>
          <w:tcPr>
            <w:tcW w:w="2884" w:type="dxa"/>
          </w:tcPr>
          <w:p w14:paraId="35CC22D8" w14:textId="77777777" w:rsidR="00A5505C" w:rsidRPr="007E0B31" w:rsidRDefault="00A5505C" w:rsidP="00A5505C">
            <w:pPr>
              <w:pStyle w:val="Arial11Bold"/>
              <w:rPr>
                <w:rFonts w:cs="Arial"/>
              </w:rPr>
            </w:pPr>
            <w:r w:rsidRPr="007E0B31">
              <w:rPr>
                <w:rFonts w:cs="Arial"/>
              </w:rPr>
              <w:t>Under Frequency Relay</w:t>
            </w:r>
          </w:p>
        </w:tc>
        <w:tc>
          <w:tcPr>
            <w:tcW w:w="6634" w:type="dxa"/>
          </w:tcPr>
          <w:p w14:paraId="73618C50" w14:textId="77777777" w:rsidR="00A5505C" w:rsidRPr="007E0B31" w:rsidRDefault="00A5505C" w:rsidP="00A5505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A5505C" w:rsidRPr="007E0B31" w14:paraId="38841ED8" w14:textId="77777777" w:rsidTr="48D9E28F">
        <w:trPr>
          <w:cantSplit/>
        </w:trPr>
        <w:tc>
          <w:tcPr>
            <w:tcW w:w="2884" w:type="dxa"/>
          </w:tcPr>
          <w:p w14:paraId="3464A8CD" w14:textId="77777777" w:rsidR="00A5505C" w:rsidRPr="007E0B31" w:rsidRDefault="00A5505C" w:rsidP="00A5505C">
            <w:pPr>
              <w:pStyle w:val="Arial11Bold"/>
              <w:rPr>
                <w:rFonts w:cs="Arial"/>
              </w:rPr>
            </w:pPr>
            <w:r w:rsidRPr="007E0B31">
              <w:rPr>
                <w:rFonts w:cs="Arial"/>
              </w:rPr>
              <w:t>Unit Board</w:t>
            </w:r>
          </w:p>
        </w:tc>
        <w:tc>
          <w:tcPr>
            <w:tcW w:w="6634" w:type="dxa"/>
          </w:tcPr>
          <w:p w14:paraId="14AC7EAB" w14:textId="77777777" w:rsidR="00A5505C" w:rsidRPr="007E0B31" w:rsidRDefault="00A5505C" w:rsidP="00A5505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A5505C" w:rsidRPr="007E0B31" w14:paraId="50BA31C8" w14:textId="77777777" w:rsidTr="48D9E28F">
        <w:trPr>
          <w:cantSplit/>
        </w:trPr>
        <w:tc>
          <w:tcPr>
            <w:tcW w:w="2884" w:type="dxa"/>
          </w:tcPr>
          <w:p w14:paraId="3FA00B34" w14:textId="77777777" w:rsidR="00A5505C" w:rsidRPr="007E0B31" w:rsidRDefault="00A5505C" w:rsidP="00A5505C">
            <w:pPr>
              <w:pStyle w:val="Arial11Bold"/>
              <w:rPr>
                <w:rFonts w:cs="Arial"/>
              </w:rPr>
            </w:pPr>
            <w:r w:rsidRPr="007E0B31">
              <w:rPr>
                <w:rFonts w:cs="Arial"/>
              </w:rPr>
              <w:t>Unit Transformer</w:t>
            </w:r>
          </w:p>
        </w:tc>
        <w:tc>
          <w:tcPr>
            <w:tcW w:w="6634" w:type="dxa"/>
          </w:tcPr>
          <w:p w14:paraId="79DA8F59" w14:textId="7744E723" w:rsidR="00A5505C" w:rsidRPr="007E0B31" w:rsidRDefault="00A5505C" w:rsidP="00A5505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A5505C" w:rsidRPr="007E0B31" w14:paraId="423C36C8" w14:textId="77777777" w:rsidTr="48D9E28F">
        <w:trPr>
          <w:cantSplit/>
        </w:trPr>
        <w:tc>
          <w:tcPr>
            <w:tcW w:w="2884" w:type="dxa"/>
          </w:tcPr>
          <w:p w14:paraId="1214A797" w14:textId="77777777" w:rsidR="00A5505C" w:rsidRPr="007E0B31" w:rsidRDefault="00A5505C" w:rsidP="00A5505C">
            <w:pPr>
              <w:pStyle w:val="Arial11Bold"/>
              <w:rPr>
                <w:rFonts w:cs="Arial"/>
              </w:rPr>
            </w:pPr>
            <w:r w:rsidRPr="007E0B31">
              <w:rPr>
                <w:rFonts w:cs="Arial"/>
              </w:rPr>
              <w:t>Unit Load Controller Response Time Constant</w:t>
            </w:r>
          </w:p>
        </w:tc>
        <w:tc>
          <w:tcPr>
            <w:tcW w:w="6634" w:type="dxa"/>
          </w:tcPr>
          <w:p w14:paraId="3D6E0ED8" w14:textId="77777777" w:rsidR="00A5505C" w:rsidRPr="007E0B31" w:rsidRDefault="00A5505C" w:rsidP="00A5505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A5505C" w:rsidRPr="007E0B31" w14:paraId="720B1B79" w14:textId="77777777" w:rsidTr="48D9E28F">
        <w:trPr>
          <w:cantSplit/>
        </w:trPr>
        <w:tc>
          <w:tcPr>
            <w:tcW w:w="2884" w:type="dxa"/>
          </w:tcPr>
          <w:p w14:paraId="1B0E66FB" w14:textId="77777777" w:rsidR="00A5505C" w:rsidRPr="007E0B31" w:rsidRDefault="00A5505C" w:rsidP="00A5505C">
            <w:pPr>
              <w:pStyle w:val="Arial11Bold"/>
              <w:rPr>
                <w:rFonts w:cs="Arial"/>
              </w:rPr>
            </w:pPr>
            <w:bookmarkStart w:id="439" w:name="_DV_C47"/>
            <w:r w:rsidRPr="007E0B31">
              <w:rPr>
                <w:rFonts w:cs="Arial"/>
              </w:rPr>
              <w:t>Unresolved Issues</w:t>
            </w:r>
            <w:bookmarkEnd w:id="439"/>
          </w:p>
        </w:tc>
        <w:tc>
          <w:tcPr>
            <w:tcW w:w="6634" w:type="dxa"/>
          </w:tcPr>
          <w:p w14:paraId="12917A3C" w14:textId="564B64BE" w:rsidR="00A5505C" w:rsidRPr="007E0B31" w:rsidRDefault="00A5505C" w:rsidP="00A5505C">
            <w:pPr>
              <w:pStyle w:val="TableArial11"/>
              <w:rPr>
                <w:rFonts w:cs="Arial"/>
              </w:rPr>
            </w:pPr>
            <w:bookmarkStart w:id="44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440"/>
          </w:p>
        </w:tc>
      </w:tr>
      <w:tr w:rsidR="00A5505C" w:rsidRPr="007E0B31" w14:paraId="4EF10D55" w14:textId="77777777" w:rsidTr="48D9E28F">
        <w:trPr>
          <w:cantSplit/>
        </w:trPr>
        <w:tc>
          <w:tcPr>
            <w:tcW w:w="2884" w:type="dxa"/>
          </w:tcPr>
          <w:p w14:paraId="2F29DC55" w14:textId="77777777" w:rsidR="00A5505C" w:rsidRPr="007E0B31" w:rsidRDefault="00A5505C" w:rsidP="00A5505C">
            <w:pPr>
              <w:pStyle w:val="Arial11Bold"/>
              <w:rPr>
                <w:rFonts w:cs="Arial"/>
              </w:rPr>
            </w:pPr>
            <w:r w:rsidRPr="007E0B31">
              <w:rPr>
                <w:rFonts w:cs="Arial"/>
              </w:rPr>
              <w:t>Urgent Modification</w:t>
            </w:r>
          </w:p>
        </w:tc>
        <w:tc>
          <w:tcPr>
            <w:tcW w:w="6634" w:type="dxa"/>
          </w:tcPr>
          <w:p w14:paraId="73F66797" w14:textId="77777777" w:rsidR="00A5505C" w:rsidRPr="007E0B31" w:rsidRDefault="00A5505C" w:rsidP="00A5505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A5505C" w:rsidRPr="007E0B31" w14:paraId="0EBC8358" w14:textId="77777777" w:rsidTr="48D9E28F">
        <w:trPr>
          <w:cantSplit/>
        </w:trPr>
        <w:tc>
          <w:tcPr>
            <w:tcW w:w="2884" w:type="dxa"/>
          </w:tcPr>
          <w:p w14:paraId="10994AED" w14:textId="77777777" w:rsidR="00A5505C" w:rsidRPr="007E0B31" w:rsidRDefault="00A5505C" w:rsidP="00A5505C">
            <w:pPr>
              <w:pStyle w:val="Arial11Bold"/>
              <w:rPr>
                <w:rFonts w:cs="Arial"/>
              </w:rPr>
            </w:pPr>
            <w:r w:rsidRPr="007E0B31">
              <w:rPr>
                <w:rFonts w:cs="Arial"/>
              </w:rPr>
              <w:t>User</w:t>
            </w:r>
          </w:p>
        </w:tc>
        <w:tc>
          <w:tcPr>
            <w:tcW w:w="6634" w:type="dxa"/>
          </w:tcPr>
          <w:p w14:paraId="63DC1FCA" w14:textId="70173463" w:rsidR="00A5505C" w:rsidRPr="007E0B31" w:rsidRDefault="00A5505C" w:rsidP="00A5505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A5505C" w:rsidRPr="007E0B31" w14:paraId="1F55286A" w14:textId="77777777" w:rsidTr="48D9E28F">
        <w:trPr>
          <w:cantSplit/>
        </w:trPr>
        <w:tc>
          <w:tcPr>
            <w:tcW w:w="2884" w:type="dxa"/>
          </w:tcPr>
          <w:p w14:paraId="71077D37" w14:textId="77777777" w:rsidR="00A5505C" w:rsidRPr="007E0B31" w:rsidRDefault="00A5505C" w:rsidP="00A5505C">
            <w:pPr>
              <w:pStyle w:val="Arial11Bold"/>
              <w:rPr>
                <w:rFonts w:cs="Arial"/>
                <w:u w:val="single"/>
              </w:rPr>
            </w:pPr>
            <w:bookmarkStart w:id="441" w:name="_DV_C49"/>
            <w:r w:rsidRPr="007E0B31">
              <w:rPr>
                <w:rFonts w:cs="Arial"/>
              </w:rPr>
              <w:t>User Data File Structure</w:t>
            </w:r>
            <w:bookmarkEnd w:id="441"/>
          </w:p>
        </w:tc>
        <w:tc>
          <w:tcPr>
            <w:tcW w:w="6634" w:type="dxa"/>
          </w:tcPr>
          <w:p w14:paraId="475B944D" w14:textId="77258ADD" w:rsidR="00A5505C" w:rsidRPr="007E0B31" w:rsidRDefault="00A5505C" w:rsidP="00A5505C">
            <w:pPr>
              <w:pStyle w:val="TableArial11"/>
              <w:rPr>
                <w:rFonts w:cs="Arial"/>
              </w:rPr>
            </w:pPr>
            <w:bookmarkStart w:id="44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442"/>
          </w:p>
        </w:tc>
      </w:tr>
      <w:tr w:rsidR="00A5505C" w:rsidRPr="007E0B31" w14:paraId="24C40449" w14:textId="77777777" w:rsidTr="48D9E28F">
        <w:trPr>
          <w:cantSplit/>
        </w:trPr>
        <w:tc>
          <w:tcPr>
            <w:tcW w:w="2884" w:type="dxa"/>
          </w:tcPr>
          <w:p w14:paraId="20FC2734" w14:textId="77777777" w:rsidR="00A5505C" w:rsidRPr="007E0B31" w:rsidRDefault="00A5505C" w:rsidP="00A5505C">
            <w:pPr>
              <w:pStyle w:val="Arial11Bold"/>
              <w:rPr>
                <w:rFonts w:cs="Arial"/>
              </w:rPr>
            </w:pPr>
            <w:r w:rsidRPr="007E0B31">
              <w:rPr>
                <w:rFonts w:cs="Arial"/>
              </w:rPr>
              <w:t>User Development</w:t>
            </w:r>
          </w:p>
        </w:tc>
        <w:tc>
          <w:tcPr>
            <w:tcW w:w="6634" w:type="dxa"/>
          </w:tcPr>
          <w:p w14:paraId="0478AE51" w14:textId="77777777" w:rsidR="00A5505C" w:rsidRPr="007E0B31" w:rsidRDefault="00A5505C" w:rsidP="00A5505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A5505C" w:rsidRPr="007E0B31" w14:paraId="3332ECCB" w14:textId="77777777" w:rsidTr="48D9E28F">
        <w:trPr>
          <w:cantSplit/>
        </w:trPr>
        <w:tc>
          <w:tcPr>
            <w:tcW w:w="2884" w:type="dxa"/>
          </w:tcPr>
          <w:p w14:paraId="0EE53A77" w14:textId="77777777" w:rsidR="00A5505C" w:rsidRPr="007E0B31" w:rsidRDefault="00A5505C" w:rsidP="00A5505C">
            <w:pPr>
              <w:pStyle w:val="Arial11Bold"/>
              <w:rPr>
                <w:rFonts w:cs="Arial"/>
              </w:rPr>
            </w:pPr>
            <w:bookmarkStart w:id="443" w:name="_DV_C51"/>
            <w:r w:rsidRPr="007E0B31">
              <w:rPr>
                <w:rFonts w:cs="Arial"/>
              </w:rPr>
              <w:t>User Self Certification of Compliance</w:t>
            </w:r>
            <w:bookmarkEnd w:id="443"/>
          </w:p>
        </w:tc>
        <w:tc>
          <w:tcPr>
            <w:tcW w:w="6634" w:type="dxa"/>
          </w:tcPr>
          <w:p w14:paraId="0B00A7D2" w14:textId="77777777" w:rsidR="00A5505C" w:rsidRPr="007E0B31" w:rsidRDefault="00A5505C" w:rsidP="00A5505C">
            <w:pPr>
              <w:pStyle w:val="TableArial11"/>
              <w:rPr>
                <w:rFonts w:cs="Arial"/>
              </w:rPr>
            </w:pPr>
            <w:bookmarkStart w:id="444" w:name="_DV_C52"/>
            <w:r w:rsidRPr="007E0B31">
              <w:rPr>
                <w:rFonts w:cs="Arial"/>
              </w:rPr>
              <w:t>A certificate, in the form attached at CP.A.2</w:t>
            </w:r>
            <w:bookmarkStart w:id="445" w:name="_DV_C53"/>
            <w:bookmarkEnd w:id="44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446" w:name="_DV_C56"/>
            <w:bookmarkEnd w:id="44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446"/>
          </w:p>
        </w:tc>
      </w:tr>
      <w:tr w:rsidR="00A5505C" w:rsidRPr="007E0B31" w14:paraId="1875D733" w14:textId="77777777" w:rsidTr="48D9E28F">
        <w:trPr>
          <w:cantSplit/>
        </w:trPr>
        <w:tc>
          <w:tcPr>
            <w:tcW w:w="2884" w:type="dxa"/>
          </w:tcPr>
          <w:p w14:paraId="43B308DA" w14:textId="77777777" w:rsidR="00A5505C" w:rsidRPr="007E0B31" w:rsidRDefault="00A5505C" w:rsidP="00A5505C">
            <w:pPr>
              <w:pStyle w:val="Arial11Bold"/>
              <w:rPr>
                <w:rFonts w:cs="Arial"/>
              </w:rPr>
            </w:pPr>
            <w:r w:rsidRPr="007E0B31">
              <w:rPr>
                <w:rFonts w:cs="Arial"/>
              </w:rPr>
              <w:t>User Site</w:t>
            </w:r>
          </w:p>
        </w:tc>
        <w:tc>
          <w:tcPr>
            <w:tcW w:w="6634" w:type="dxa"/>
          </w:tcPr>
          <w:p w14:paraId="0B24A90C" w14:textId="7ABB869F" w:rsidR="00A5505C" w:rsidRPr="007E0B31" w:rsidRDefault="00A5505C" w:rsidP="00A5505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A5505C" w:rsidRPr="007E0B31" w14:paraId="12D3AE6B" w14:textId="77777777" w:rsidTr="48D9E28F">
        <w:trPr>
          <w:cantSplit/>
        </w:trPr>
        <w:tc>
          <w:tcPr>
            <w:tcW w:w="2884" w:type="dxa"/>
          </w:tcPr>
          <w:p w14:paraId="7BCD8EF3" w14:textId="77777777" w:rsidR="00A5505C" w:rsidRPr="007E0B31" w:rsidRDefault="00A5505C" w:rsidP="00A5505C">
            <w:pPr>
              <w:pStyle w:val="Arial11Bold"/>
              <w:rPr>
                <w:rFonts w:cs="Arial"/>
              </w:rPr>
            </w:pPr>
            <w:r w:rsidRPr="007E0B31">
              <w:rPr>
                <w:rFonts w:cs="Arial"/>
              </w:rPr>
              <w:t>User System</w:t>
            </w:r>
          </w:p>
        </w:tc>
        <w:tc>
          <w:tcPr>
            <w:tcW w:w="6634" w:type="dxa"/>
          </w:tcPr>
          <w:p w14:paraId="17F1EECD" w14:textId="77777777" w:rsidR="00A5505C" w:rsidRPr="007E0B31" w:rsidRDefault="00A5505C" w:rsidP="00A5505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A5505C" w:rsidRPr="007E0B31" w:rsidRDefault="00A5505C" w:rsidP="00A5505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A5505C" w:rsidRPr="007E0B31" w:rsidRDefault="00A5505C" w:rsidP="00A5505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A5505C" w:rsidRPr="007E0B31" w:rsidRDefault="00A5505C" w:rsidP="00A5505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A5505C" w:rsidRPr="007E0B31" w:rsidRDefault="00A5505C" w:rsidP="00A5505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A5505C" w:rsidRPr="007E0B31" w:rsidRDefault="00A5505C" w:rsidP="00A5505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A5505C" w:rsidRPr="007E0B31" w:rsidRDefault="00A5505C" w:rsidP="00A5505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A5505C" w:rsidRPr="007E0B31" w:rsidRDefault="00A5505C" w:rsidP="00A5505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A5505C" w:rsidRPr="007E0B31" w14:paraId="2DEDB843" w14:textId="77777777" w:rsidTr="48D9E28F">
        <w:trPr>
          <w:cantSplit/>
        </w:trPr>
        <w:tc>
          <w:tcPr>
            <w:tcW w:w="2884" w:type="dxa"/>
          </w:tcPr>
          <w:p w14:paraId="5DD6FE55" w14:textId="77777777" w:rsidR="00A5505C" w:rsidRPr="007E0B31" w:rsidRDefault="00A5505C" w:rsidP="00A5505C">
            <w:pPr>
              <w:pStyle w:val="Arial11Bold"/>
              <w:rPr>
                <w:rFonts w:cs="Arial"/>
              </w:rPr>
            </w:pPr>
            <w:r w:rsidRPr="007E0B31">
              <w:rPr>
                <w:rFonts w:cs="Arial"/>
              </w:rPr>
              <w:t>User System Entry Point</w:t>
            </w:r>
          </w:p>
        </w:tc>
        <w:tc>
          <w:tcPr>
            <w:tcW w:w="6634" w:type="dxa"/>
          </w:tcPr>
          <w:p w14:paraId="1BE7FD50" w14:textId="58B832C0" w:rsidR="00A5505C" w:rsidRPr="007E0B31" w:rsidRDefault="00A5505C" w:rsidP="00A5505C">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A5505C" w:rsidRPr="007E0B31" w14:paraId="28BB7E6E" w14:textId="77777777" w:rsidTr="48D9E28F">
        <w:trPr>
          <w:cantSplit/>
        </w:trPr>
        <w:tc>
          <w:tcPr>
            <w:tcW w:w="2884" w:type="dxa"/>
          </w:tcPr>
          <w:p w14:paraId="13C29FC9" w14:textId="77777777" w:rsidR="00A5505C" w:rsidRPr="007E0B31" w:rsidRDefault="00A5505C" w:rsidP="00A5505C">
            <w:pPr>
              <w:pStyle w:val="Arial11Bold"/>
              <w:rPr>
                <w:rFonts w:cs="Arial"/>
              </w:rPr>
            </w:pPr>
            <w:r w:rsidRPr="007E0B31">
              <w:rPr>
                <w:rFonts w:cs="Arial"/>
              </w:rPr>
              <w:t>Water Time Constant</w:t>
            </w:r>
          </w:p>
        </w:tc>
        <w:tc>
          <w:tcPr>
            <w:tcW w:w="6634" w:type="dxa"/>
          </w:tcPr>
          <w:p w14:paraId="2C789366" w14:textId="77777777" w:rsidR="00A5505C" w:rsidRPr="007E0B31" w:rsidRDefault="00A5505C" w:rsidP="00A5505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A5505C" w:rsidRPr="007E0B31" w14:paraId="10B4E60E" w14:textId="77777777" w:rsidTr="48D9E28F">
        <w:trPr>
          <w:cantSplit/>
        </w:trPr>
        <w:tc>
          <w:tcPr>
            <w:tcW w:w="2884" w:type="dxa"/>
          </w:tcPr>
          <w:p w14:paraId="3BEE1BA7" w14:textId="77777777" w:rsidR="00A5505C" w:rsidRPr="007E0B31" w:rsidRDefault="00A5505C" w:rsidP="00A5505C">
            <w:pPr>
              <w:pStyle w:val="Arial11Bold"/>
              <w:rPr>
                <w:rFonts w:cs="Arial"/>
              </w:rPr>
            </w:pPr>
            <w:r w:rsidRPr="007E0B31">
              <w:rPr>
                <w:rFonts w:cs="Arial"/>
              </w:rPr>
              <w:t>Website</w:t>
            </w:r>
          </w:p>
        </w:tc>
        <w:tc>
          <w:tcPr>
            <w:tcW w:w="6634" w:type="dxa"/>
          </w:tcPr>
          <w:p w14:paraId="38A79967" w14:textId="68B9F503" w:rsidR="00A5505C" w:rsidRPr="007E0B31" w:rsidRDefault="00A5505C" w:rsidP="00A5505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A5505C" w:rsidRPr="007E0B31" w14:paraId="16BFB7FB" w14:textId="77777777" w:rsidTr="48D9E28F">
        <w:trPr>
          <w:cantSplit/>
        </w:trPr>
        <w:tc>
          <w:tcPr>
            <w:tcW w:w="2884" w:type="dxa"/>
          </w:tcPr>
          <w:p w14:paraId="06EA4E34" w14:textId="77777777" w:rsidR="00A5505C" w:rsidRPr="007E0B31" w:rsidRDefault="00A5505C" w:rsidP="00A5505C">
            <w:pPr>
              <w:pStyle w:val="Arial11Bold"/>
              <w:rPr>
                <w:rFonts w:cs="Arial"/>
              </w:rPr>
            </w:pPr>
            <w:r w:rsidRPr="007E0B31">
              <w:rPr>
                <w:rFonts w:cs="Arial"/>
              </w:rPr>
              <w:t>Weekly ACS Conditions</w:t>
            </w:r>
          </w:p>
        </w:tc>
        <w:tc>
          <w:tcPr>
            <w:tcW w:w="6634" w:type="dxa"/>
          </w:tcPr>
          <w:p w14:paraId="65C6CD52" w14:textId="77777777" w:rsidR="00A5505C" w:rsidRPr="007E0B31" w:rsidRDefault="00A5505C" w:rsidP="00A5505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A5505C" w:rsidRPr="007E0B31" w14:paraId="52CA6CC1" w14:textId="77777777" w:rsidTr="48D9E28F">
        <w:trPr>
          <w:cantSplit/>
        </w:trPr>
        <w:tc>
          <w:tcPr>
            <w:tcW w:w="2884" w:type="dxa"/>
          </w:tcPr>
          <w:p w14:paraId="5401CEF5" w14:textId="77777777" w:rsidR="00A5505C" w:rsidRPr="007E0B31" w:rsidRDefault="00A5505C" w:rsidP="00A5505C">
            <w:pPr>
              <w:pStyle w:val="Arial11Bold"/>
              <w:rPr>
                <w:rFonts w:cs="Arial"/>
              </w:rPr>
            </w:pPr>
            <w:r w:rsidRPr="007E0B31">
              <w:rPr>
                <w:rFonts w:cs="Arial"/>
              </w:rPr>
              <w:t>WG Consultation Alternative Request</w:t>
            </w:r>
          </w:p>
        </w:tc>
        <w:tc>
          <w:tcPr>
            <w:tcW w:w="6634" w:type="dxa"/>
          </w:tcPr>
          <w:p w14:paraId="646D5E60" w14:textId="0ED4CB18" w:rsidR="00A5505C" w:rsidRPr="007E0B31" w:rsidRDefault="00A5505C" w:rsidP="00A5505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A5505C" w:rsidRPr="007E0B31" w14:paraId="77D7428B" w14:textId="77777777" w:rsidTr="48D9E28F">
        <w:trPr>
          <w:cantSplit/>
        </w:trPr>
        <w:tc>
          <w:tcPr>
            <w:tcW w:w="2884" w:type="dxa"/>
          </w:tcPr>
          <w:p w14:paraId="3ABB06D3" w14:textId="77777777" w:rsidR="00A5505C" w:rsidRPr="007E0B31" w:rsidRDefault="00A5505C" w:rsidP="00A5505C">
            <w:pPr>
              <w:pStyle w:val="Arial11Bold"/>
              <w:rPr>
                <w:rFonts w:cs="Arial"/>
              </w:rPr>
            </w:pPr>
            <w:r w:rsidRPr="007E0B31">
              <w:rPr>
                <w:rFonts w:cs="Arial"/>
              </w:rPr>
              <w:t>Workgroup</w:t>
            </w:r>
          </w:p>
        </w:tc>
        <w:tc>
          <w:tcPr>
            <w:tcW w:w="6634" w:type="dxa"/>
          </w:tcPr>
          <w:p w14:paraId="3C071C58" w14:textId="3E96F164" w:rsidR="00A5505C" w:rsidRPr="007E0B31" w:rsidRDefault="00A5505C" w:rsidP="00A5505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A5505C" w:rsidRPr="007E0B31" w14:paraId="0DB5431E" w14:textId="77777777" w:rsidTr="48D9E28F">
        <w:trPr>
          <w:cantSplit/>
        </w:trPr>
        <w:tc>
          <w:tcPr>
            <w:tcW w:w="2884" w:type="dxa"/>
          </w:tcPr>
          <w:p w14:paraId="1820C1E3" w14:textId="77777777" w:rsidR="00A5505C" w:rsidRPr="007E0B31" w:rsidRDefault="00A5505C" w:rsidP="00A5505C">
            <w:pPr>
              <w:pStyle w:val="Arial11Bold"/>
              <w:rPr>
                <w:rFonts w:cs="Arial"/>
              </w:rPr>
            </w:pPr>
            <w:r w:rsidRPr="007E0B31">
              <w:rPr>
                <w:rFonts w:cs="Arial"/>
              </w:rPr>
              <w:t>Workgroup Consultation</w:t>
            </w:r>
          </w:p>
        </w:tc>
        <w:tc>
          <w:tcPr>
            <w:tcW w:w="6634" w:type="dxa"/>
          </w:tcPr>
          <w:p w14:paraId="3BBAF0D1" w14:textId="4A8FF3F0" w:rsidR="00A5505C" w:rsidRPr="007E0B31" w:rsidRDefault="00A5505C" w:rsidP="00A5505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A5505C" w:rsidRPr="007E0B31" w14:paraId="5FE213B7" w14:textId="77777777" w:rsidTr="48D9E28F">
        <w:trPr>
          <w:cantSplit/>
        </w:trPr>
        <w:tc>
          <w:tcPr>
            <w:tcW w:w="2884" w:type="dxa"/>
          </w:tcPr>
          <w:p w14:paraId="7DDC8A6B" w14:textId="77777777" w:rsidR="00A5505C" w:rsidRPr="007E0B31" w:rsidRDefault="00A5505C" w:rsidP="00A5505C">
            <w:pPr>
              <w:pStyle w:val="Arial11Bold"/>
              <w:rPr>
                <w:rFonts w:cs="Arial"/>
              </w:rPr>
            </w:pPr>
            <w:r w:rsidRPr="007E0B31">
              <w:rPr>
                <w:rFonts w:cs="Arial"/>
              </w:rPr>
              <w:t>Workgroup Alternative Grid Code Modification</w:t>
            </w:r>
          </w:p>
        </w:tc>
        <w:tc>
          <w:tcPr>
            <w:tcW w:w="6634" w:type="dxa"/>
          </w:tcPr>
          <w:p w14:paraId="10B737BD" w14:textId="79F6D3B2" w:rsidR="00A5505C" w:rsidRPr="007E0B31" w:rsidRDefault="00A5505C" w:rsidP="00A5505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 xml:space="preserve">by the chairman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A5505C" w:rsidRPr="007E0B31" w14:paraId="0C414BA6" w14:textId="77777777" w:rsidTr="48D9E28F">
        <w:trPr>
          <w:cantSplit/>
        </w:trPr>
        <w:tc>
          <w:tcPr>
            <w:tcW w:w="2884" w:type="dxa"/>
          </w:tcPr>
          <w:p w14:paraId="7F1B4D4F" w14:textId="77777777" w:rsidR="00A5505C" w:rsidRPr="007E0B31" w:rsidRDefault="00A5505C" w:rsidP="00A5505C">
            <w:pPr>
              <w:pStyle w:val="Arial11Bold"/>
              <w:rPr>
                <w:rFonts w:cs="Arial"/>
              </w:rPr>
            </w:pPr>
            <w:r w:rsidRPr="007E0B31">
              <w:rPr>
                <w:rFonts w:cs="Arial"/>
              </w:rPr>
              <w:t>Zonal System Security Requirements</w:t>
            </w:r>
          </w:p>
        </w:tc>
        <w:tc>
          <w:tcPr>
            <w:tcW w:w="6634" w:type="dxa"/>
          </w:tcPr>
          <w:p w14:paraId="5571DD3D" w14:textId="77777777" w:rsidR="00A5505C" w:rsidRPr="007E0B31" w:rsidRDefault="00A5505C" w:rsidP="00A5505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44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44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D2C189C" w14:textId="77777777" w:rsidR="00AB7C03" w:rsidRPr="00AB7C03" w:rsidRDefault="00AB7C03" w:rsidP="00AB7C03">
      <w:pPr>
        <w:rPr>
          <w:rFonts w:cs="Arial"/>
        </w:rPr>
      </w:pPr>
    </w:p>
    <w:p w14:paraId="5367D257" w14:textId="77777777" w:rsidR="00AB7C03" w:rsidRPr="00AB7C03" w:rsidRDefault="00AB7C03" w:rsidP="00AB7C03">
      <w:pPr>
        <w:rPr>
          <w:rFonts w:cs="Arial"/>
        </w:rPr>
      </w:pPr>
    </w:p>
    <w:p w14:paraId="1EA23F1C" w14:textId="77777777" w:rsidR="00AB7C03" w:rsidRPr="00AB7C03" w:rsidRDefault="00AB7C03" w:rsidP="00AB7C03">
      <w:pPr>
        <w:rPr>
          <w:rFonts w:cs="Arial"/>
        </w:rPr>
      </w:pPr>
    </w:p>
    <w:p w14:paraId="4C9A1288" w14:textId="77777777" w:rsidR="00AB7C03" w:rsidRPr="00AB7C03" w:rsidRDefault="00AB7C03" w:rsidP="00AB7C03">
      <w:pPr>
        <w:rPr>
          <w:rFonts w:cs="Arial"/>
        </w:rPr>
      </w:pPr>
    </w:p>
    <w:p w14:paraId="48C4ED8C" w14:textId="77777777" w:rsidR="00AB7C03" w:rsidRPr="00AB7C03" w:rsidRDefault="00AB7C03" w:rsidP="00AB7C03">
      <w:pPr>
        <w:rPr>
          <w:rFonts w:cs="Arial"/>
        </w:rPr>
      </w:pPr>
    </w:p>
    <w:p w14:paraId="544FDFE6" w14:textId="77777777" w:rsidR="00AB7C03" w:rsidRPr="00AB7C03" w:rsidRDefault="00AB7C03" w:rsidP="00AB7C03">
      <w:pPr>
        <w:rPr>
          <w:rFonts w:cs="Arial"/>
        </w:rPr>
      </w:pPr>
    </w:p>
    <w:p w14:paraId="0B9A64A7" w14:textId="77777777" w:rsidR="00AB7C03" w:rsidRPr="00AB7C03" w:rsidRDefault="00AB7C03" w:rsidP="00AB7C03">
      <w:pPr>
        <w:rPr>
          <w:rFonts w:cs="Arial"/>
        </w:rPr>
      </w:pPr>
    </w:p>
    <w:p w14:paraId="468C064F" w14:textId="77777777" w:rsidR="00AB7C03" w:rsidRPr="00AB7C03" w:rsidRDefault="00AB7C03" w:rsidP="00AB7C03">
      <w:pPr>
        <w:rPr>
          <w:rFonts w:cs="Arial"/>
        </w:rPr>
      </w:pPr>
    </w:p>
    <w:p w14:paraId="5DA06E65" w14:textId="77777777" w:rsidR="00AB7C03" w:rsidRDefault="00AB7C03" w:rsidP="00AB7C03">
      <w:pPr>
        <w:rPr>
          <w:rFonts w:cs="Arial"/>
          <w:b/>
        </w:rPr>
      </w:pPr>
    </w:p>
    <w:p w14:paraId="3EF29803" w14:textId="77777777" w:rsidR="00AB7C03" w:rsidRDefault="00AB7C03" w:rsidP="00AB7C03">
      <w:pPr>
        <w:rPr>
          <w:rFonts w:cs="Arial"/>
          <w:b/>
        </w:rPr>
      </w:pPr>
    </w:p>
    <w:sectPr w:rsidR="00AB7C03" w:rsidSect="00A5505C">
      <w:headerReference w:type="default" r:id="rId15"/>
      <w:footerReference w:type="default" r:id="rId16"/>
      <w:pgSz w:w="16837" w:h="11905" w:orient="landscape" w:code="9"/>
      <w:pgMar w:top="1418" w:right="851" w:bottom="851" w:left="851"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Baker(ESO), Stephen" w:date="2022-05-27T14:46:00Z" w:initials="BS">
    <w:p w14:paraId="11BF8CB0" w14:textId="42756B18" w:rsidR="00065002" w:rsidRPr="009756E1" w:rsidRDefault="00065002">
      <w:pPr>
        <w:pStyle w:val="CommentText"/>
        <w:rPr>
          <w:rFonts w:cs="Arial"/>
        </w:rPr>
      </w:pPr>
      <w:r w:rsidRPr="009756E1">
        <w:rPr>
          <w:rStyle w:val="CommentReference"/>
          <w:rFonts w:cs="Arial"/>
        </w:rPr>
        <w:annotationRef/>
      </w:r>
      <w:r w:rsidRPr="009756E1">
        <w:rPr>
          <w:rFonts w:cs="Arial"/>
          <w:color w:val="000000"/>
          <w:sz w:val="22"/>
          <w:szCs w:val="22"/>
          <w:shd w:val="clear" w:color="auto" w:fill="FFFFFF"/>
        </w:rPr>
        <w:t xml:space="preserve">Are </w:t>
      </w:r>
      <w:r w:rsidR="00236D93" w:rsidRPr="009756E1">
        <w:rPr>
          <w:rFonts w:cs="Arial"/>
          <w:color w:val="000000"/>
          <w:sz w:val="22"/>
          <w:szCs w:val="22"/>
          <w:shd w:val="clear" w:color="auto" w:fill="FFFFFF"/>
        </w:rPr>
        <w:t>Onshore Network</w:t>
      </w:r>
      <w:r w:rsidRPr="009756E1">
        <w:rPr>
          <w:rFonts w:cs="Arial"/>
          <w:color w:val="000000"/>
          <w:sz w:val="22"/>
          <w:szCs w:val="22"/>
          <w:shd w:val="clear" w:color="auto" w:fill="FFFFFF"/>
        </w:rPr>
        <w:t xml:space="preserve"> </w:t>
      </w:r>
      <w:r w:rsidR="00236D93" w:rsidRPr="009756E1">
        <w:rPr>
          <w:rFonts w:cs="Arial"/>
          <w:color w:val="000000"/>
          <w:sz w:val="22"/>
          <w:szCs w:val="22"/>
          <w:shd w:val="clear" w:color="auto" w:fill="FFFFFF"/>
        </w:rPr>
        <w:t>C</w:t>
      </w:r>
      <w:r w:rsidRPr="009756E1">
        <w:rPr>
          <w:rFonts w:cs="Arial"/>
          <w:color w:val="000000"/>
          <w:sz w:val="22"/>
          <w:szCs w:val="22"/>
          <w:shd w:val="clear" w:color="auto" w:fill="FFFFFF"/>
        </w:rPr>
        <w:t>ompetition services within the definition of a Commercial Ancillary Service and so then under Ancillary Services and Ancillary Services Agreement and if so are any amendments to the definition required</w:t>
      </w:r>
      <w:r w:rsidR="00021488" w:rsidRPr="009756E1">
        <w:rPr>
          <w:rFonts w:cs="Arial"/>
          <w:color w:val="000000"/>
          <w:sz w:val="22"/>
          <w:szCs w:val="22"/>
          <w:shd w:val="clear" w:color="auto" w:fill="FFFFFF"/>
        </w:rPr>
        <w:t>?</w:t>
      </w:r>
    </w:p>
  </w:comment>
  <w:comment w:id="10" w:author="Melanie Howe" w:date="2022-09-05T16:02:00Z" w:initials="MH">
    <w:p w14:paraId="30DC9B2A" w14:textId="33774D5F" w:rsidR="00156A8E" w:rsidRDefault="00156A8E">
      <w:pPr>
        <w:pStyle w:val="CommentText"/>
      </w:pPr>
      <w:r>
        <w:rPr>
          <w:rStyle w:val="CommentReference"/>
        </w:rPr>
        <w:annotationRef/>
      </w:r>
      <w:r>
        <w:t>Not currently anticipated that Transmission Services provided by a CATO</w:t>
      </w:r>
      <w:r w:rsidR="001D7C33">
        <w:t xml:space="preserve"> will be treated as Ancillary Services</w:t>
      </w:r>
    </w:p>
  </w:comment>
  <w:comment w:id="33" w:author="Melanie Howe" w:date="2022-09-05T16:01:00Z" w:initials="MH">
    <w:p w14:paraId="400B98D3" w14:textId="0637BBD7" w:rsidR="00156A8E" w:rsidRDefault="00156A8E">
      <w:pPr>
        <w:pStyle w:val="CommentText"/>
      </w:pPr>
      <w:r>
        <w:rPr>
          <w:rStyle w:val="CommentReference"/>
        </w:rPr>
        <w:annotationRef/>
      </w:r>
      <w:r>
        <w:t>Suggest we add reference to the specific section of EA that competitive tendering is carried out under</w:t>
      </w:r>
    </w:p>
  </w:comment>
  <w:comment w:id="42" w:author="Baker(ESO), Stephen" w:date="2022-05-27T14:47:00Z" w:initials="BS">
    <w:p w14:paraId="1732E692" w14:textId="763A0007" w:rsidR="0046713A" w:rsidRPr="004E2C12" w:rsidRDefault="0046713A">
      <w:pPr>
        <w:pStyle w:val="CommentText"/>
        <w:rPr>
          <w:rFonts w:ascii="Calibri" w:hAnsi="Calibri" w:cs="Calibri"/>
          <w:color w:val="444444"/>
          <w:sz w:val="22"/>
          <w:szCs w:val="22"/>
          <w:shd w:val="clear" w:color="auto" w:fill="FFFFFF"/>
        </w:rPr>
      </w:pPr>
      <w:r>
        <w:rPr>
          <w:rStyle w:val="CommentReference"/>
        </w:rPr>
        <w:annotationRef/>
      </w:r>
      <w:r w:rsidR="004E2C12">
        <w:rPr>
          <w:rFonts w:asciiTheme="minorHAnsi" w:hAnsiTheme="minorHAnsi" w:cstheme="minorHAnsi"/>
        </w:rPr>
        <w:t>E</w:t>
      </w:r>
      <w:r w:rsidR="004F071B" w:rsidRPr="004F071B">
        <w:rPr>
          <w:rFonts w:asciiTheme="minorHAnsi" w:hAnsiTheme="minorHAnsi" w:cstheme="minorHAnsi"/>
        </w:rPr>
        <w:t>xisting definition need</w:t>
      </w:r>
      <w:r w:rsidR="004E2C12">
        <w:rPr>
          <w:rFonts w:asciiTheme="minorHAnsi" w:hAnsiTheme="minorHAnsi" w:cstheme="minorHAnsi"/>
        </w:rPr>
        <w:t>s</w:t>
      </w:r>
      <w:r w:rsidR="004F071B" w:rsidRPr="004F071B">
        <w:rPr>
          <w:rFonts w:asciiTheme="minorHAnsi" w:hAnsiTheme="minorHAnsi" w:cstheme="minorHAnsi"/>
        </w:rPr>
        <w:t xml:space="preserve"> updating to include reference to CATOs</w:t>
      </w:r>
    </w:p>
  </w:comment>
  <w:comment w:id="43" w:author="Baker(ESO), Stephen" w:date="2022-07-26T15:57:00Z" w:initials="BS">
    <w:p w14:paraId="74AA72DA" w14:textId="35819B5C" w:rsidR="00BD03DA" w:rsidRPr="00BD03DA" w:rsidRDefault="00BD03DA" w:rsidP="00BD03DA">
      <w:pPr>
        <w:pStyle w:val="TableArial11"/>
        <w:ind w:left="1134" w:hanging="567"/>
        <w:rPr>
          <w:rFonts w:cs="Arial"/>
          <w:b/>
        </w:rPr>
      </w:pPr>
      <w:r>
        <w:rPr>
          <w:rStyle w:val="CommentReference"/>
        </w:rPr>
        <w:annotationRef/>
      </w:r>
      <w:r>
        <w:rPr>
          <w:rFonts w:cs="Arial"/>
        </w:rPr>
        <w:t>Ask</w:t>
      </w:r>
      <w:r w:rsidR="004E2C12">
        <w:rPr>
          <w:rFonts w:cs="Arial"/>
        </w:rPr>
        <w:t>ed</w:t>
      </w:r>
      <w:r>
        <w:rPr>
          <w:rFonts w:cs="Arial"/>
        </w:rPr>
        <w:t xml:space="preserve"> </w:t>
      </w:r>
      <w:r w:rsidR="000921B9">
        <w:rPr>
          <w:rFonts w:cs="Arial"/>
        </w:rPr>
        <w:t>AJ</w:t>
      </w:r>
      <w:r w:rsidR="00B11FCD">
        <w:rPr>
          <w:rFonts w:cs="Arial"/>
        </w:rPr>
        <w:t xml:space="preserve">- do we create </w:t>
      </w:r>
      <w:r w:rsidR="00A26D60">
        <w:rPr>
          <w:rFonts w:cs="Arial"/>
        </w:rPr>
        <w:t>section “</w:t>
      </w:r>
      <w:r w:rsidRPr="00540755">
        <w:rPr>
          <w:rFonts w:cs="Arial"/>
          <w:color w:val="FF0000"/>
        </w:rPr>
        <w:t>(v)</w:t>
      </w:r>
      <w:r w:rsidRPr="00540755">
        <w:rPr>
          <w:rFonts w:cs="Arial"/>
          <w:color w:val="FF0000"/>
        </w:rPr>
        <w:tab/>
        <w:t xml:space="preserve">10MW or more which is connected to an </w:t>
      </w:r>
      <w:r w:rsidR="00B11FCD" w:rsidRPr="00540755">
        <w:rPr>
          <w:rFonts w:cs="Arial"/>
          <w:b/>
          <w:color w:val="FF0000"/>
        </w:rPr>
        <w:t>Competitively Appointed</w:t>
      </w:r>
      <w:r w:rsidRPr="00540755">
        <w:rPr>
          <w:rFonts w:cs="Arial"/>
          <w:b/>
          <w:color w:val="FF0000"/>
        </w:rPr>
        <w:t xml:space="preserve"> Transmission System</w:t>
      </w:r>
      <w:r w:rsidRPr="00BD03DA">
        <w:rPr>
          <w:rFonts w:cs="Arial"/>
        </w:rPr>
        <w:t xml:space="preserve"> </w:t>
      </w:r>
      <w:r w:rsidR="0085516D">
        <w:rPr>
          <w:rFonts w:cs="Arial"/>
        </w:rPr>
        <w:t>??</w:t>
      </w:r>
      <w:r w:rsidR="00A26D60">
        <w:rPr>
          <w:rFonts w:cs="Arial"/>
        </w:rPr>
        <w:t>”</w:t>
      </w:r>
    </w:p>
    <w:p w14:paraId="0E73A8CF" w14:textId="4A050849" w:rsidR="00BD03DA" w:rsidRDefault="00BD03DA">
      <w:pPr>
        <w:pStyle w:val="CommentText"/>
      </w:pPr>
    </w:p>
  </w:comment>
  <w:comment w:id="44" w:author="Baker(ESO), Stephen" w:date="2022-08-15T19:33:00Z" w:initials="BS">
    <w:p w14:paraId="7D9D851B" w14:textId="13857010" w:rsidR="00646B20" w:rsidRDefault="00646B20">
      <w:pPr>
        <w:pStyle w:val="CommentText"/>
      </w:pPr>
      <w:r>
        <w:rPr>
          <w:rStyle w:val="CommentReference"/>
        </w:rPr>
        <w:annotationRef/>
      </w:r>
      <w:r w:rsidR="000921B9">
        <w:rPr>
          <w:rFonts w:ascii="Segoe UI" w:hAnsi="Segoe UI" w:cs="Segoe UI"/>
          <w:color w:val="242424"/>
          <w:sz w:val="21"/>
          <w:szCs w:val="21"/>
          <w:shd w:val="clear" w:color="auto" w:fill="FFFFFF"/>
        </w:rPr>
        <w:t>AJ</w:t>
      </w:r>
      <w:r>
        <w:rPr>
          <w:rFonts w:ascii="Segoe UI" w:hAnsi="Segoe UI" w:cs="Segoe UI"/>
          <w:color w:val="242424"/>
          <w:sz w:val="21"/>
          <w:szCs w:val="21"/>
          <w:shd w:val="clear" w:color="auto" w:fill="FFFFFF"/>
        </w:rPr>
        <w:t xml:space="preserve">: With regard to item 1. Yes we need to update the definition of Control Point for CATO's - I suggest we go for "50MW or more in NGET's Transmission Area or connected to a CATO in NGET's Transmission Area; or "30MW or more in SPT's Transmission Area or connected to a CATO in SPT's Transmission Area"; or "10MW or more in SHETL's Transmission Area or connected to a CATO in SHETL's Transmission Area". </w:t>
      </w:r>
    </w:p>
  </w:comment>
  <w:comment w:id="45" w:author="Baker(ESO), Stephen" w:date="2022-08-31T13:40:00Z" w:initials="BS">
    <w:p w14:paraId="5F328957" w14:textId="3685F75E" w:rsidR="00C86408" w:rsidRDefault="00C86408">
      <w:pPr>
        <w:pStyle w:val="CommentText"/>
      </w:pPr>
      <w:r>
        <w:rPr>
          <w:rStyle w:val="CommentReference"/>
        </w:rPr>
        <w:annotationRef/>
      </w:r>
      <w:r w:rsidR="00A125EC">
        <w:t>Where connected to more than on incumbent system, the standard will be determined on a case basis</w:t>
      </w:r>
      <w:r w:rsidR="0031784D">
        <w:t xml:space="preserve">- </w:t>
      </w:r>
      <w:r w:rsidR="00426994">
        <w:t>Mel</w:t>
      </w:r>
      <w:r w:rsidR="00AE516C">
        <w:t xml:space="preserve"> Howe</w:t>
      </w:r>
      <w:r w:rsidR="00426994">
        <w:t xml:space="preserve"> suggests </w:t>
      </w:r>
      <w:r w:rsidR="0031784D">
        <w:t>needs</w:t>
      </w:r>
      <w:r w:rsidR="00426994">
        <w:t xml:space="preserve"> agreed</w:t>
      </w:r>
      <w:r w:rsidR="0031784D">
        <w:t xml:space="preserve"> wording</w:t>
      </w:r>
    </w:p>
  </w:comment>
  <w:comment w:id="46" w:author="Melanie Howe" w:date="2022-09-07T14:02:00Z" w:initials="MH">
    <w:p w14:paraId="4D419AA6" w14:textId="35960B96" w:rsidR="00927734" w:rsidRDefault="00927734">
      <w:pPr>
        <w:pStyle w:val="CommentText"/>
      </w:pPr>
      <w:r>
        <w:rPr>
          <w:rStyle w:val="CommentReference"/>
        </w:rPr>
        <w:annotationRef/>
      </w:r>
      <w:r>
        <w:t>Proposed text added</w:t>
      </w:r>
    </w:p>
  </w:comment>
  <w:comment w:id="47" w:author="Baker(ESO), Stephen" w:date="2022-08-31T13:49:00Z" w:initials="BS">
    <w:p w14:paraId="525748E9" w14:textId="77777777" w:rsidR="0029691B" w:rsidRDefault="0029691B" w:rsidP="0029691B">
      <w:pPr>
        <w:pStyle w:val="Heading1"/>
        <w:shd w:val="clear" w:color="auto" w:fill="FFFFFF"/>
        <w:spacing w:after="180" w:line="540" w:lineRule="atLeast"/>
        <w:rPr>
          <w:rFonts w:cs="Arial"/>
          <w:b w:val="0"/>
          <w:bCs/>
          <w:snapToGrid/>
          <w:color w:val="53565A"/>
          <w:kern w:val="36"/>
          <w:sz w:val="45"/>
          <w:szCs w:val="45"/>
          <w:u w:val="none"/>
          <w:lang w:eastAsia="en-GB"/>
        </w:rPr>
      </w:pPr>
      <w:r w:rsidRPr="000207FD">
        <w:rPr>
          <w:rStyle w:val="CommentReference"/>
          <w:b w:val="0"/>
          <w:bCs/>
        </w:rPr>
        <w:annotationRef/>
      </w:r>
      <w:r w:rsidRPr="000207FD">
        <w:rPr>
          <w:rFonts w:cs="Arial"/>
          <w:b w:val="0"/>
          <w:bCs/>
          <w:snapToGrid/>
          <w:color w:val="53565A"/>
          <w:kern w:val="36"/>
          <w:sz w:val="45"/>
          <w:szCs w:val="45"/>
          <w:u w:val="none"/>
          <w:lang w:eastAsia="en-GB"/>
        </w:rPr>
        <w:t xml:space="preserve">Interacts with GC0117: </w:t>
      </w:r>
      <w:r w:rsidR="00054728">
        <w:rPr>
          <w:rFonts w:cs="Arial"/>
          <w:b w:val="0"/>
          <w:bCs/>
          <w:snapToGrid/>
          <w:color w:val="53565A"/>
          <w:kern w:val="36"/>
          <w:sz w:val="45"/>
          <w:szCs w:val="45"/>
          <w:u w:val="none"/>
          <w:lang w:eastAsia="en-GB"/>
        </w:rPr>
        <w:t>‘</w:t>
      </w:r>
      <w:r w:rsidRPr="000207FD">
        <w:rPr>
          <w:rFonts w:cs="Arial"/>
          <w:b w:val="0"/>
          <w:bCs/>
          <w:snapToGrid/>
          <w:color w:val="53565A"/>
          <w:kern w:val="36"/>
          <w:sz w:val="45"/>
          <w:szCs w:val="45"/>
          <w:u w:val="none"/>
          <w:lang w:eastAsia="en-GB"/>
        </w:rPr>
        <w:t>Improving transparency and consistency of access arrangements across GB by the creation of a pan-GB commonality of Power Stations requirements</w:t>
      </w:r>
      <w:r w:rsidR="00054728">
        <w:rPr>
          <w:rFonts w:cs="Arial"/>
          <w:b w:val="0"/>
          <w:bCs/>
          <w:snapToGrid/>
          <w:color w:val="53565A"/>
          <w:kern w:val="36"/>
          <w:sz w:val="45"/>
          <w:szCs w:val="45"/>
          <w:u w:val="none"/>
          <w:lang w:eastAsia="en-GB"/>
        </w:rPr>
        <w:t>’</w:t>
      </w:r>
    </w:p>
    <w:p w14:paraId="6C99810A" w14:textId="623C1FA9" w:rsidR="00054728" w:rsidRPr="00054728" w:rsidRDefault="00054728" w:rsidP="00054728">
      <w:pPr>
        <w:rPr>
          <w:lang w:eastAsia="en-GB"/>
        </w:rPr>
      </w:pPr>
      <w:r>
        <w:rPr>
          <w:lang w:eastAsia="en-GB"/>
        </w:rPr>
        <w:t>GC0159 to work concurrently with GC0117</w:t>
      </w:r>
    </w:p>
  </w:comment>
  <w:comment w:id="57" w:author="Melanie Howe" w:date="2022-09-07T15:38:00Z" w:initials="MH">
    <w:p w14:paraId="2979B86F" w14:textId="2AA9A1AC" w:rsidR="00DC5299" w:rsidRDefault="00DC5299">
      <w:pPr>
        <w:pStyle w:val="CommentText"/>
      </w:pPr>
      <w:r>
        <w:rPr>
          <w:rStyle w:val="CommentReference"/>
        </w:rPr>
        <w:annotationRef/>
      </w:r>
      <w:r>
        <w:t>It is the CATO</w:t>
      </w:r>
      <w:r w:rsidR="00A5505C">
        <w:t xml:space="preserve">’s system that is connected not the CATO itself </w:t>
      </w:r>
    </w:p>
  </w:comment>
  <w:comment w:id="114" w:author="Melanie Howe" w:date="2022-09-11T22:15:00Z" w:initials="MH">
    <w:p w14:paraId="0CCFF3DF" w14:textId="79901FA6" w:rsidR="00A10E63" w:rsidRDefault="00A10E63">
      <w:pPr>
        <w:pStyle w:val="CommentText"/>
      </w:pPr>
      <w:r>
        <w:rPr>
          <w:rStyle w:val="CommentReference"/>
        </w:rPr>
        <w:annotationRef/>
      </w:r>
      <w:r>
        <w:t>Does this need to be agreed by the Ons</w:t>
      </w:r>
      <w:r w:rsidR="004028ED">
        <w:t>h</w:t>
      </w:r>
      <w:r>
        <w:t>ore Transmission Licensee or is it for the CATO to specify given it is the CATO’s network?</w:t>
      </w:r>
    </w:p>
  </w:comment>
  <w:comment w:id="148" w:author="Melanie Howe" w:date="2022-09-11T22:18:00Z" w:initials="MH">
    <w:p w14:paraId="6046B8A6" w14:textId="01639E0E" w:rsidR="00D34C09" w:rsidRDefault="00D34C09">
      <w:pPr>
        <w:pStyle w:val="CommentText"/>
      </w:pPr>
      <w:r>
        <w:rPr>
          <w:rStyle w:val="CommentReference"/>
        </w:rPr>
        <w:annotationRef/>
      </w:r>
      <w:r>
        <w:t xml:space="preserve">Let me know if you want to </w:t>
      </w:r>
      <w:r w:rsidR="001063DD">
        <w:t>call it something else – I wondered if Competitively Licensed was better than Competitively Appointed?</w:t>
      </w:r>
    </w:p>
  </w:comment>
  <w:comment w:id="149" w:author="Baker(ESO), Stephen" w:date="2022-09-15T13:17:00Z" w:initials="BS">
    <w:p w14:paraId="18B4B523" w14:textId="643BB519" w:rsidR="00EB2E89" w:rsidRDefault="00EB2E89">
      <w:pPr>
        <w:pStyle w:val="CommentText"/>
      </w:pPr>
      <w:r>
        <w:rPr>
          <w:rStyle w:val="CommentReference"/>
        </w:rPr>
        <w:annotationRef/>
      </w:r>
      <w:r w:rsidR="00142D0D">
        <w:t>Aligns with O</w:t>
      </w:r>
      <w:r w:rsidR="008F6567">
        <w:t>ffshore Transmission Licensee definition</w:t>
      </w:r>
    </w:p>
  </w:comment>
  <w:comment w:id="182" w:author="Baker(ESO), Stephen" w:date="2022-05-27T14:52:00Z" w:initials="BS">
    <w:p w14:paraId="7C4889AD" w14:textId="0E795D31" w:rsidR="003E290C" w:rsidRPr="007B53A5" w:rsidRDefault="003E290C">
      <w:pPr>
        <w:pStyle w:val="CommentText"/>
        <w:rPr>
          <w:rFonts w:cs="Arial"/>
        </w:rPr>
      </w:pPr>
      <w:r>
        <w:rPr>
          <w:rStyle w:val="CommentReference"/>
        </w:rPr>
        <w:annotationRef/>
      </w:r>
      <w:r w:rsidR="00AB227A" w:rsidRPr="007B53A5">
        <w:rPr>
          <w:rFonts w:cs="Arial"/>
          <w:color w:val="000000"/>
          <w:sz w:val="22"/>
          <w:szCs w:val="22"/>
          <w:shd w:val="clear" w:color="auto" w:fill="FFFFFF"/>
        </w:rPr>
        <w:t>Does the definition of Interface Point need to be updated - or does a new definition need to be created - in respect of TO to CATO interface points</w:t>
      </w:r>
      <w:r w:rsidR="00F106FF" w:rsidRPr="007B53A5">
        <w:rPr>
          <w:rFonts w:cs="Arial"/>
          <w:color w:val="000000"/>
          <w:sz w:val="22"/>
          <w:szCs w:val="22"/>
          <w:shd w:val="clear" w:color="auto" w:fill="FFFFFF"/>
        </w:rPr>
        <w:t>?</w:t>
      </w:r>
    </w:p>
  </w:comment>
  <w:comment w:id="183" w:author="Baker(ESO), Stephen" w:date="2022-07-19T11:31:00Z" w:initials="BS">
    <w:p w14:paraId="19CF92D3" w14:textId="37A78203" w:rsidR="00BF26EC" w:rsidRDefault="00BF26EC">
      <w:pPr>
        <w:pStyle w:val="CommentText"/>
      </w:pPr>
      <w:r>
        <w:rPr>
          <w:rStyle w:val="CommentReference"/>
        </w:rPr>
        <w:annotationRef/>
      </w:r>
      <w:r w:rsidRPr="00BF26EC">
        <w:t xml:space="preserve">'Interface point' - The concept of an offshore transmission system to an onshore transmission interface exists but not an onshore transmission system to onshore transmission system interface so there will need to be further changes in respect of the introduction of an onshore Interface point </w:t>
      </w:r>
      <w:r w:rsidR="007B53A5" w:rsidRPr="00BF26EC">
        <w:t>i.e.,</w:t>
      </w:r>
      <w:r w:rsidRPr="00BF26EC">
        <w:t xml:space="preserve"> a TO to CATO interface.</w:t>
      </w:r>
    </w:p>
  </w:comment>
  <w:comment w:id="189" w:author="Melanie Howe" w:date="2022-09-07T16:14:00Z" w:initials="MH">
    <w:p w14:paraId="3901CBD3" w14:textId="4FC693A3" w:rsidR="006013CC" w:rsidRDefault="006013CC">
      <w:pPr>
        <w:pStyle w:val="CommentText"/>
      </w:pPr>
      <w:r>
        <w:rPr>
          <w:rStyle w:val="CommentReference"/>
        </w:rPr>
        <w:annotationRef/>
      </w:r>
      <w:r>
        <w:t>Need to make clear that this would be connection to another onshore TO, as the amended definition of onshore TO includes CATOs</w:t>
      </w:r>
    </w:p>
  </w:comment>
  <w:comment w:id="222" w:author="Baker(ESO), Stephen" w:date="2022-09-20T10:36:00Z" w:initials="BS">
    <w:p w14:paraId="2FBD9739" w14:textId="77777777" w:rsidR="00F9017C" w:rsidRDefault="00F9017C" w:rsidP="00F9017C">
      <w:pPr>
        <w:pStyle w:val="Level2Text"/>
        <w:numPr>
          <w:ilvl w:val="0"/>
          <w:numId w:val="20"/>
        </w:numPr>
        <w:ind w:left="1843" w:hanging="425"/>
        <w:jc w:val="both"/>
      </w:pPr>
      <w:r>
        <w:rPr>
          <w:rStyle w:val="CommentReference"/>
        </w:rPr>
        <w:annotationRef/>
      </w:r>
      <w:r>
        <w:t xml:space="preserve">For those users connecting to a </w:t>
      </w:r>
      <w:r w:rsidRPr="00A133A1">
        <w:rPr>
          <w:b/>
          <w:bCs/>
        </w:rPr>
        <w:t>Competitively Appointed Transmission Licensee</w:t>
      </w:r>
      <w:r>
        <w:t xml:space="preserve"> the </w:t>
      </w:r>
      <w:r w:rsidRPr="00A133A1">
        <w:rPr>
          <w:b/>
          <w:bCs/>
        </w:rPr>
        <w:t>Electrical Standards</w:t>
      </w:r>
      <w:r>
        <w:t xml:space="preserve"> which apply will be determined by whether the relevant </w:t>
      </w:r>
      <w:r w:rsidRPr="00A133A1">
        <w:rPr>
          <w:b/>
          <w:bCs/>
        </w:rPr>
        <w:t>Competitively Appointed Transmission Licencee</w:t>
      </w:r>
      <w:r>
        <w:t xml:space="preserve"> interfaces with </w:t>
      </w:r>
      <w:r w:rsidRPr="00A133A1">
        <w:rPr>
          <w:b/>
          <w:bCs/>
        </w:rPr>
        <w:t>SPT, SHETL</w:t>
      </w:r>
      <w:r>
        <w:t xml:space="preserve"> or </w:t>
      </w:r>
      <w:r w:rsidRPr="00A133A1">
        <w:rPr>
          <w:b/>
          <w:bCs/>
        </w:rPr>
        <w:t>NGET</w:t>
      </w:r>
      <w:r>
        <w:t xml:space="preserve">’s </w:t>
      </w:r>
      <w:r w:rsidRPr="00445321">
        <w:rPr>
          <w:b/>
          <w:bCs/>
        </w:rPr>
        <w:t>Transmission System</w:t>
      </w:r>
      <w:r>
        <w:t xml:space="preserve">. Where a </w:t>
      </w:r>
      <w:r w:rsidRPr="00A133A1">
        <w:rPr>
          <w:b/>
          <w:bCs/>
        </w:rPr>
        <w:t>Competitively Appointed Transmission Licensee</w:t>
      </w:r>
      <w:r>
        <w:t xml:space="preserve"> crosses the boundary between </w:t>
      </w:r>
      <w:r w:rsidRPr="00A133A1">
        <w:rPr>
          <w:b/>
          <w:bCs/>
        </w:rPr>
        <w:t>Transmission Area</w:t>
      </w:r>
      <w:r>
        <w:t xml:space="preserve">s the application of </w:t>
      </w:r>
      <w:r w:rsidRPr="00A133A1">
        <w:rPr>
          <w:b/>
          <w:bCs/>
        </w:rPr>
        <w:t>Electrical Standards</w:t>
      </w:r>
      <w:r>
        <w:t xml:space="preserve"> will be determined on a case by case basis. This determination will be made in part based on where the majority of the </w:t>
      </w:r>
      <w:r w:rsidRPr="00A133A1">
        <w:rPr>
          <w:b/>
          <w:bCs/>
        </w:rPr>
        <w:t>Competitively Appointed Transmission Licensee</w:t>
      </w:r>
      <w:r>
        <w:t xml:space="preserve"> asset is located relative to </w:t>
      </w:r>
      <w:r w:rsidRPr="00A133A1">
        <w:rPr>
          <w:b/>
          <w:bCs/>
        </w:rPr>
        <w:t>NGET</w:t>
      </w:r>
      <w:r>
        <w:t xml:space="preserve">, </w:t>
      </w:r>
      <w:r w:rsidRPr="00A133A1">
        <w:rPr>
          <w:b/>
          <w:bCs/>
        </w:rPr>
        <w:t>SPT</w:t>
      </w:r>
      <w:r>
        <w:t xml:space="preserve"> and </w:t>
      </w:r>
      <w:r w:rsidRPr="00A133A1">
        <w:rPr>
          <w:b/>
          <w:bCs/>
        </w:rPr>
        <w:t>SHETL</w:t>
      </w:r>
      <w:r>
        <w:t xml:space="preserve">’s </w:t>
      </w:r>
      <w:r w:rsidRPr="00A133A1">
        <w:rPr>
          <w:b/>
          <w:bCs/>
        </w:rPr>
        <w:t>Transmission</w:t>
      </w:r>
      <w:r w:rsidRPr="00A133A1">
        <w:rPr>
          <w:rStyle w:val="CommentReference"/>
          <w:b/>
          <w:bCs/>
        </w:rPr>
        <w:annotationRef/>
      </w:r>
      <w:r w:rsidRPr="00A133A1">
        <w:rPr>
          <w:b/>
          <w:bCs/>
        </w:rPr>
        <w:t xml:space="preserve"> Areas</w:t>
      </w:r>
      <w:r>
        <w:t>.</w:t>
      </w:r>
    </w:p>
    <w:p w14:paraId="72F51157" w14:textId="175F2001" w:rsidR="00F9017C" w:rsidRDefault="00F9017C">
      <w:pPr>
        <w:pStyle w:val="CommentText"/>
      </w:pPr>
    </w:p>
  </w:comment>
  <w:comment w:id="238" w:author="Author" w:initials="A">
    <w:p w14:paraId="67E33113" w14:textId="77777777" w:rsidR="008B1000" w:rsidRDefault="008B1000" w:rsidP="008B1000">
      <w:pPr>
        <w:pStyle w:val="CommentText"/>
      </w:pPr>
      <w:r>
        <w:rPr>
          <w:rStyle w:val="CommentReference"/>
        </w:rPr>
        <w:annotationRef/>
      </w:r>
      <w:r>
        <w:t>NB: CATOs will be located with their own Transmission Areas but will traverse incumbent TOs Transmission Areas</w:t>
      </w:r>
    </w:p>
  </w:comment>
  <w:comment w:id="309" w:author="Baker(ESO), Stephen" w:date="2022-08-31T13:55:00Z" w:initials="BS">
    <w:p w14:paraId="60F9DB56" w14:textId="2075F508" w:rsidR="005500BF" w:rsidRDefault="005500BF">
      <w:pPr>
        <w:pStyle w:val="CommentText"/>
      </w:pPr>
      <w:r>
        <w:rPr>
          <w:rStyle w:val="CommentReference"/>
        </w:rPr>
        <w:annotationRef/>
      </w:r>
      <w:r w:rsidR="00D1426B">
        <w:t>Legal suggest (MH)</w:t>
      </w:r>
      <w:r w:rsidR="001C3054">
        <w:t xml:space="preserve">: </w:t>
      </w:r>
      <w:r w:rsidR="00CF0C24">
        <w:t>Needs CATO tying back to Scotland as per Scottish Offshore TL?</w:t>
      </w:r>
    </w:p>
  </w:comment>
  <w:comment w:id="315" w:author="Baker(ESO), Stephen" w:date="2022-08-08T11:37:00Z" w:initials="BS">
    <w:p w14:paraId="0D5C648B" w14:textId="00933406" w:rsidR="0065097F" w:rsidRDefault="0065097F">
      <w:pPr>
        <w:pStyle w:val="CommentText"/>
      </w:pPr>
      <w:r>
        <w:rPr>
          <w:rStyle w:val="CommentReference"/>
        </w:rPr>
        <w:annotationRef/>
      </w:r>
      <w:r>
        <w:t>Assum</w:t>
      </w:r>
      <w:r w:rsidR="005B79A0">
        <w:t>es</w:t>
      </w:r>
      <w:r>
        <w:t xml:space="preserve"> CATO’s are granted </w:t>
      </w:r>
      <w:r w:rsidR="002E4059">
        <w:t>their own Transmission area</w:t>
      </w:r>
    </w:p>
  </w:comment>
  <w:comment w:id="318" w:author="Baker(ESO), Stephen" w:date="2022-07-19T11:45:00Z" w:initials="BS">
    <w:p w14:paraId="2569DF60" w14:textId="6DE874CB" w:rsidR="00686EF3" w:rsidRDefault="00686EF3">
      <w:pPr>
        <w:pStyle w:val="CommentText"/>
      </w:pPr>
      <w:r>
        <w:rPr>
          <w:rStyle w:val="CommentReference"/>
        </w:rPr>
        <w:annotationRef/>
      </w:r>
      <w:r w:rsidR="005B79A0">
        <w:t>I</w:t>
      </w:r>
      <w:r w:rsidRPr="00686EF3">
        <w:t>nsert</w:t>
      </w:r>
      <w:r w:rsidR="005B79A0">
        <w:t>ed</w:t>
      </w:r>
      <w:r w:rsidRPr="00686EF3">
        <w:t xml:space="preserve"> reference to CATO</w:t>
      </w:r>
    </w:p>
  </w:comment>
  <w:comment w:id="319" w:author="Baker(ESO), Stephen" w:date="2022-07-19T11:49:00Z" w:initials="BS">
    <w:p w14:paraId="0C2AB56A" w14:textId="77777777" w:rsidR="00857F9C" w:rsidRDefault="00857F9C">
      <w:pPr>
        <w:pStyle w:val="CommentText"/>
      </w:pPr>
      <w:r>
        <w:rPr>
          <w:rStyle w:val="CommentReference"/>
        </w:rPr>
        <w:annotationRef/>
      </w:r>
      <w:r>
        <w:t>Check with Tony how best to structure this for desired meaning</w:t>
      </w:r>
    </w:p>
    <w:p w14:paraId="3FCDA874" w14:textId="6801F1BF" w:rsidR="003D1B96" w:rsidRDefault="003D1B96">
      <w:pPr>
        <w:pStyle w:val="CommentText"/>
      </w:pPr>
      <w:r>
        <w:t>Also why no Scottish refer</w:t>
      </w:r>
      <w:r w:rsidR="004B36E1">
        <w:t>ences?</w:t>
      </w:r>
    </w:p>
  </w:comment>
  <w:comment w:id="320" w:author="Baker(ESO), Stephen" w:date="2022-08-31T13:56:00Z" w:initials="BS">
    <w:p w14:paraId="2C9DBBDD" w14:textId="3C2DB05F" w:rsidR="006B38B5" w:rsidRDefault="006B38B5">
      <w:pPr>
        <w:pStyle w:val="CommentText"/>
      </w:pPr>
      <w:r>
        <w:rPr>
          <w:rStyle w:val="CommentReference"/>
        </w:rPr>
        <w:annotationRef/>
      </w:r>
      <w:r>
        <w:t xml:space="preserve">Mel: </w:t>
      </w:r>
      <w:r w:rsidR="001C5F42">
        <w:t xml:space="preserve">whichever concept we agree on this </w:t>
      </w:r>
      <w:r w:rsidR="003F4C75">
        <w:t>may need a</w:t>
      </w:r>
      <w:r w:rsidR="00B93088">
        <w:t xml:space="preserve"> sub definition of</w:t>
      </w:r>
      <w:r w:rsidR="003F4C75">
        <w:t xml:space="preserve"> </w:t>
      </w:r>
      <w:r w:rsidR="004F7FF1">
        <w:t>‘</w:t>
      </w:r>
      <w:r w:rsidR="003F4C75">
        <w:t>E&amp;W CATO</w:t>
      </w:r>
      <w:r w:rsidR="004F7FF1">
        <w:t>’</w:t>
      </w:r>
      <w:r w:rsidR="00524CAE">
        <w:t xml:space="preserve"> Mel to look offline</w:t>
      </w:r>
      <w:r w:rsidR="00944C83">
        <w:t xml:space="preserve"> (31/08)</w:t>
      </w:r>
    </w:p>
  </w:comment>
  <w:comment w:id="325" w:author="Melanie Howe" w:date="2022-09-11T22:26:00Z" w:initials="MH">
    <w:p w14:paraId="471DA983" w14:textId="57F52965" w:rsidR="00492EDE" w:rsidRDefault="00492EDE">
      <w:pPr>
        <w:pStyle w:val="CommentText"/>
      </w:pPr>
      <w:r>
        <w:rPr>
          <w:rStyle w:val="CommentReference"/>
        </w:rPr>
        <w:annotationRef/>
      </w:r>
      <w:r>
        <w:t xml:space="preserve">Is this </w:t>
      </w:r>
      <w:r w:rsidR="006875F9">
        <w:t>definitely</w:t>
      </w:r>
      <w:r>
        <w:t xml:space="preserve"> E&amp;W only?</w:t>
      </w:r>
    </w:p>
  </w:comment>
  <w:comment w:id="326" w:author="Baker(ESO), Stephen" w:date="2022-09-15T13:22:00Z" w:initials="BS">
    <w:p w14:paraId="6DF3330E" w14:textId="13F7B47B" w:rsidR="00D954C6" w:rsidRDefault="00D954C6">
      <w:pPr>
        <w:pStyle w:val="CommentText"/>
      </w:pPr>
      <w:r>
        <w:rPr>
          <w:rStyle w:val="CommentReference"/>
        </w:rPr>
        <w:annotationRef/>
      </w:r>
      <w:r>
        <w:t>Check with RW</w:t>
      </w:r>
    </w:p>
  </w:comment>
  <w:comment w:id="379" w:author="Baker(ESO), Stephen" w:date="2022-08-31T14:02:00Z" w:initials="BS">
    <w:p w14:paraId="6F210A08" w14:textId="4E35FE6F" w:rsidR="00A5505C" w:rsidRDefault="00A5505C">
      <w:pPr>
        <w:pStyle w:val="CommentText"/>
      </w:pPr>
      <w:r>
        <w:rPr>
          <w:rStyle w:val="CommentReference"/>
        </w:rPr>
        <w:annotationRef/>
      </w:r>
      <w:r w:rsidR="00D954C6">
        <w:t>Check with Legal (</w:t>
      </w:r>
      <w:r>
        <w:t>Mel Howe</w:t>
      </w:r>
      <w:r w:rsidR="00D954C6">
        <w:t>)</w:t>
      </w:r>
      <w:r>
        <w:t xml:space="preserve">: ‘Scottish CATO’ </w:t>
      </w:r>
      <w:r w:rsidR="00D954C6">
        <w:t>subcategory</w:t>
      </w:r>
      <w:r>
        <w:t xml:space="preserve"> concept needed?</w:t>
      </w:r>
    </w:p>
  </w:comment>
  <w:comment w:id="380" w:author="Melanie Howe" w:date="2022-09-07T16:03:00Z" w:initials="MH">
    <w:p w14:paraId="0A8AD049" w14:textId="07A24180" w:rsidR="00D57084" w:rsidRDefault="00D57084">
      <w:pPr>
        <w:pStyle w:val="CommentText"/>
      </w:pPr>
      <w:r>
        <w:rPr>
          <w:rStyle w:val="CommentReference"/>
        </w:rPr>
        <w:annotationRef/>
      </w:r>
      <w:r>
        <w:t>Suggest yes this is needed, suggested text included.  Scottish CATO is a CATO that has an interface point in Scotland.</w:t>
      </w:r>
    </w:p>
  </w:comment>
  <w:comment w:id="386" w:author="Baker(ESO), Stephen" w:date="2022-07-19T11:38:00Z" w:initials="BS">
    <w:p w14:paraId="69ECE323" w14:textId="51B442D1" w:rsidR="00A5505C" w:rsidRDefault="00A5505C" w:rsidP="002C4092">
      <w:pPr>
        <w:pStyle w:val="CommentText"/>
      </w:pPr>
      <w:r>
        <w:rPr>
          <w:rStyle w:val="CommentReference"/>
        </w:rPr>
        <w:annotationRef/>
      </w:r>
      <w:r>
        <w:t xml:space="preserve">Minded to position: proposed that definition of </w:t>
      </w:r>
      <w:r w:rsidR="007A0473">
        <w:t>S</w:t>
      </w:r>
      <w:r>
        <w:t xml:space="preserve">mall, </w:t>
      </w:r>
      <w:r w:rsidR="007A0473">
        <w:t>M</w:t>
      </w:r>
      <w:r>
        <w:t xml:space="preserve">eduim, </w:t>
      </w:r>
      <w:r w:rsidR="007A0473">
        <w:t>L</w:t>
      </w:r>
      <w:r>
        <w:t>arge for CATO align to the geographical region that the CATO is located in</w:t>
      </w:r>
    </w:p>
    <w:p w14:paraId="3FD2A762" w14:textId="77777777" w:rsidR="00A5505C" w:rsidRDefault="00A5505C" w:rsidP="002C4092">
      <w:pPr>
        <w:pStyle w:val="CommentText"/>
      </w:pPr>
    </w:p>
    <w:p w14:paraId="2FE3003B" w14:textId="77777777" w:rsidR="00A5505C" w:rsidRDefault="00A5505C" w:rsidP="002C4092">
      <w:pPr>
        <w:pStyle w:val="CommentText"/>
      </w:pPr>
      <w:r>
        <w:t>Open question: what if the CATO spreads across regional boundaries?</w:t>
      </w:r>
    </w:p>
    <w:p w14:paraId="5629CDC3" w14:textId="77777777" w:rsidR="00A5505C" w:rsidRDefault="00A5505C" w:rsidP="002C4092">
      <w:pPr>
        <w:pStyle w:val="CommentText"/>
      </w:pPr>
    </w:p>
    <w:p w14:paraId="4243F188" w14:textId="5A110A2C" w:rsidR="00A5505C" w:rsidRDefault="008035A8" w:rsidP="002C4092">
      <w:pPr>
        <w:pStyle w:val="CommentText"/>
      </w:pPr>
      <w:r>
        <w:t>As per TO Connection Point Capacity</w:t>
      </w:r>
    </w:p>
  </w:comment>
  <w:comment w:id="387" w:author="Melanie Howe" w:date="2022-09-11T22:30:00Z" w:initials="MH">
    <w:p w14:paraId="3D55BBD3" w14:textId="054D6E66" w:rsidR="00CC627B" w:rsidRDefault="00CC627B">
      <w:pPr>
        <w:pStyle w:val="CommentText"/>
      </w:pPr>
      <w:r>
        <w:rPr>
          <w:rStyle w:val="CommentReference"/>
        </w:rPr>
        <w:annotationRef/>
      </w:r>
      <w:r w:rsidR="00305545">
        <w:t xml:space="preserve"> </w:t>
      </w:r>
      <w:r>
        <w:t>As per other sections, no explanation of how you determine which applies in the case of a CATO system connected in both NGET and Scottish Transmission Area</w:t>
      </w:r>
    </w:p>
  </w:comment>
  <w:comment w:id="388" w:author="Baker(ESO), Stephen" w:date="2022-09-16T13:05:00Z" w:initials="BS">
    <w:p w14:paraId="01CA9C59" w14:textId="72938A54" w:rsidR="00B050D7" w:rsidRDefault="00B050D7">
      <w:pPr>
        <w:pStyle w:val="CommentText"/>
      </w:pPr>
      <w:r>
        <w:rPr>
          <w:rStyle w:val="CommentReference"/>
        </w:rPr>
        <w:annotationRef/>
      </w:r>
      <w:r>
        <w:t xml:space="preserve">Words to </w:t>
      </w:r>
      <w:r w:rsidR="004A55A8">
        <w:t>do on a case by case basis- reference respecting the general principle that rules applying will pertain to the area in which the CATO is predominantly sited</w:t>
      </w:r>
    </w:p>
  </w:comment>
  <w:comment w:id="394" w:author="Baker(ESO), Stephen" w:date="2022-09-20T10:36:00Z" w:initials="BS">
    <w:p w14:paraId="03208BDC" w14:textId="77777777" w:rsidR="00075931" w:rsidRDefault="00075931" w:rsidP="00075931">
      <w:pPr>
        <w:pStyle w:val="Level2Text"/>
        <w:numPr>
          <w:ilvl w:val="0"/>
          <w:numId w:val="20"/>
        </w:numPr>
        <w:ind w:left="1843" w:hanging="425"/>
        <w:jc w:val="both"/>
      </w:pPr>
      <w:r>
        <w:rPr>
          <w:rStyle w:val="CommentReference"/>
        </w:rPr>
        <w:annotationRef/>
      </w:r>
      <w:r>
        <w:t xml:space="preserve">For those users connecting to a </w:t>
      </w:r>
      <w:r w:rsidRPr="00A133A1">
        <w:rPr>
          <w:b/>
          <w:bCs/>
        </w:rPr>
        <w:t>Competitively Appointed Transmission Licensee</w:t>
      </w:r>
      <w:r>
        <w:t xml:space="preserve"> the </w:t>
      </w:r>
      <w:r w:rsidRPr="00A133A1">
        <w:rPr>
          <w:b/>
          <w:bCs/>
        </w:rPr>
        <w:t>Electrical Standards</w:t>
      </w:r>
      <w:r>
        <w:t xml:space="preserve"> which apply will be determined by whether the relevant </w:t>
      </w:r>
      <w:r w:rsidRPr="00A133A1">
        <w:rPr>
          <w:b/>
          <w:bCs/>
        </w:rPr>
        <w:t>Competitively Appointed Transmission Licencee</w:t>
      </w:r>
      <w:r>
        <w:t xml:space="preserve"> interfaces with </w:t>
      </w:r>
      <w:r w:rsidRPr="00A133A1">
        <w:rPr>
          <w:b/>
          <w:bCs/>
        </w:rPr>
        <w:t>SPT, SHETL</w:t>
      </w:r>
      <w:r>
        <w:t xml:space="preserve"> or </w:t>
      </w:r>
      <w:r w:rsidRPr="00A133A1">
        <w:rPr>
          <w:b/>
          <w:bCs/>
        </w:rPr>
        <w:t>NGET</w:t>
      </w:r>
      <w:r>
        <w:t xml:space="preserve">’s </w:t>
      </w:r>
      <w:r w:rsidRPr="00445321">
        <w:rPr>
          <w:b/>
          <w:bCs/>
        </w:rPr>
        <w:t>Transmission System</w:t>
      </w:r>
      <w:r>
        <w:t xml:space="preserve">. Where a </w:t>
      </w:r>
      <w:r w:rsidRPr="00A133A1">
        <w:rPr>
          <w:b/>
          <w:bCs/>
        </w:rPr>
        <w:t>Competitively Appointed Transmission Licensee</w:t>
      </w:r>
      <w:r>
        <w:t xml:space="preserve"> crosses the boundary between </w:t>
      </w:r>
      <w:r w:rsidRPr="00A133A1">
        <w:rPr>
          <w:b/>
          <w:bCs/>
        </w:rPr>
        <w:t>Transmission Area</w:t>
      </w:r>
      <w:r>
        <w:t xml:space="preserve">s the application of </w:t>
      </w:r>
      <w:r w:rsidRPr="00A133A1">
        <w:rPr>
          <w:b/>
          <w:bCs/>
        </w:rPr>
        <w:t>Electrical Standards</w:t>
      </w:r>
      <w:r>
        <w:t xml:space="preserve"> will be determined on a case by case basis. This determination will be made in part based on where the majority of the </w:t>
      </w:r>
      <w:r w:rsidRPr="00A133A1">
        <w:rPr>
          <w:b/>
          <w:bCs/>
        </w:rPr>
        <w:t>Competitively Appointed Transmission Licensee</w:t>
      </w:r>
      <w:r>
        <w:t xml:space="preserve"> asset is located relative to </w:t>
      </w:r>
      <w:r w:rsidRPr="00A133A1">
        <w:rPr>
          <w:b/>
          <w:bCs/>
        </w:rPr>
        <w:t>NGET</w:t>
      </w:r>
      <w:r>
        <w:t xml:space="preserve">, </w:t>
      </w:r>
      <w:r w:rsidRPr="00A133A1">
        <w:rPr>
          <w:b/>
          <w:bCs/>
        </w:rPr>
        <w:t>SPT</w:t>
      </w:r>
      <w:r>
        <w:t xml:space="preserve"> and </w:t>
      </w:r>
      <w:r w:rsidRPr="00A133A1">
        <w:rPr>
          <w:b/>
          <w:bCs/>
        </w:rPr>
        <w:t>SHETL</w:t>
      </w:r>
      <w:r>
        <w:t xml:space="preserve">’s </w:t>
      </w:r>
      <w:r w:rsidRPr="00A133A1">
        <w:rPr>
          <w:b/>
          <w:bCs/>
        </w:rPr>
        <w:t>Transmission</w:t>
      </w:r>
      <w:r w:rsidRPr="00A133A1">
        <w:rPr>
          <w:rStyle w:val="CommentReference"/>
          <w:b/>
          <w:bCs/>
        </w:rPr>
        <w:annotationRef/>
      </w:r>
      <w:r w:rsidRPr="00A133A1">
        <w:rPr>
          <w:b/>
          <w:bCs/>
        </w:rPr>
        <w:t xml:space="preserve"> Areas</w:t>
      </w:r>
      <w:r>
        <w:t>.</w:t>
      </w:r>
    </w:p>
    <w:p w14:paraId="12A22BF9" w14:textId="77777777" w:rsidR="00075931" w:rsidRDefault="00075931" w:rsidP="00075931">
      <w:pPr>
        <w:pStyle w:val="CommentText"/>
      </w:pPr>
    </w:p>
  </w:comment>
  <w:comment w:id="395" w:author="Author" w:initials="A">
    <w:p w14:paraId="727DBA03" w14:textId="77777777" w:rsidR="00075931" w:rsidRDefault="00075931" w:rsidP="00075931">
      <w:pPr>
        <w:pStyle w:val="CommentText"/>
      </w:pPr>
      <w:r>
        <w:rPr>
          <w:rStyle w:val="CommentReference"/>
        </w:rPr>
        <w:annotationRef/>
      </w:r>
      <w:r>
        <w:t>NB: CATOs will be located with their own Transmission Areas but will traverse incumbent TOs Transmission Areas</w:t>
      </w:r>
    </w:p>
  </w:comment>
  <w:comment w:id="399" w:author="Baker(ESO), Stephen" w:date="2022-09-20T10:36:00Z" w:initials="BS">
    <w:p w14:paraId="2E3CF3E1" w14:textId="77777777" w:rsidR="00075931" w:rsidRDefault="00075931" w:rsidP="00075931">
      <w:pPr>
        <w:pStyle w:val="Level2Text"/>
        <w:numPr>
          <w:ilvl w:val="0"/>
          <w:numId w:val="20"/>
        </w:numPr>
        <w:ind w:left="1843" w:hanging="425"/>
        <w:jc w:val="both"/>
      </w:pPr>
      <w:r>
        <w:rPr>
          <w:rStyle w:val="CommentReference"/>
        </w:rPr>
        <w:annotationRef/>
      </w:r>
      <w:r>
        <w:t xml:space="preserve">For those users connecting to a </w:t>
      </w:r>
      <w:r w:rsidRPr="00A133A1">
        <w:rPr>
          <w:b/>
          <w:bCs/>
        </w:rPr>
        <w:t>Competitively Appointed Transmission Licensee</w:t>
      </w:r>
      <w:r>
        <w:t xml:space="preserve"> the </w:t>
      </w:r>
      <w:r w:rsidRPr="00A133A1">
        <w:rPr>
          <w:b/>
          <w:bCs/>
        </w:rPr>
        <w:t>Electrical Standards</w:t>
      </w:r>
      <w:r>
        <w:t xml:space="preserve"> which apply will be determined by whether the relevant </w:t>
      </w:r>
      <w:r w:rsidRPr="00A133A1">
        <w:rPr>
          <w:b/>
          <w:bCs/>
        </w:rPr>
        <w:t>Competitively Appointed Transmission Licencee</w:t>
      </w:r>
      <w:r>
        <w:t xml:space="preserve"> interfaces with </w:t>
      </w:r>
      <w:r w:rsidRPr="00A133A1">
        <w:rPr>
          <w:b/>
          <w:bCs/>
        </w:rPr>
        <w:t>SPT, SHETL</w:t>
      </w:r>
      <w:r>
        <w:t xml:space="preserve"> or </w:t>
      </w:r>
      <w:r w:rsidRPr="00A133A1">
        <w:rPr>
          <w:b/>
          <w:bCs/>
        </w:rPr>
        <w:t>NGET</w:t>
      </w:r>
      <w:r>
        <w:t xml:space="preserve">’s </w:t>
      </w:r>
      <w:r w:rsidRPr="00445321">
        <w:rPr>
          <w:b/>
          <w:bCs/>
        </w:rPr>
        <w:t>Transmission System</w:t>
      </w:r>
      <w:r>
        <w:t xml:space="preserve">. Where a </w:t>
      </w:r>
      <w:r w:rsidRPr="00A133A1">
        <w:rPr>
          <w:b/>
          <w:bCs/>
        </w:rPr>
        <w:t>Competitively Appointed Transmission Licensee</w:t>
      </w:r>
      <w:r>
        <w:t xml:space="preserve"> crosses the boundary between </w:t>
      </w:r>
      <w:r w:rsidRPr="00A133A1">
        <w:rPr>
          <w:b/>
          <w:bCs/>
        </w:rPr>
        <w:t>Transmission Area</w:t>
      </w:r>
      <w:r>
        <w:t xml:space="preserve">s the application of </w:t>
      </w:r>
      <w:r w:rsidRPr="00A133A1">
        <w:rPr>
          <w:b/>
          <w:bCs/>
        </w:rPr>
        <w:t>Electrical Standards</w:t>
      </w:r>
      <w:r>
        <w:t xml:space="preserve"> will be determined on a case by case basis. This determination will be made in part based on where the majority of the </w:t>
      </w:r>
      <w:r w:rsidRPr="00A133A1">
        <w:rPr>
          <w:b/>
          <w:bCs/>
        </w:rPr>
        <w:t>Competitively Appointed Transmission Licensee</w:t>
      </w:r>
      <w:r>
        <w:t xml:space="preserve"> asset is located relative to </w:t>
      </w:r>
      <w:r w:rsidRPr="00A133A1">
        <w:rPr>
          <w:b/>
          <w:bCs/>
        </w:rPr>
        <w:t>NGET</w:t>
      </w:r>
      <w:r>
        <w:t xml:space="preserve">, </w:t>
      </w:r>
      <w:r w:rsidRPr="00A133A1">
        <w:rPr>
          <w:b/>
          <w:bCs/>
        </w:rPr>
        <w:t>SPT</w:t>
      </w:r>
      <w:r>
        <w:t xml:space="preserve"> and </w:t>
      </w:r>
      <w:r w:rsidRPr="00A133A1">
        <w:rPr>
          <w:b/>
          <w:bCs/>
        </w:rPr>
        <w:t>SHETL</w:t>
      </w:r>
      <w:r>
        <w:t xml:space="preserve">’s </w:t>
      </w:r>
      <w:r w:rsidRPr="00A133A1">
        <w:rPr>
          <w:b/>
          <w:bCs/>
        </w:rPr>
        <w:t>Transmission</w:t>
      </w:r>
      <w:r w:rsidRPr="00A133A1">
        <w:rPr>
          <w:rStyle w:val="CommentReference"/>
          <w:b/>
          <w:bCs/>
        </w:rPr>
        <w:annotationRef/>
      </w:r>
      <w:r w:rsidRPr="00A133A1">
        <w:rPr>
          <w:b/>
          <w:bCs/>
        </w:rPr>
        <w:t xml:space="preserve"> Areas</w:t>
      </w:r>
      <w:r>
        <w:t>.</w:t>
      </w:r>
    </w:p>
    <w:p w14:paraId="7364CB03" w14:textId="77777777" w:rsidR="00075931" w:rsidRDefault="00075931" w:rsidP="00075931">
      <w:pPr>
        <w:pStyle w:val="CommentText"/>
      </w:pPr>
    </w:p>
  </w:comment>
  <w:comment w:id="400" w:author="Author" w:initials="A">
    <w:p w14:paraId="7CCD2ED8" w14:textId="77777777" w:rsidR="00075931" w:rsidRDefault="00075931" w:rsidP="00075931">
      <w:pPr>
        <w:pStyle w:val="CommentText"/>
      </w:pPr>
      <w:r>
        <w:rPr>
          <w:rStyle w:val="CommentReference"/>
        </w:rPr>
        <w:annotationRef/>
      </w:r>
      <w:r>
        <w:t>NB: CATOs will be located with their own Transmission Areas but will traverse incumbent TOs Transmission Areas</w:t>
      </w:r>
    </w:p>
  </w:comment>
  <w:comment w:id="404" w:author="Baker(ESO), Stephen" w:date="2022-08-01T11:59:00Z" w:initials="BS">
    <w:p w14:paraId="3B9C775B" w14:textId="604990A2" w:rsidR="00A5505C" w:rsidRDefault="00A5505C">
      <w:pPr>
        <w:pStyle w:val="CommentText"/>
      </w:pPr>
      <w:r>
        <w:rPr>
          <w:rStyle w:val="CommentReference"/>
        </w:rPr>
        <w:annotationRef/>
      </w:r>
      <w:r>
        <w:t>Assumption that CATOs will have own Transmission Area. GS confirmed.</w:t>
      </w:r>
    </w:p>
  </w:comment>
  <w:comment w:id="405" w:author="Melanie Howe" w:date="2022-09-11T22:34:00Z" w:initials="MH">
    <w:p w14:paraId="278D4BA7" w14:textId="29B30F3B" w:rsidR="00AA5752" w:rsidRDefault="00AA5752">
      <w:pPr>
        <w:pStyle w:val="CommentText"/>
      </w:pPr>
      <w:r>
        <w:rPr>
          <w:rStyle w:val="CommentReference"/>
        </w:rPr>
        <w:annotationRef/>
      </w:r>
      <w:r>
        <w:t>Yes, it will be set out in the CATO licence</w:t>
      </w:r>
    </w:p>
  </w:comment>
  <w:comment w:id="401" w:author="Melanie Howe" w:date="2022-09-11T22:35:00Z" w:initials="MH">
    <w:p w14:paraId="7B7EB30E" w14:textId="18CB6F3E" w:rsidR="001D6881" w:rsidRDefault="001D6881">
      <w:pPr>
        <w:pStyle w:val="CommentText"/>
      </w:pPr>
      <w:r>
        <w:rPr>
          <w:rStyle w:val="CommentReference"/>
        </w:rPr>
        <w:annotationRef/>
      </w:r>
      <w:r>
        <w:t>Is there a reason we don’t have a CATO equivalent in this para?</w:t>
      </w:r>
    </w:p>
  </w:comment>
  <w:comment w:id="402" w:author="Baker(ESO), Stephen" w:date="2022-09-15T13:26:00Z" w:initials="BS">
    <w:p w14:paraId="3E7CB174" w14:textId="428AC723" w:rsidR="00C83D88" w:rsidRDefault="00C83D88">
      <w:pPr>
        <w:pStyle w:val="CommentText"/>
      </w:pPr>
      <w:r>
        <w:rPr>
          <w:rStyle w:val="CommentReference"/>
        </w:rPr>
        <w:annotationRef/>
      </w:r>
      <w:r>
        <w:t xml:space="preserve">I believe its because it refers to </w:t>
      </w:r>
      <w:r w:rsidR="003B6A23">
        <w:t>User System NOT connected to NETS…</w:t>
      </w:r>
    </w:p>
  </w:comment>
  <w:comment w:id="408" w:author="Baker(ESO), Stephen" w:date="2022-07-19T11:55:00Z" w:initials="BS">
    <w:p w14:paraId="65293AC4" w14:textId="1C847C5A" w:rsidR="00A5505C" w:rsidRDefault="00A5505C" w:rsidP="0026276F">
      <w:pPr>
        <w:pStyle w:val="CommentText"/>
      </w:pPr>
      <w:r>
        <w:rPr>
          <w:rStyle w:val="CommentReference"/>
        </w:rPr>
        <w:annotationRef/>
      </w:r>
      <w:r>
        <w:t>Reference to CATO required.</w:t>
      </w:r>
    </w:p>
    <w:p w14:paraId="79C050A9" w14:textId="77777777" w:rsidR="00A5505C" w:rsidRDefault="00A5505C" w:rsidP="005144B8">
      <w:pPr>
        <w:pStyle w:val="CommentText"/>
      </w:pPr>
    </w:p>
    <w:p w14:paraId="6A7AFDC4" w14:textId="4340011D" w:rsidR="00A5505C" w:rsidRDefault="00A5505C" w:rsidP="005144B8">
      <w:pPr>
        <w:pStyle w:val="CommentText"/>
      </w:pPr>
      <w:r>
        <w:t xml:space="preserve">Minded to: proposed that CATO adopts parameters of the region in which its located- </w:t>
      </w:r>
    </w:p>
    <w:p w14:paraId="6B904AFF" w14:textId="77777777" w:rsidR="00A5505C" w:rsidRDefault="00A5505C" w:rsidP="005144B8">
      <w:pPr>
        <w:pStyle w:val="CommentText"/>
      </w:pPr>
    </w:p>
    <w:p w14:paraId="07303764" w14:textId="29E0A458" w:rsidR="00A5505C" w:rsidRDefault="00A5505C" w:rsidP="005144B8">
      <w:pPr>
        <w:pStyle w:val="CommentText"/>
      </w:pPr>
      <w:r>
        <w:t>‘System’ includes CATO’s</w:t>
      </w:r>
    </w:p>
  </w:comment>
  <w:comment w:id="409" w:author="Baker(ESO), Stephen" w:date="2022-08-15T19:35:00Z" w:initials="BS">
    <w:p w14:paraId="00CA85C9" w14:textId="200C3B46" w:rsidR="00A5505C" w:rsidRDefault="00A5505C">
      <w:pPr>
        <w:pStyle w:val="CommentText"/>
      </w:pPr>
      <w:r>
        <w:rPr>
          <w:rStyle w:val="CommentReference"/>
        </w:rPr>
        <w:annotationRef/>
      </w:r>
      <w:r>
        <w:rPr>
          <w:rFonts w:ascii="Segoe UI" w:hAnsi="Segoe UI" w:cs="Segoe UI"/>
          <w:color w:val="242424"/>
          <w:sz w:val="21"/>
          <w:szCs w:val="21"/>
          <w:shd w:val="clear" w:color="auto" w:fill="FFFFFF"/>
        </w:rPr>
        <w:t>Tony Johnson: With regard to this we need to be very careful here and it all depends on what Ofgem have advised. In the case of Offshore it was very clear that Offshore Transmission was 132kV and above. In Scotland Transmission is 132kV whereas in England and Wales it is above 132kV (ie 275 and 400kV). In England and Wales 132kV is a Distribution Voltage and would assume this to remain the case but we need some clear evidence from Ofgem that this is the case</w:t>
      </w:r>
    </w:p>
  </w:comment>
  <w:comment w:id="432" w:author="Baker(ESO), Stephen" w:date="2022-08-31T14:06:00Z" w:initials="BS">
    <w:p w14:paraId="28AB6DB4" w14:textId="40A4CFBF" w:rsidR="00A5505C" w:rsidRDefault="00A5505C">
      <w:pPr>
        <w:pStyle w:val="CommentText"/>
      </w:pPr>
      <w:r>
        <w:rPr>
          <w:rStyle w:val="CommentReference"/>
        </w:rPr>
        <w:annotationRef/>
      </w:r>
      <w:r w:rsidR="008B709B">
        <w:t>Legal (</w:t>
      </w:r>
      <w:r>
        <w:t>Mel Howe</w:t>
      </w:r>
      <w:r w:rsidR="008B709B">
        <w:t>)</w:t>
      </w:r>
      <w:r>
        <w:t>: Need principles established of Scot/ E&amp;W connected CATOs</w:t>
      </w:r>
    </w:p>
    <w:p w14:paraId="311C6301" w14:textId="0B702A43" w:rsidR="00A5505C" w:rsidRDefault="00A5505C">
      <w:pPr>
        <w:pStyle w:val="CommentText"/>
      </w:pPr>
      <w:r>
        <w:t>Possible specific sub-definitions required?</w:t>
      </w:r>
    </w:p>
  </w:comment>
  <w:comment w:id="433" w:author="Melanie Howe" w:date="2022-09-11T22:37:00Z" w:initials="MH">
    <w:p w14:paraId="2C01F6BF" w14:textId="0248D465" w:rsidR="00477EF0" w:rsidRDefault="00477EF0">
      <w:pPr>
        <w:pStyle w:val="CommentText"/>
      </w:pPr>
      <w:r>
        <w:rPr>
          <w:rStyle w:val="CommentReference"/>
        </w:rPr>
        <w:annotationRef/>
      </w:r>
      <w:r>
        <w:t>Added new defs of E&amp;W CATO and Scottish CATO</w:t>
      </w:r>
    </w:p>
  </w:comment>
  <w:comment w:id="434" w:author="Baker(ESO), Stephen" w:date="2022-07-19T11:52:00Z" w:initials="BS">
    <w:p w14:paraId="6DAF567A" w14:textId="0593569C" w:rsidR="00A5505C" w:rsidRDefault="00A5505C" w:rsidP="00521CC4">
      <w:pPr>
        <w:pStyle w:val="CommentText"/>
      </w:pPr>
      <w:r>
        <w:t>C</w:t>
      </w:r>
      <w:r w:rsidRPr="00521CC4">
        <w:t xml:space="preserve">oncept of an offshore transmission system to an onshore transmission interface exists but not an onshore transmission system to onshore transmission system interface so there will need to be further changes in respect of the introduction </w:t>
      </w:r>
      <w:r>
        <w:t xml:space="preserve">specifically </w:t>
      </w:r>
      <w:r w:rsidRPr="00521CC4">
        <w:t>of an onshore Interface point i.e. a TO to CATO interface.</w:t>
      </w:r>
      <w:r>
        <w:t xml:space="preserve"> (i.e. not to introduce incumbent TO to Incumbent 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BF8CB0" w15:done="0"/>
  <w15:commentEx w15:paraId="30DC9B2A" w15:paraIdParent="11BF8CB0" w15:done="0"/>
  <w15:commentEx w15:paraId="400B98D3" w15:done="0"/>
  <w15:commentEx w15:paraId="1732E692" w15:done="0"/>
  <w15:commentEx w15:paraId="0E73A8CF" w15:paraIdParent="1732E692" w15:done="0"/>
  <w15:commentEx w15:paraId="7D9D851B" w15:paraIdParent="1732E692" w15:done="0"/>
  <w15:commentEx w15:paraId="5F328957" w15:paraIdParent="1732E692" w15:done="0"/>
  <w15:commentEx w15:paraId="4D419AA6" w15:paraIdParent="1732E692" w15:done="0"/>
  <w15:commentEx w15:paraId="6C99810A" w15:done="0"/>
  <w15:commentEx w15:paraId="2979B86F" w15:done="0"/>
  <w15:commentEx w15:paraId="0CCFF3DF" w15:done="0"/>
  <w15:commentEx w15:paraId="6046B8A6" w15:done="0"/>
  <w15:commentEx w15:paraId="18B4B523" w15:paraIdParent="6046B8A6" w15:done="0"/>
  <w15:commentEx w15:paraId="7C4889AD" w15:done="0"/>
  <w15:commentEx w15:paraId="19CF92D3" w15:paraIdParent="7C4889AD" w15:done="0"/>
  <w15:commentEx w15:paraId="3901CBD3" w15:done="0"/>
  <w15:commentEx w15:paraId="72F51157" w15:done="0"/>
  <w15:commentEx w15:paraId="67E33113" w15:done="0"/>
  <w15:commentEx w15:paraId="60F9DB56" w15:done="0"/>
  <w15:commentEx w15:paraId="0D5C648B" w15:done="0"/>
  <w15:commentEx w15:paraId="2569DF60" w15:done="0"/>
  <w15:commentEx w15:paraId="3FCDA874" w15:paraIdParent="2569DF60" w15:done="0"/>
  <w15:commentEx w15:paraId="2C9DBBDD" w15:paraIdParent="2569DF60" w15:done="0"/>
  <w15:commentEx w15:paraId="471DA983" w15:done="0"/>
  <w15:commentEx w15:paraId="6DF3330E" w15:paraIdParent="471DA983" w15:done="0"/>
  <w15:commentEx w15:paraId="6F210A08" w15:done="0"/>
  <w15:commentEx w15:paraId="0A8AD049" w15:paraIdParent="6F210A08" w15:done="0"/>
  <w15:commentEx w15:paraId="4243F188" w15:done="0"/>
  <w15:commentEx w15:paraId="3D55BBD3" w15:done="0"/>
  <w15:commentEx w15:paraId="01CA9C59" w15:paraIdParent="3D55BBD3" w15:done="0"/>
  <w15:commentEx w15:paraId="12A22BF9" w15:done="0"/>
  <w15:commentEx w15:paraId="727DBA03" w15:done="0"/>
  <w15:commentEx w15:paraId="7364CB03" w15:done="0"/>
  <w15:commentEx w15:paraId="7CCD2ED8" w15:done="0"/>
  <w15:commentEx w15:paraId="3B9C775B" w15:done="0"/>
  <w15:commentEx w15:paraId="278D4BA7" w15:paraIdParent="3B9C775B" w15:done="0"/>
  <w15:commentEx w15:paraId="7B7EB30E" w15:done="0"/>
  <w15:commentEx w15:paraId="3E7CB174" w15:paraIdParent="7B7EB30E" w15:done="0"/>
  <w15:commentEx w15:paraId="07303764" w15:done="0"/>
  <w15:commentEx w15:paraId="00CA85C9" w15:paraIdParent="07303764" w15:done="0"/>
  <w15:commentEx w15:paraId="311C6301" w15:done="0"/>
  <w15:commentEx w15:paraId="2C01F6BF" w15:paraIdParent="311C6301" w15:done="0"/>
  <w15:commentEx w15:paraId="6DAF56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9C1E" w16cex:dateUtc="2022-09-05T15:02:00Z"/>
  <w16cex:commentExtensible w16cex:durableId="26C09BC3" w16cex:dateUtc="2022-09-05T15:01:00Z"/>
  <w16cex:commentExtensible w16cex:durableId="268A8D51" w16cex:dateUtc="2022-07-26T14:57:00Z"/>
  <w16cex:commentExtensible w16cex:durableId="26A51E09" w16cex:dateUtc="2022-08-15T18:33:00Z"/>
  <w16cex:commentExtensible w16cex:durableId="26B9E351" w16cex:dateUtc="2022-08-31T12:40:00Z"/>
  <w16cex:commentExtensible w16cex:durableId="26C3230A" w16cex:dateUtc="2022-09-07T13:02:00Z"/>
  <w16cex:commentExtensible w16cex:durableId="26B9E576" w16cex:dateUtc="2022-08-31T12:49:00Z"/>
  <w16cex:commentExtensible w16cex:durableId="26C33991" w16cex:dateUtc="2022-09-07T14:38:00Z"/>
  <w16cex:commentExtensible w16cex:durableId="26C8DC72" w16cex:dateUtc="2022-09-11T21:15:00Z"/>
  <w16cex:commentExtensible w16cex:durableId="26C8DD18" w16cex:dateUtc="2022-09-11T21:18:00Z"/>
  <w16cex:commentExtensible w16cex:durableId="26CDA477" w16cex:dateUtc="2022-09-15T12:17:00Z"/>
  <w16cex:commentExtensible w16cex:durableId="26811480" w16cex:dateUtc="2022-07-19T10:31:00Z"/>
  <w16cex:commentExtensible w16cex:durableId="26C341FC" w16cex:dateUtc="2022-09-07T15:14:00Z"/>
  <w16cex:commentExtensible w16cex:durableId="26D4162F" w16cex:dateUtc="2022-09-20T09:36:00Z"/>
  <w16cex:commentExtensible w16cex:durableId="26B9E6B6" w16cex:dateUtc="2022-08-31T12:55:00Z"/>
  <w16cex:commentExtensible w16cex:durableId="269B73E6" w16cex:dateUtc="2022-08-08T10:37:00Z"/>
  <w16cex:commentExtensible w16cex:durableId="268117EE" w16cex:dateUtc="2022-07-19T10:45:00Z"/>
  <w16cex:commentExtensible w16cex:durableId="268118C0" w16cex:dateUtc="2022-07-19T10:49:00Z"/>
  <w16cex:commentExtensible w16cex:durableId="26B9E6F7" w16cex:dateUtc="2022-08-31T12:56:00Z"/>
  <w16cex:commentExtensible w16cex:durableId="26C8DF1E" w16cex:dateUtc="2022-09-11T21:26:00Z"/>
  <w16cex:commentExtensible w16cex:durableId="26CDA583" w16cex:dateUtc="2022-09-15T12:22:00Z"/>
  <w16cex:commentExtensible w16cex:durableId="26B9E859" w16cex:dateUtc="2022-08-31T13:02:00Z"/>
  <w16cex:commentExtensible w16cex:durableId="26C33F6B" w16cex:dateUtc="2022-09-07T15:03:00Z"/>
  <w16cex:commentExtensible w16cex:durableId="2681162F" w16cex:dateUtc="2022-07-19T10:38:00Z"/>
  <w16cex:commentExtensible w16cex:durableId="26C8E004" w16cex:dateUtc="2022-09-11T21:30:00Z"/>
  <w16cex:commentExtensible w16cex:durableId="26CEF327" w16cex:dateUtc="2022-09-16T12:05:00Z"/>
  <w16cex:commentExtensible w16cex:durableId="26D44F6A" w16cex:dateUtc="2022-09-20T09:36:00Z"/>
  <w16cex:commentExtensible w16cex:durableId="26D44FA5" w16cex:dateUtc="2022-09-20T09:36:00Z"/>
  <w16cex:commentExtensible w16cex:durableId="26923EB9" w16cex:dateUtc="2022-08-01T10:59:00Z"/>
  <w16cex:commentExtensible w16cex:durableId="26C8E108" w16cex:dateUtc="2022-09-11T21:34:00Z"/>
  <w16cex:commentExtensible w16cex:durableId="26C8E143" w16cex:dateUtc="2022-09-11T21:35:00Z"/>
  <w16cex:commentExtensible w16cex:durableId="26CDA66D" w16cex:dateUtc="2022-09-15T12:26:00Z"/>
  <w16cex:commentExtensible w16cex:durableId="26811A28" w16cex:dateUtc="2022-07-19T10:55:00Z"/>
  <w16cex:commentExtensible w16cex:durableId="26A51E69" w16cex:dateUtc="2022-08-15T18:35:00Z"/>
  <w16cex:commentExtensible w16cex:durableId="26B9E955" w16cex:dateUtc="2022-08-31T13:06:00Z"/>
  <w16cex:commentExtensible w16cex:durableId="26C8E1C1" w16cex:dateUtc="2022-09-11T21:37:00Z"/>
  <w16cex:commentExtensible w16cex:durableId="26811968" w16cex:dateUtc="2022-07-19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BF8CB0" w16cid:durableId="263B62CB"/>
  <w16cid:commentId w16cid:paraId="30DC9B2A" w16cid:durableId="26C09C1E"/>
  <w16cid:commentId w16cid:paraId="400B98D3" w16cid:durableId="26C09BC3"/>
  <w16cid:commentId w16cid:paraId="1732E692" w16cid:durableId="263B62FC"/>
  <w16cid:commentId w16cid:paraId="0E73A8CF" w16cid:durableId="268A8D51"/>
  <w16cid:commentId w16cid:paraId="7D9D851B" w16cid:durableId="26A51E09"/>
  <w16cid:commentId w16cid:paraId="5F328957" w16cid:durableId="26B9E351"/>
  <w16cid:commentId w16cid:paraId="4D419AA6" w16cid:durableId="26C3230A"/>
  <w16cid:commentId w16cid:paraId="6C99810A" w16cid:durableId="26B9E576"/>
  <w16cid:commentId w16cid:paraId="2979B86F" w16cid:durableId="26C33991"/>
  <w16cid:commentId w16cid:paraId="0CCFF3DF" w16cid:durableId="26C8DC72"/>
  <w16cid:commentId w16cid:paraId="6046B8A6" w16cid:durableId="26C8DD18"/>
  <w16cid:commentId w16cid:paraId="18B4B523" w16cid:durableId="26CDA477"/>
  <w16cid:commentId w16cid:paraId="7C4889AD" w16cid:durableId="263B6434"/>
  <w16cid:commentId w16cid:paraId="19CF92D3" w16cid:durableId="26811480"/>
  <w16cid:commentId w16cid:paraId="3901CBD3" w16cid:durableId="26C341FC"/>
  <w16cid:commentId w16cid:paraId="72F51157" w16cid:durableId="26D4162F"/>
  <w16cid:commentId w16cid:paraId="67E33113" w16cid:durableId="26CF0D85"/>
  <w16cid:commentId w16cid:paraId="60F9DB56" w16cid:durableId="26B9E6B6"/>
  <w16cid:commentId w16cid:paraId="0D5C648B" w16cid:durableId="269B73E6"/>
  <w16cid:commentId w16cid:paraId="2569DF60" w16cid:durableId="268117EE"/>
  <w16cid:commentId w16cid:paraId="3FCDA874" w16cid:durableId="268118C0"/>
  <w16cid:commentId w16cid:paraId="2C9DBBDD" w16cid:durableId="26B9E6F7"/>
  <w16cid:commentId w16cid:paraId="471DA983" w16cid:durableId="26C8DF1E"/>
  <w16cid:commentId w16cid:paraId="6DF3330E" w16cid:durableId="26CDA583"/>
  <w16cid:commentId w16cid:paraId="6F210A08" w16cid:durableId="26B9E859"/>
  <w16cid:commentId w16cid:paraId="0A8AD049" w16cid:durableId="26C33F6B"/>
  <w16cid:commentId w16cid:paraId="4243F188" w16cid:durableId="2681162F"/>
  <w16cid:commentId w16cid:paraId="3D55BBD3" w16cid:durableId="26C8E004"/>
  <w16cid:commentId w16cid:paraId="01CA9C59" w16cid:durableId="26CEF327"/>
  <w16cid:commentId w16cid:paraId="12A22BF9" w16cid:durableId="26D44F6A"/>
  <w16cid:commentId w16cid:paraId="727DBA03" w16cid:durableId="26D44F69"/>
  <w16cid:commentId w16cid:paraId="7364CB03" w16cid:durableId="26D44FA5"/>
  <w16cid:commentId w16cid:paraId="7CCD2ED8" w16cid:durableId="26D44FA4"/>
  <w16cid:commentId w16cid:paraId="3B9C775B" w16cid:durableId="26923EB9"/>
  <w16cid:commentId w16cid:paraId="278D4BA7" w16cid:durableId="26C8E108"/>
  <w16cid:commentId w16cid:paraId="7B7EB30E" w16cid:durableId="26C8E143"/>
  <w16cid:commentId w16cid:paraId="3E7CB174" w16cid:durableId="26CDA66D"/>
  <w16cid:commentId w16cid:paraId="07303764" w16cid:durableId="26811A28"/>
  <w16cid:commentId w16cid:paraId="00CA85C9" w16cid:durableId="26A51E69"/>
  <w16cid:commentId w16cid:paraId="311C6301" w16cid:durableId="26B9E955"/>
  <w16cid:commentId w16cid:paraId="2C01F6BF" w16cid:durableId="26C8E1C1"/>
  <w16cid:commentId w16cid:paraId="6DAF567A" w16cid:durableId="268119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E5625" w14:textId="77777777" w:rsidR="00507B1F" w:rsidRDefault="00507B1F" w:rsidP="008F1F3E">
      <w:pPr>
        <w:pStyle w:val="Header"/>
      </w:pPr>
      <w:r>
        <w:separator/>
      </w:r>
    </w:p>
  </w:endnote>
  <w:endnote w:type="continuationSeparator" w:id="0">
    <w:p w14:paraId="2126F304" w14:textId="77777777" w:rsidR="00507B1F" w:rsidRDefault="00507B1F" w:rsidP="008F1F3E">
      <w:pPr>
        <w:pStyle w:val="Header"/>
      </w:pPr>
      <w:r>
        <w:continuationSeparator/>
      </w:r>
    </w:p>
  </w:endnote>
  <w:endnote w:type="continuationNotice" w:id="1">
    <w:p w14:paraId="0184BDE4" w14:textId="77777777" w:rsidR="00507B1F" w:rsidRDefault="00507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B0F25C1" w:rsidR="00057CBA" w:rsidRDefault="00057CBA"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w:t>
    </w:r>
    <w:r w:rsidR="00424552">
      <w:rPr>
        <w:rStyle w:val="PageNumber"/>
        <w:sz w:val="16"/>
        <w:szCs w:val="16"/>
      </w:rPr>
      <w:t>6</w:t>
    </w:r>
    <w:r>
      <w:rPr>
        <w:rStyle w:val="PageNumber"/>
        <w:sz w:val="16"/>
        <w:szCs w:val="16"/>
      </w:rPr>
      <w:t xml:space="preserve"> Revision</w:t>
    </w:r>
    <w:r w:rsidR="00480535">
      <w:rPr>
        <w:rStyle w:val="PageNumber"/>
        <w:sz w:val="16"/>
        <w:szCs w:val="16"/>
      </w:rPr>
      <w:t xml:space="preserve"> </w:t>
    </w:r>
    <w:r w:rsidR="006D65CB">
      <w:rPr>
        <w:rStyle w:val="PageNumber"/>
        <w:sz w:val="16"/>
        <w:szCs w:val="16"/>
      </w:rPr>
      <w:t>4</w:t>
    </w:r>
    <w:r>
      <w:rPr>
        <w:rStyle w:val="PageNumber"/>
        <w:sz w:val="16"/>
        <w:szCs w:val="16"/>
      </w:rPr>
      <w:tab/>
      <w:t>GD</w:t>
    </w:r>
    <w:r w:rsidRPr="002B5019">
      <w:rPr>
        <w:rStyle w:val="PageNumber"/>
        <w:sz w:val="16"/>
        <w:szCs w:val="16"/>
      </w:rPr>
      <w:tab/>
    </w:r>
    <w:r w:rsidR="006D65CB">
      <w:rPr>
        <w:rStyle w:val="PageNumber"/>
        <w:sz w:val="16"/>
        <w:szCs w:val="16"/>
      </w:rPr>
      <w:t>03 August</w:t>
    </w:r>
    <w:r>
      <w:rPr>
        <w:rStyle w:val="PageNumber"/>
        <w:sz w:val="16"/>
        <w:szCs w:val="16"/>
      </w:rPr>
      <w:t xml:space="preserve"> 202</w:t>
    </w:r>
    <w:r w:rsidR="00424552">
      <w:rPr>
        <w:rStyle w:val="PageNumber"/>
        <w:sz w:val="16"/>
        <w:szCs w:val="16"/>
      </w:rPr>
      <w:t>1</w:t>
    </w:r>
  </w:p>
  <w:p w14:paraId="60524C2E" w14:textId="5E4DEA9D" w:rsidR="00057CBA" w:rsidRPr="009313F1" w:rsidRDefault="00057CBA"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Pr>
        <w:rStyle w:val="PageNumber"/>
        <w:noProof/>
        <w:sz w:val="16"/>
        <w:szCs w:val="16"/>
      </w:rPr>
      <w:t>9</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w:t>
    </w:r>
    <w:r w:rsidR="00724A66">
      <w:rPr>
        <w:rStyle w:val="PageNumber"/>
        <w:sz w:val="16"/>
        <w:szCs w:val="16"/>
      </w:rPr>
      <w:t>7</w:t>
    </w:r>
  </w:p>
  <w:p w14:paraId="50416617" w14:textId="77777777" w:rsidR="00057CBA" w:rsidRPr="009313F1" w:rsidRDefault="00057CBA"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1029E" w14:textId="77777777" w:rsidR="00507B1F" w:rsidRDefault="00507B1F" w:rsidP="008F1F3E">
      <w:pPr>
        <w:pStyle w:val="Header"/>
      </w:pPr>
      <w:r>
        <w:separator/>
      </w:r>
    </w:p>
  </w:footnote>
  <w:footnote w:type="continuationSeparator" w:id="0">
    <w:p w14:paraId="4686C9AB" w14:textId="77777777" w:rsidR="00507B1F" w:rsidRDefault="00507B1F" w:rsidP="008F1F3E">
      <w:pPr>
        <w:pStyle w:val="Header"/>
      </w:pPr>
      <w:r>
        <w:continuationSeparator/>
      </w:r>
    </w:p>
  </w:footnote>
  <w:footnote w:type="continuationNotice" w:id="1">
    <w:p w14:paraId="04AE53D3" w14:textId="77777777" w:rsidR="00507B1F" w:rsidRDefault="00507B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6193979" w14:paraId="6F7012FB" w14:textId="77777777" w:rsidTr="56193979">
      <w:tc>
        <w:tcPr>
          <w:tcW w:w="3210" w:type="dxa"/>
        </w:tcPr>
        <w:p w14:paraId="1C17BB54" w14:textId="6D26633C" w:rsidR="56193979" w:rsidRDefault="56193979" w:rsidP="56193979">
          <w:pPr>
            <w:pStyle w:val="Header"/>
            <w:ind w:left="-115"/>
          </w:pPr>
        </w:p>
      </w:tc>
      <w:tc>
        <w:tcPr>
          <w:tcW w:w="3210" w:type="dxa"/>
        </w:tcPr>
        <w:p w14:paraId="523EA832" w14:textId="66AFF797" w:rsidR="56193979" w:rsidRDefault="56193979" w:rsidP="56193979">
          <w:pPr>
            <w:pStyle w:val="Header"/>
            <w:jc w:val="center"/>
          </w:pPr>
        </w:p>
      </w:tc>
      <w:tc>
        <w:tcPr>
          <w:tcW w:w="3210" w:type="dxa"/>
        </w:tcPr>
        <w:p w14:paraId="7C4733F6" w14:textId="7C072BC3" w:rsidR="56193979" w:rsidRDefault="56193979" w:rsidP="56193979">
          <w:pPr>
            <w:pStyle w:val="Header"/>
            <w:ind w:right="-115"/>
            <w:jc w:val="right"/>
          </w:pPr>
        </w:p>
      </w:tc>
    </w:tr>
  </w:tbl>
  <w:p w14:paraId="5880EB8B" w14:textId="4E0671EF" w:rsidR="56193979" w:rsidRDefault="561939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F7762"/>
    <w:multiLevelType w:val="hybridMultilevel"/>
    <w:tmpl w:val="F850A1A2"/>
    <w:lvl w:ilvl="0" w:tplc="22F2E84E">
      <w:start w:val="9"/>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0FDB0502"/>
    <w:multiLevelType w:val="hybridMultilevel"/>
    <w:tmpl w:val="6B2E6350"/>
    <w:lvl w:ilvl="0" w:tplc="99C8F264">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B652D8"/>
    <w:multiLevelType w:val="hybridMultilevel"/>
    <w:tmpl w:val="C46CE6EA"/>
    <w:lvl w:ilvl="0" w:tplc="DF6600F2">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B677AF"/>
    <w:multiLevelType w:val="hybridMultilevel"/>
    <w:tmpl w:val="B002AE84"/>
    <w:lvl w:ilvl="0" w:tplc="8064F3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230316"/>
    <w:multiLevelType w:val="hybridMultilevel"/>
    <w:tmpl w:val="CAA012E8"/>
    <w:lvl w:ilvl="0" w:tplc="6B3C66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2D31CF"/>
    <w:multiLevelType w:val="hybridMultilevel"/>
    <w:tmpl w:val="C602D29C"/>
    <w:lvl w:ilvl="0" w:tplc="4FB0A03C">
      <w:start w:val="22"/>
      <w:numFmt w:val="lowerLetter"/>
      <w:lvlText w:val="(%1)"/>
      <w:lvlJc w:val="left"/>
      <w:pPr>
        <w:ind w:left="927" w:hanging="360"/>
      </w:pPr>
      <w:rPr>
        <w:rFonts w:cs="Arial"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125798"/>
    <w:multiLevelType w:val="hybridMultilevel"/>
    <w:tmpl w:val="2FE2646A"/>
    <w:lvl w:ilvl="0" w:tplc="BBB6D2DE">
      <w:start w:val="4"/>
      <w:numFmt w:val="lowerRoman"/>
      <w:lvlText w:val="(%1)"/>
      <w:lvlJc w:val="left"/>
      <w:pPr>
        <w:ind w:left="1080" w:hanging="72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F9114C"/>
    <w:multiLevelType w:val="hybridMultilevel"/>
    <w:tmpl w:val="D8409344"/>
    <w:lvl w:ilvl="0" w:tplc="B602F4EE">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480DF6"/>
    <w:multiLevelType w:val="hybridMultilevel"/>
    <w:tmpl w:val="B81EDA70"/>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6DC450F8"/>
    <w:multiLevelType w:val="hybridMultilevel"/>
    <w:tmpl w:val="6152FBD4"/>
    <w:lvl w:ilvl="0" w:tplc="90687F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3"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639072005">
    <w:abstractNumId w:val="7"/>
  </w:num>
  <w:num w:numId="2" w16cid:durableId="1445492140">
    <w:abstractNumId w:val="5"/>
  </w:num>
  <w:num w:numId="3" w16cid:durableId="199704088">
    <w:abstractNumId w:val="15"/>
  </w:num>
  <w:num w:numId="4" w16cid:durableId="1884171570">
    <w:abstractNumId w:val="3"/>
  </w:num>
  <w:num w:numId="5" w16cid:durableId="332680741">
    <w:abstractNumId w:val="20"/>
  </w:num>
  <w:num w:numId="6" w16cid:durableId="491145267">
    <w:abstractNumId w:val="12"/>
  </w:num>
  <w:num w:numId="7" w16cid:durableId="116797543">
    <w:abstractNumId w:val="18"/>
  </w:num>
  <w:num w:numId="8" w16cid:durableId="400949643">
    <w:abstractNumId w:val="6"/>
  </w:num>
  <w:num w:numId="9" w16cid:durableId="1327434735">
    <w:abstractNumId w:val="0"/>
  </w:num>
  <w:num w:numId="10" w16cid:durableId="175968729">
    <w:abstractNumId w:val="9"/>
  </w:num>
  <w:num w:numId="11" w16cid:durableId="1525095033">
    <w:abstractNumId w:val="19"/>
  </w:num>
  <w:num w:numId="12" w16cid:durableId="1434324935">
    <w:abstractNumId w:val="14"/>
  </w:num>
  <w:num w:numId="13" w16cid:durableId="2089034119">
    <w:abstractNumId w:val="23"/>
  </w:num>
  <w:num w:numId="14" w16cid:durableId="2093235824">
    <w:abstractNumId w:val="2"/>
  </w:num>
  <w:num w:numId="15" w16cid:durableId="538400192">
    <w:abstractNumId w:val="22"/>
  </w:num>
  <w:num w:numId="16" w16cid:durableId="1939822841">
    <w:abstractNumId w:val="4"/>
  </w:num>
  <w:num w:numId="17" w16cid:durableId="446510008">
    <w:abstractNumId w:val="21"/>
  </w:num>
  <w:num w:numId="18" w16cid:durableId="1578393097">
    <w:abstractNumId w:val="10"/>
  </w:num>
  <w:num w:numId="19" w16cid:durableId="1314943383">
    <w:abstractNumId w:val="1"/>
  </w:num>
  <w:num w:numId="20" w16cid:durableId="146938761">
    <w:abstractNumId w:val="11"/>
  </w:num>
  <w:num w:numId="21" w16cid:durableId="388500399">
    <w:abstractNumId w:val="17"/>
  </w:num>
  <w:num w:numId="22" w16cid:durableId="1650865218">
    <w:abstractNumId w:val="13"/>
  </w:num>
  <w:num w:numId="23" w16cid:durableId="213548416">
    <w:abstractNumId w:val="8"/>
  </w:num>
  <w:num w:numId="24" w16cid:durableId="1645158497">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rson w15:author="Melanie Howe">
    <w15:presenceInfo w15:providerId="None" w15:userId="Melanie Ho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1A5"/>
    <w:rsid w:val="00000EE6"/>
    <w:rsid w:val="00003B88"/>
    <w:rsid w:val="00003C71"/>
    <w:rsid w:val="00004980"/>
    <w:rsid w:val="000062AE"/>
    <w:rsid w:val="00007774"/>
    <w:rsid w:val="00007EE1"/>
    <w:rsid w:val="0001050D"/>
    <w:rsid w:val="0001061B"/>
    <w:rsid w:val="00014126"/>
    <w:rsid w:val="000154B2"/>
    <w:rsid w:val="00015A88"/>
    <w:rsid w:val="000161AA"/>
    <w:rsid w:val="00016B65"/>
    <w:rsid w:val="00020048"/>
    <w:rsid w:val="000207FD"/>
    <w:rsid w:val="00021488"/>
    <w:rsid w:val="00021AB9"/>
    <w:rsid w:val="00022E96"/>
    <w:rsid w:val="00023285"/>
    <w:rsid w:val="0002366F"/>
    <w:rsid w:val="00024138"/>
    <w:rsid w:val="000245C7"/>
    <w:rsid w:val="00025343"/>
    <w:rsid w:val="00025663"/>
    <w:rsid w:val="00025CB5"/>
    <w:rsid w:val="00026250"/>
    <w:rsid w:val="00026B96"/>
    <w:rsid w:val="00027334"/>
    <w:rsid w:val="000304F8"/>
    <w:rsid w:val="00031630"/>
    <w:rsid w:val="000317EB"/>
    <w:rsid w:val="0003213A"/>
    <w:rsid w:val="00032390"/>
    <w:rsid w:val="00033671"/>
    <w:rsid w:val="000341A6"/>
    <w:rsid w:val="000341F0"/>
    <w:rsid w:val="00034ED5"/>
    <w:rsid w:val="00035985"/>
    <w:rsid w:val="0003628F"/>
    <w:rsid w:val="000362F8"/>
    <w:rsid w:val="000363D8"/>
    <w:rsid w:val="000365D6"/>
    <w:rsid w:val="000400ED"/>
    <w:rsid w:val="0004236F"/>
    <w:rsid w:val="0004439C"/>
    <w:rsid w:val="00044A90"/>
    <w:rsid w:val="00046274"/>
    <w:rsid w:val="00052895"/>
    <w:rsid w:val="00054728"/>
    <w:rsid w:val="00054B19"/>
    <w:rsid w:val="00055DDE"/>
    <w:rsid w:val="000571BC"/>
    <w:rsid w:val="00057CBA"/>
    <w:rsid w:val="0006008A"/>
    <w:rsid w:val="0006069B"/>
    <w:rsid w:val="000619EA"/>
    <w:rsid w:val="00062B73"/>
    <w:rsid w:val="00062D5C"/>
    <w:rsid w:val="000642CC"/>
    <w:rsid w:val="000649D6"/>
    <w:rsid w:val="00065002"/>
    <w:rsid w:val="0006512B"/>
    <w:rsid w:val="000670C8"/>
    <w:rsid w:val="000705ED"/>
    <w:rsid w:val="00070786"/>
    <w:rsid w:val="00070B7B"/>
    <w:rsid w:val="00070D1B"/>
    <w:rsid w:val="00071485"/>
    <w:rsid w:val="000717FE"/>
    <w:rsid w:val="00071A83"/>
    <w:rsid w:val="0007222B"/>
    <w:rsid w:val="00072670"/>
    <w:rsid w:val="0007501B"/>
    <w:rsid w:val="000754B9"/>
    <w:rsid w:val="000757AB"/>
    <w:rsid w:val="00075931"/>
    <w:rsid w:val="00076090"/>
    <w:rsid w:val="00077AC6"/>
    <w:rsid w:val="00080969"/>
    <w:rsid w:val="00081849"/>
    <w:rsid w:val="000830DF"/>
    <w:rsid w:val="00083788"/>
    <w:rsid w:val="00083CB4"/>
    <w:rsid w:val="000840E3"/>
    <w:rsid w:val="00086208"/>
    <w:rsid w:val="000872E0"/>
    <w:rsid w:val="0008749C"/>
    <w:rsid w:val="00087760"/>
    <w:rsid w:val="00087B6F"/>
    <w:rsid w:val="00091D8D"/>
    <w:rsid w:val="00091DE7"/>
    <w:rsid w:val="00091E64"/>
    <w:rsid w:val="000921B9"/>
    <w:rsid w:val="000921DF"/>
    <w:rsid w:val="00093267"/>
    <w:rsid w:val="00097048"/>
    <w:rsid w:val="000971DC"/>
    <w:rsid w:val="00097F26"/>
    <w:rsid w:val="000A0049"/>
    <w:rsid w:val="000A0333"/>
    <w:rsid w:val="000A0CD7"/>
    <w:rsid w:val="000A125B"/>
    <w:rsid w:val="000A1A3E"/>
    <w:rsid w:val="000A3FE9"/>
    <w:rsid w:val="000A63D5"/>
    <w:rsid w:val="000A76DB"/>
    <w:rsid w:val="000A77CC"/>
    <w:rsid w:val="000A7CCA"/>
    <w:rsid w:val="000B01D4"/>
    <w:rsid w:val="000B0546"/>
    <w:rsid w:val="000B191E"/>
    <w:rsid w:val="000B3943"/>
    <w:rsid w:val="000B39CF"/>
    <w:rsid w:val="000B47E5"/>
    <w:rsid w:val="000B675D"/>
    <w:rsid w:val="000B695C"/>
    <w:rsid w:val="000B69EA"/>
    <w:rsid w:val="000B6DF9"/>
    <w:rsid w:val="000B7CC5"/>
    <w:rsid w:val="000C129B"/>
    <w:rsid w:val="000C14D3"/>
    <w:rsid w:val="000C1BB4"/>
    <w:rsid w:val="000C61D6"/>
    <w:rsid w:val="000C64D4"/>
    <w:rsid w:val="000C77D7"/>
    <w:rsid w:val="000D119E"/>
    <w:rsid w:val="000D120A"/>
    <w:rsid w:val="000D5ABD"/>
    <w:rsid w:val="000D77A7"/>
    <w:rsid w:val="000E18CB"/>
    <w:rsid w:val="000E1C0F"/>
    <w:rsid w:val="000E203C"/>
    <w:rsid w:val="000E28B7"/>
    <w:rsid w:val="000E4122"/>
    <w:rsid w:val="000E4D6A"/>
    <w:rsid w:val="000F032A"/>
    <w:rsid w:val="000F2089"/>
    <w:rsid w:val="000F2BF8"/>
    <w:rsid w:val="000F2E9E"/>
    <w:rsid w:val="000F37F3"/>
    <w:rsid w:val="000F4C96"/>
    <w:rsid w:val="000F50BF"/>
    <w:rsid w:val="000F638B"/>
    <w:rsid w:val="000F69A7"/>
    <w:rsid w:val="000F734A"/>
    <w:rsid w:val="00100103"/>
    <w:rsid w:val="0010032A"/>
    <w:rsid w:val="00100EA5"/>
    <w:rsid w:val="0010168A"/>
    <w:rsid w:val="001016AC"/>
    <w:rsid w:val="00101A74"/>
    <w:rsid w:val="00103185"/>
    <w:rsid w:val="00104513"/>
    <w:rsid w:val="00104B3C"/>
    <w:rsid w:val="00105C6E"/>
    <w:rsid w:val="001060D9"/>
    <w:rsid w:val="001063DD"/>
    <w:rsid w:val="001075DE"/>
    <w:rsid w:val="00107BE9"/>
    <w:rsid w:val="00107CBD"/>
    <w:rsid w:val="0011000F"/>
    <w:rsid w:val="001116EF"/>
    <w:rsid w:val="00112FC3"/>
    <w:rsid w:val="001157D0"/>
    <w:rsid w:val="001172A6"/>
    <w:rsid w:val="00120FFF"/>
    <w:rsid w:val="001214C1"/>
    <w:rsid w:val="0012256D"/>
    <w:rsid w:val="00122B87"/>
    <w:rsid w:val="00123474"/>
    <w:rsid w:val="00124A50"/>
    <w:rsid w:val="00124C02"/>
    <w:rsid w:val="0012752A"/>
    <w:rsid w:val="00127FF6"/>
    <w:rsid w:val="00130486"/>
    <w:rsid w:val="0013182E"/>
    <w:rsid w:val="00131989"/>
    <w:rsid w:val="00131B2E"/>
    <w:rsid w:val="00132166"/>
    <w:rsid w:val="00132D71"/>
    <w:rsid w:val="0013649C"/>
    <w:rsid w:val="00141116"/>
    <w:rsid w:val="00141C7B"/>
    <w:rsid w:val="0014291E"/>
    <w:rsid w:val="00142D0D"/>
    <w:rsid w:val="001430D8"/>
    <w:rsid w:val="0014560E"/>
    <w:rsid w:val="00145B28"/>
    <w:rsid w:val="00146EA7"/>
    <w:rsid w:val="00147586"/>
    <w:rsid w:val="0014796B"/>
    <w:rsid w:val="00147993"/>
    <w:rsid w:val="00153389"/>
    <w:rsid w:val="001547C7"/>
    <w:rsid w:val="00156561"/>
    <w:rsid w:val="00156A8E"/>
    <w:rsid w:val="0015789D"/>
    <w:rsid w:val="00160F31"/>
    <w:rsid w:val="00161E0D"/>
    <w:rsid w:val="00162F36"/>
    <w:rsid w:val="00163368"/>
    <w:rsid w:val="00165AB2"/>
    <w:rsid w:val="001663B3"/>
    <w:rsid w:val="001710CF"/>
    <w:rsid w:val="001715BC"/>
    <w:rsid w:val="00171D38"/>
    <w:rsid w:val="00172580"/>
    <w:rsid w:val="001731C5"/>
    <w:rsid w:val="001738C9"/>
    <w:rsid w:val="00174C33"/>
    <w:rsid w:val="001750CE"/>
    <w:rsid w:val="00176A1D"/>
    <w:rsid w:val="00176F1A"/>
    <w:rsid w:val="00180416"/>
    <w:rsid w:val="001812C8"/>
    <w:rsid w:val="0018137F"/>
    <w:rsid w:val="00182995"/>
    <w:rsid w:val="00185002"/>
    <w:rsid w:val="00185EA4"/>
    <w:rsid w:val="001864C9"/>
    <w:rsid w:val="00186F1A"/>
    <w:rsid w:val="00187F6D"/>
    <w:rsid w:val="0019341E"/>
    <w:rsid w:val="00194632"/>
    <w:rsid w:val="00196A22"/>
    <w:rsid w:val="00197311"/>
    <w:rsid w:val="001A02D3"/>
    <w:rsid w:val="001A2383"/>
    <w:rsid w:val="001A30E2"/>
    <w:rsid w:val="001A3574"/>
    <w:rsid w:val="001A3852"/>
    <w:rsid w:val="001A38EA"/>
    <w:rsid w:val="001A4103"/>
    <w:rsid w:val="001A5C78"/>
    <w:rsid w:val="001A6C6A"/>
    <w:rsid w:val="001A71C5"/>
    <w:rsid w:val="001A7C89"/>
    <w:rsid w:val="001A7D19"/>
    <w:rsid w:val="001B1B41"/>
    <w:rsid w:val="001B1B75"/>
    <w:rsid w:val="001B248A"/>
    <w:rsid w:val="001B2EA0"/>
    <w:rsid w:val="001B453D"/>
    <w:rsid w:val="001B5479"/>
    <w:rsid w:val="001B66AF"/>
    <w:rsid w:val="001B66FE"/>
    <w:rsid w:val="001B7F9C"/>
    <w:rsid w:val="001C0E71"/>
    <w:rsid w:val="001C27B6"/>
    <w:rsid w:val="001C3054"/>
    <w:rsid w:val="001C48A9"/>
    <w:rsid w:val="001C49E3"/>
    <w:rsid w:val="001C5F42"/>
    <w:rsid w:val="001D0BB8"/>
    <w:rsid w:val="001D227F"/>
    <w:rsid w:val="001D2A93"/>
    <w:rsid w:val="001D4BA1"/>
    <w:rsid w:val="001D580A"/>
    <w:rsid w:val="001D5E8C"/>
    <w:rsid w:val="001D6235"/>
    <w:rsid w:val="001D6881"/>
    <w:rsid w:val="001D68E2"/>
    <w:rsid w:val="001D757F"/>
    <w:rsid w:val="001D7C33"/>
    <w:rsid w:val="001D7E46"/>
    <w:rsid w:val="001E07D0"/>
    <w:rsid w:val="001E192B"/>
    <w:rsid w:val="001E255C"/>
    <w:rsid w:val="001E2E19"/>
    <w:rsid w:val="001E3350"/>
    <w:rsid w:val="001E3C4D"/>
    <w:rsid w:val="001E3F22"/>
    <w:rsid w:val="001E3F9E"/>
    <w:rsid w:val="001E53BE"/>
    <w:rsid w:val="001E5C54"/>
    <w:rsid w:val="001E5C7A"/>
    <w:rsid w:val="001E6459"/>
    <w:rsid w:val="001E6518"/>
    <w:rsid w:val="001E777B"/>
    <w:rsid w:val="001F1007"/>
    <w:rsid w:val="001F14D1"/>
    <w:rsid w:val="001F1507"/>
    <w:rsid w:val="001F2024"/>
    <w:rsid w:val="001F377B"/>
    <w:rsid w:val="001F38C4"/>
    <w:rsid w:val="001F431D"/>
    <w:rsid w:val="001F43C1"/>
    <w:rsid w:val="001F5AFA"/>
    <w:rsid w:val="00200593"/>
    <w:rsid w:val="00200E24"/>
    <w:rsid w:val="0020174A"/>
    <w:rsid w:val="00201962"/>
    <w:rsid w:val="002035FD"/>
    <w:rsid w:val="002039BC"/>
    <w:rsid w:val="00203F0B"/>
    <w:rsid w:val="002060CE"/>
    <w:rsid w:val="002067F9"/>
    <w:rsid w:val="00206A9F"/>
    <w:rsid w:val="00207464"/>
    <w:rsid w:val="00210BE6"/>
    <w:rsid w:val="0021242F"/>
    <w:rsid w:val="002128D3"/>
    <w:rsid w:val="00212B61"/>
    <w:rsid w:val="002139A4"/>
    <w:rsid w:val="002142B8"/>
    <w:rsid w:val="00214C33"/>
    <w:rsid w:val="00216317"/>
    <w:rsid w:val="0021665F"/>
    <w:rsid w:val="00216F13"/>
    <w:rsid w:val="00221562"/>
    <w:rsid w:val="002218F2"/>
    <w:rsid w:val="00221DE3"/>
    <w:rsid w:val="0022274E"/>
    <w:rsid w:val="00222BDC"/>
    <w:rsid w:val="002236AD"/>
    <w:rsid w:val="00223703"/>
    <w:rsid w:val="00225F8F"/>
    <w:rsid w:val="00227CDD"/>
    <w:rsid w:val="00227CFA"/>
    <w:rsid w:val="00230030"/>
    <w:rsid w:val="00231D7C"/>
    <w:rsid w:val="00233137"/>
    <w:rsid w:val="002335A5"/>
    <w:rsid w:val="00233711"/>
    <w:rsid w:val="00234762"/>
    <w:rsid w:val="002353DB"/>
    <w:rsid w:val="002354AC"/>
    <w:rsid w:val="002362A8"/>
    <w:rsid w:val="00236D93"/>
    <w:rsid w:val="00237154"/>
    <w:rsid w:val="0024129A"/>
    <w:rsid w:val="0024141D"/>
    <w:rsid w:val="00242625"/>
    <w:rsid w:val="00243260"/>
    <w:rsid w:val="0024382C"/>
    <w:rsid w:val="00243D79"/>
    <w:rsid w:val="00243D8A"/>
    <w:rsid w:val="00245330"/>
    <w:rsid w:val="002475F8"/>
    <w:rsid w:val="0024762E"/>
    <w:rsid w:val="002511C7"/>
    <w:rsid w:val="00252FF3"/>
    <w:rsid w:val="0025321A"/>
    <w:rsid w:val="00253EEF"/>
    <w:rsid w:val="00254A70"/>
    <w:rsid w:val="00260AE8"/>
    <w:rsid w:val="00262190"/>
    <w:rsid w:val="0026276F"/>
    <w:rsid w:val="002641FF"/>
    <w:rsid w:val="00264E89"/>
    <w:rsid w:val="002662E1"/>
    <w:rsid w:val="002665FF"/>
    <w:rsid w:val="00272C70"/>
    <w:rsid w:val="00273E52"/>
    <w:rsid w:val="00274B57"/>
    <w:rsid w:val="00274FE8"/>
    <w:rsid w:val="00275DAB"/>
    <w:rsid w:val="00277C3C"/>
    <w:rsid w:val="00277E3F"/>
    <w:rsid w:val="0029003F"/>
    <w:rsid w:val="002906EE"/>
    <w:rsid w:val="002926BE"/>
    <w:rsid w:val="002947EF"/>
    <w:rsid w:val="00294D0A"/>
    <w:rsid w:val="0029691B"/>
    <w:rsid w:val="002A1B94"/>
    <w:rsid w:val="002A2281"/>
    <w:rsid w:val="002A2D51"/>
    <w:rsid w:val="002A5305"/>
    <w:rsid w:val="002A5E6F"/>
    <w:rsid w:val="002A6DA8"/>
    <w:rsid w:val="002A7646"/>
    <w:rsid w:val="002B0152"/>
    <w:rsid w:val="002B0296"/>
    <w:rsid w:val="002B0302"/>
    <w:rsid w:val="002B03FE"/>
    <w:rsid w:val="002B191B"/>
    <w:rsid w:val="002B1D7D"/>
    <w:rsid w:val="002B245D"/>
    <w:rsid w:val="002B32B0"/>
    <w:rsid w:val="002B3B0E"/>
    <w:rsid w:val="002B4555"/>
    <w:rsid w:val="002B5019"/>
    <w:rsid w:val="002C0464"/>
    <w:rsid w:val="002C1202"/>
    <w:rsid w:val="002C142F"/>
    <w:rsid w:val="002C1CC9"/>
    <w:rsid w:val="002C22CE"/>
    <w:rsid w:val="002C32D7"/>
    <w:rsid w:val="002C3627"/>
    <w:rsid w:val="002C4092"/>
    <w:rsid w:val="002C4B45"/>
    <w:rsid w:val="002D08AD"/>
    <w:rsid w:val="002D099D"/>
    <w:rsid w:val="002D0C7A"/>
    <w:rsid w:val="002D3390"/>
    <w:rsid w:val="002D413D"/>
    <w:rsid w:val="002D45C4"/>
    <w:rsid w:val="002D497A"/>
    <w:rsid w:val="002D4A6E"/>
    <w:rsid w:val="002D680A"/>
    <w:rsid w:val="002D775E"/>
    <w:rsid w:val="002D7D65"/>
    <w:rsid w:val="002E092D"/>
    <w:rsid w:val="002E0B1D"/>
    <w:rsid w:val="002E102B"/>
    <w:rsid w:val="002E2435"/>
    <w:rsid w:val="002E3677"/>
    <w:rsid w:val="002E4005"/>
    <w:rsid w:val="002E4059"/>
    <w:rsid w:val="002E4C32"/>
    <w:rsid w:val="002E4D10"/>
    <w:rsid w:val="002E56EC"/>
    <w:rsid w:val="002E5701"/>
    <w:rsid w:val="002E5B44"/>
    <w:rsid w:val="002E6C79"/>
    <w:rsid w:val="002E7875"/>
    <w:rsid w:val="002F2D8C"/>
    <w:rsid w:val="002F46A9"/>
    <w:rsid w:val="002F5283"/>
    <w:rsid w:val="002F6B8C"/>
    <w:rsid w:val="003000A4"/>
    <w:rsid w:val="00300601"/>
    <w:rsid w:val="00301D71"/>
    <w:rsid w:val="00302DC4"/>
    <w:rsid w:val="00303C2B"/>
    <w:rsid w:val="00305545"/>
    <w:rsid w:val="00306436"/>
    <w:rsid w:val="00306887"/>
    <w:rsid w:val="00306AAF"/>
    <w:rsid w:val="00306C11"/>
    <w:rsid w:val="003113C6"/>
    <w:rsid w:val="00312A17"/>
    <w:rsid w:val="00312F3B"/>
    <w:rsid w:val="0031460E"/>
    <w:rsid w:val="00316663"/>
    <w:rsid w:val="00316797"/>
    <w:rsid w:val="003168E5"/>
    <w:rsid w:val="00316BC4"/>
    <w:rsid w:val="00316C1A"/>
    <w:rsid w:val="003172CB"/>
    <w:rsid w:val="0031784D"/>
    <w:rsid w:val="00317A9E"/>
    <w:rsid w:val="00320A03"/>
    <w:rsid w:val="00320C84"/>
    <w:rsid w:val="00321E28"/>
    <w:rsid w:val="00321EA3"/>
    <w:rsid w:val="003247A3"/>
    <w:rsid w:val="00325486"/>
    <w:rsid w:val="003267B3"/>
    <w:rsid w:val="00326843"/>
    <w:rsid w:val="00327026"/>
    <w:rsid w:val="00327416"/>
    <w:rsid w:val="00333BC1"/>
    <w:rsid w:val="00333D74"/>
    <w:rsid w:val="00333F56"/>
    <w:rsid w:val="00336B96"/>
    <w:rsid w:val="00337897"/>
    <w:rsid w:val="0033794C"/>
    <w:rsid w:val="003406F5"/>
    <w:rsid w:val="00341E2C"/>
    <w:rsid w:val="00341ED6"/>
    <w:rsid w:val="00342C33"/>
    <w:rsid w:val="00342E9F"/>
    <w:rsid w:val="003448DD"/>
    <w:rsid w:val="0034495D"/>
    <w:rsid w:val="00345E35"/>
    <w:rsid w:val="003473EA"/>
    <w:rsid w:val="00347928"/>
    <w:rsid w:val="00351651"/>
    <w:rsid w:val="00351BFF"/>
    <w:rsid w:val="00352E12"/>
    <w:rsid w:val="00353223"/>
    <w:rsid w:val="00355826"/>
    <w:rsid w:val="00355A8F"/>
    <w:rsid w:val="00360A16"/>
    <w:rsid w:val="00362367"/>
    <w:rsid w:val="003625F1"/>
    <w:rsid w:val="0036288F"/>
    <w:rsid w:val="003628DE"/>
    <w:rsid w:val="00363290"/>
    <w:rsid w:val="00363D38"/>
    <w:rsid w:val="00365569"/>
    <w:rsid w:val="00366088"/>
    <w:rsid w:val="00366B0F"/>
    <w:rsid w:val="0037043D"/>
    <w:rsid w:val="0037065B"/>
    <w:rsid w:val="003721E7"/>
    <w:rsid w:val="00372ACE"/>
    <w:rsid w:val="00374794"/>
    <w:rsid w:val="00376F00"/>
    <w:rsid w:val="003774EE"/>
    <w:rsid w:val="0037797A"/>
    <w:rsid w:val="00380E99"/>
    <w:rsid w:val="0038195E"/>
    <w:rsid w:val="00381B9F"/>
    <w:rsid w:val="00382D1D"/>
    <w:rsid w:val="003846DF"/>
    <w:rsid w:val="003854C6"/>
    <w:rsid w:val="003870F7"/>
    <w:rsid w:val="00387391"/>
    <w:rsid w:val="00390539"/>
    <w:rsid w:val="0039116B"/>
    <w:rsid w:val="00391B22"/>
    <w:rsid w:val="00391E54"/>
    <w:rsid w:val="00392136"/>
    <w:rsid w:val="003921BD"/>
    <w:rsid w:val="003927B8"/>
    <w:rsid w:val="00392AB4"/>
    <w:rsid w:val="00392D72"/>
    <w:rsid w:val="00393446"/>
    <w:rsid w:val="003937A9"/>
    <w:rsid w:val="00393A2C"/>
    <w:rsid w:val="00394666"/>
    <w:rsid w:val="00396436"/>
    <w:rsid w:val="00397F43"/>
    <w:rsid w:val="003A00BF"/>
    <w:rsid w:val="003A0672"/>
    <w:rsid w:val="003A1576"/>
    <w:rsid w:val="003A464A"/>
    <w:rsid w:val="003A5443"/>
    <w:rsid w:val="003A6B14"/>
    <w:rsid w:val="003B1A08"/>
    <w:rsid w:val="003B1B95"/>
    <w:rsid w:val="003B3D05"/>
    <w:rsid w:val="003B642E"/>
    <w:rsid w:val="003B6A23"/>
    <w:rsid w:val="003B77D3"/>
    <w:rsid w:val="003C0700"/>
    <w:rsid w:val="003C1E8C"/>
    <w:rsid w:val="003C1EC1"/>
    <w:rsid w:val="003C2C7C"/>
    <w:rsid w:val="003C3CDE"/>
    <w:rsid w:val="003C45B5"/>
    <w:rsid w:val="003C70EB"/>
    <w:rsid w:val="003C73FA"/>
    <w:rsid w:val="003C7B52"/>
    <w:rsid w:val="003C7BA8"/>
    <w:rsid w:val="003D0ECE"/>
    <w:rsid w:val="003D1AD5"/>
    <w:rsid w:val="003D1B96"/>
    <w:rsid w:val="003D1E65"/>
    <w:rsid w:val="003D2B77"/>
    <w:rsid w:val="003D363F"/>
    <w:rsid w:val="003D4AC0"/>
    <w:rsid w:val="003D6E55"/>
    <w:rsid w:val="003D6ED2"/>
    <w:rsid w:val="003D7529"/>
    <w:rsid w:val="003D7618"/>
    <w:rsid w:val="003D7FC3"/>
    <w:rsid w:val="003E2228"/>
    <w:rsid w:val="003E290C"/>
    <w:rsid w:val="003E31C7"/>
    <w:rsid w:val="003E40AA"/>
    <w:rsid w:val="003E43EF"/>
    <w:rsid w:val="003E58F3"/>
    <w:rsid w:val="003E6477"/>
    <w:rsid w:val="003F0894"/>
    <w:rsid w:val="003F230F"/>
    <w:rsid w:val="003F252D"/>
    <w:rsid w:val="003F29C2"/>
    <w:rsid w:val="003F2F28"/>
    <w:rsid w:val="003F46A9"/>
    <w:rsid w:val="003F4C75"/>
    <w:rsid w:val="003F5B0B"/>
    <w:rsid w:val="003F7434"/>
    <w:rsid w:val="0040077B"/>
    <w:rsid w:val="00401EF1"/>
    <w:rsid w:val="004028ED"/>
    <w:rsid w:val="004029D5"/>
    <w:rsid w:val="00403363"/>
    <w:rsid w:val="00410024"/>
    <w:rsid w:val="004109F3"/>
    <w:rsid w:val="00412B27"/>
    <w:rsid w:val="00412E9E"/>
    <w:rsid w:val="00413735"/>
    <w:rsid w:val="004149D3"/>
    <w:rsid w:val="00414E36"/>
    <w:rsid w:val="004161F0"/>
    <w:rsid w:val="00417CE1"/>
    <w:rsid w:val="00420259"/>
    <w:rsid w:val="00421805"/>
    <w:rsid w:val="0042316B"/>
    <w:rsid w:val="00423A90"/>
    <w:rsid w:val="00423FFD"/>
    <w:rsid w:val="004243B0"/>
    <w:rsid w:val="00424552"/>
    <w:rsid w:val="0042480C"/>
    <w:rsid w:val="00424DEB"/>
    <w:rsid w:val="00424F44"/>
    <w:rsid w:val="00425187"/>
    <w:rsid w:val="00426994"/>
    <w:rsid w:val="0042789A"/>
    <w:rsid w:val="0043065A"/>
    <w:rsid w:val="00430E59"/>
    <w:rsid w:val="004318C6"/>
    <w:rsid w:val="004320C6"/>
    <w:rsid w:val="004325DC"/>
    <w:rsid w:val="0043323D"/>
    <w:rsid w:val="004339F2"/>
    <w:rsid w:val="00433EB0"/>
    <w:rsid w:val="004342E0"/>
    <w:rsid w:val="004351C1"/>
    <w:rsid w:val="004372EC"/>
    <w:rsid w:val="00440167"/>
    <w:rsid w:val="0044031F"/>
    <w:rsid w:val="00440E40"/>
    <w:rsid w:val="00442A41"/>
    <w:rsid w:val="00442BCE"/>
    <w:rsid w:val="0044308D"/>
    <w:rsid w:val="00444B91"/>
    <w:rsid w:val="00445433"/>
    <w:rsid w:val="00446C90"/>
    <w:rsid w:val="0044786C"/>
    <w:rsid w:val="00450629"/>
    <w:rsid w:val="00450AE6"/>
    <w:rsid w:val="00453C0E"/>
    <w:rsid w:val="00456317"/>
    <w:rsid w:val="004579CC"/>
    <w:rsid w:val="00460DE9"/>
    <w:rsid w:val="004616C5"/>
    <w:rsid w:val="00462C48"/>
    <w:rsid w:val="00462D46"/>
    <w:rsid w:val="00463997"/>
    <w:rsid w:val="00464B95"/>
    <w:rsid w:val="0046713A"/>
    <w:rsid w:val="0047024D"/>
    <w:rsid w:val="00470BCD"/>
    <w:rsid w:val="00471EC6"/>
    <w:rsid w:val="004722D7"/>
    <w:rsid w:val="00473AB5"/>
    <w:rsid w:val="00473D8E"/>
    <w:rsid w:val="004743BD"/>
    <w:rsid w:val="00477EF0"/>
    <w:rsid w:val="00480535"/>
    <w:rsid w:val="00484275"/>
    <w:rsid w:val="00485185"/>
    <w:rsid w:val="00487486"/>
    <w:rsid w:val="004909DE"/>
    <w:rsid w:val="004911DF"/>
    <w:rsid w:val="00492EDE"/>
    <w:rsid w:val="00494E72"/>
    <w:rsid w:val="00495A20"/>
    <w:rsid w:val="00496926"/>
    <w:rsid w:val="00496A1B"/>
    <w:rsid w:val="004A06F2"/>
    <w:rsid w:val="004A084D"/>
    <w:rsid w:val="004A1040"/>
    <w:rsid w:val="004A1B8C"/>
    <w:rsid w:val="004A2381"/>
    <w:rsid w:val="004A3906"/>
    <w:rsid w:val="004A529D"/>
    <w:rsid w:val="004A55A8"/>
    <w:rsid w:val="004A6593"/>
    <w:rsid w:val="004A6F0D"/>
    <w:rsid w:val="004A78DB"/>
    <w:rsid w:val="004B045B"/>
    <w:rsid w:val="004B09FA"/>
    <w:rsid w:val="004B0A07"/>
    <w:rsid w:val="004B0B2C"/>
    <w:rsid w:val="004B1291"/>
    <w:rsid w:val="004B1303"/>
    <w:rsid w:val="004B1B72"/>
    <w:rsid w:val="004B2969"/>
    <w:rsid w:val="004B2F7D"/>
    <w:rsid w:val="004B36E1"/>
    <w:rsid w:val="004B580E"/>
    <w:rsid w:val="004B585A"/>
    <w:rsid w:val="004B6F56"/>
    <w:rsid w:val="004C1544"/>
    <w:rsid w:val="004C1AB4"/>
    <w:rsid w:val="004C32C0"/>
    <w:rsid w:val="004C44FC"/>
    <w:rsid w:val="004C4A32"/>
    <w:rsid w:val="004C632E"/>
    <w:rsid w:val="004C652C"/>
    <w:rsid w:val="004C77B9"/>
    <w:rsid w:val="004D0F3D"/>
    <w:rsid w:val="004D17B6"/>
    <w:rsid w:val="004D27EE"/>
    <w:rsid w:val="004D5F5A"/>
    <w:rsid w:val="004D7245"/>
    <w:rsid w:val="004D7573"/>
    <w:rsid w:val="004E056D"/>
    <w:rsid w:val="004E07A5"/>
    <w:rsid w:val="004E2C12"/>
    <w:rsid w:val="004E3CAD"/>
    <w:rsid w:val="004E4312"/>
    <w:rsid w:val="004E520D"/>
    <w:rsid w:val="004E6B17"/>
    <w:rsid w:val="004E7A2B"/>
    <w:rsid w:val="004E7FE5"/>
    <w:rsid w:val="004F071B"/>
    <w:rsid w:val="004F1C45"/>
    <w:rsid w:val="004F1DF0"/>
    <w:rsid w:val="004F240B"/>
    <w:rsid w:val="004F3D36"/>
    <w:rsid w:val="004F40BD"/>
    <w:rsid w:val="004F4358"/>
    <w:rsid w:val="004F512D"/>
    <w:rsid w:val="004F64D0"/>
    <w:rsid w:val="004F73AF"/>
    <w:rsid w:val="004F7FF1"/>
    <w:rsid w:val="005011BD"/>
    <w:rsid w:val="00501DCE"/>
    <w:rsid w:val="00502C4E"/>
    <w:rsid w:val="00502DD0"/>
    <w:rsid w:val="005030FE"/>
    <w:rsid w:val="00503261"/>
    <w:rsid w:val="00503378"/>
    <w:rsid w:val="005051B4"/>
    <w:rsid w:val="0050544E"/>
    <w:rsid w:val="00505BEB"/>
    <w:rsid w:val="005060AD"/>
    <w:rsid w:val="005069C2"/>
    <w:rsid w:val="00506E7D"/>
    <w:rsid w:val="00507A27"/>
    <w:rsid w:val="00507B1F"/>
    <w:rsid w:val="00510F5E"/>
    <w:rsid w:val="005116DB"/>
    <w:rsid w:val="00512128"/>
    <w:rsid w:val="00512A27"/>
    <w:rsid w:val="0051441C"/>
    <w:rsid w:val="005144B8"/>
    <w:rsid w:val="00516389"/>
    <w:rsid w:val="0051676F"/>
    <w:rsid w:val="00516DDF"/>
    <w:rsid w:val="0051737E"/>
    <w:rsid w:val="00521CC4"/>
    <w:rsid w:val="0052218A"/>
    <w:rsid w:val="005226D7"/>
    <w:rsid w:val="00522E05"/>
    <w:rsid w:val="005230B1"/>
    <w:rsid w:val="00523654"/>
    <w:rsid w:val="00524CAE"/>
    <w:rsid w:val="00530896"/>
    <w:rsid w:val="00531E68"/>
    <w:rsid w:val="005324A2"/>
    <w:rsid w:val="005328CA"/>
    <w:rsid w:val="00532C23"/>
    <w:rsid w:val="005334A5"/>
    <w:rsid w:val="005342C6"/>
    <w:rsid w:val="00535401"/>
    <w:rsid w:val="00535D26"/>
    <w:rsid w:val="00537025"/>
    <w:rsid w:val="00537F3F"/>
    <w:rsid w:val="00540755"/>
    <w:rsid w:val="00542B80"/>
    <w:rsid w:val="005449F0"/>
    <w:rsid w:val="00544D07"/>
    <w:rsid w:val="005466BF"/>
    <w:rsid w:val="00546BD1"/>
    <w:rsid w:val="005500BF"/>
    <w:rsid w:val="00550FDB"/>
    <w:rsid w:val="00551D62"/>
    <w:rsid w:val="00552F47"/>
    <w:rsid w:val="005625DD"/>
    <w:rsid w:val="005634A1"/>
    <w:rsid w:val="00564137"/>
    <w:rsid w:val="00564A1D"/>
    <w:rsid w:val="00566702"/>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A14"/>
    <w:rsid w:val="00584DFB"/>
    <w:rsid w:val="00584F25"/>
    <w:rsid w:val="00584F88"/>
    <w:rsid w:val="00586705"/>
    <w:rsid w:val="00586884"/>
    <w:rsid w:val="00592A54"/>
    <w:rsid w:val="00593B61"/>
    <w:rsid w:val="0059474D"/>
    <w:rsid w:val="0059529E"/>
    <w:rsid w:val="00595F8D"/>
    <w:rsid w:val="0059765A"/>
    <w:rsid w:val="00597B01"/>
    <w:rsid w:val="005A0B01"/>
    <w:rsid w:val="005A0FEC"/>
    <w:rsid w:val="005A3AE6"/>
    <w:rsid w:val="005A443F"/>
    <w:rsid w:val="005A5BBE"/>
    <w:rsid w:val="005B2C52"/>
    <w:rsid w:val="005B2CDA"/>
    <w:rsid w:val="005B2D63"/>
    <w:rsid w:val="005B437C"/>
    <w:rsid w:val="005B68B2"/>
    <w:rsid w:val="005B68C9"/>
    <w:rsid w:val="005B79A0"/>
    <w:rsid w:val="005B79C2"/>
    <w:rsid w:val="005C0772"/>
    <w:rsid w:val="005C119B"/>
    <w:rsid w:val="005C1B88"/>
    <w:rsid w:val="005C20E3"/>
    <w:rsid w:val="005C2450"/>
    <w:rsid w:val="005C2FFC"/>
    <w:rsid w:val="005C32A6"/>
    <w:rsid w:val="005C64BE"/>
    <w:rsid w:val="005C65FB"/>
    <w:rsid w:val="005C6D03"/>
    <w:rsid w:val="005C6FA0"/>
    <w:rsid w:val="005C724C"/>
    <w:rsid w:val="005D06E1"/>
    <w:rsid w:val="005D0E4F"/>
    <w:rsid w:val="005D2D0C"/>
    <w:rsid w:val="005D33BF"/>
    <w:rsid w:val="005D5087"/>
    <w:rsid w:val="005D6D48"/>
    <w:rsid w:val="005E0A3F"/>
    <w:rsid w:val="005E34D3"/>
    <w:rsid w:val="005E407D"/>
    <w:rsid w:val="005E4A21"/>
    <w:rsid w:val="005E4B18"/>
    <w:rsid w:val="005E62A9"/>
    <w:rsid w:val="005E6514"/>
    <w:rsid w:val="005E6EA9"/>
    <w:rsid w:val="005F0F8B"/>
    <w:rsid w:val="005F1DED"/>
    <w:rsid w:val="005F57D9"/>
    <w:rsid w:val="005F6E7D"/>
    <w:rsid w:val="0060121F"/>
    <w:rsid w:val="006013CC"/>
    <w:rsid w:val="00601C1F"/>
    <w:rsid w:val="00602F5A"/>
    <w:rsid w:val="006042C9"/>
    <w:rsid w:val="006044AC"/>
    <w:rsid w:val="0060530E"/>
    <w:rsid w:val="006053B6"/>
    <w:rsid w:val="006070F3"/>
    <w:rsid w:val="00607162"/>
    <w:rsid w:val="006077FA"/>
    <w:rsid w:val="00607EE9"/>
    <w:rsid w:val="00610561"/>
    <w:rsid w:val="00610782"/>
    <w:rsid w:val="0061100A"/>
    <w:rsid w:val="00612E81"/>
    <w:rsid w:val="00613026"/>
    <w:rsid w:val="0061433E"/>
    <w:rsid w:val="00614928"/>
    <w:rsid w:val="00615150"/>
    <w:rsid w:val="006201CC"/>
    <w:rsid w:val="00621452"/>
    <w:rsid w:val="00623005"/>
    <w:rsid w:val="006254BD"/>
    <w:rsid w:val="00627976"/>
    <w:rsid w:val="006313CC"/>
    <w:rsid w:val="00631FFD"/>
    <w:rsid w:val="00632E68"/>
    <w:rsid w:val="006334A8"/>
    <w:rsid w:val="0063389C"/>
    <w:rsid w:val="00634805"/>
    <w:rsid w:val="00635958"/>
    <w:rsid w:val="00635B53"/>
    <w:rsid w:val="0064062F"/>
    <w:rsid w:val="00642879"/>
    <w:rsid w:val="00643EE8"/>
    <w:rsid w:val="00644655"/>
    <w:rsid w:val="00646A8C"/>
    <w:rsid w:val="00646B20"/>
    <w:rsid w:val="006479A6"/>
    <w:rsid w:val="0065097F"/>
    <w:rsid w:val="00650E3E"/>
    <w:rsid w:val="00650F65"/>
    <w:rsid w:val="0065415E"/>
    <w:rsid w:val="00655166"/>
    <w:rsid w:val="006557D8"/>
    <w:rsid w:val="00656F43"/>
    <w:rsid w:val="006607DA"/>
    <w:rsid w:val="00662C0E"/>
    <w:rsid w:val="00664636"/>
    <w:rsid w:val="00664C8E"/>
    <w:rsid w:val="0066591B"/>
    <w:rsid w:val="00666076"/>
    <w:rsid w:val="006678DA"/>
    <w:rsid w:val="0067145B"/>
    <w:rsid w:val="00671AAB"/>
    <w:rsid w:val="00671C1E"/>
    <w:rsid w:val="006720B4"/>
    <w:rsid w:val="00673010"/>
    <w:rsid w:val="006739EB"/>
    <w:rsid w:val="0067460F"/>
    <w:rsid w:val="00675DC9"/>
    <w:rsid w:val="0067670B"/>
    <w:rsid w:val="00676954"/>
    <w:rsid w:val="0067767F"/>
    <w:rsid w:val="00680149"/>
    <w:rsid w:val="00681158"/>
    <w:rsid w:val="0068351E"/>
    <w:rsid w:val="0068362D"/>
    <w:rsid w:val="006840AC"/>
    <w:rsid w:val="006842A8"/>
    <w:rsid w:val="00685277"/>
    <w:rsid w:val="00685729"/>
    <w:rsid w:val="00686EF3"/>
    <w:rsid w:val="006875F9"/>
    <w:rsid w:val="00687AA8"/>
    <w:rsid w:val="0069016F"/>
    <w:rsid w:val="00690A4C"/>
    <w:rsid w:val="00690E2E"/>
    <w:rsid w:val="00691A7B"/>
    <w:rsid w:val="00693DE7"/>
    <w:rsid w:val="00694E36"/>
    <w:rsid w:val="0069559A"/>
    <w:rsid w:val="006958B7"/>
    <w:rsid w:val="00697C0E"/>
    <w:rsid w:val="006A05A8"/>
    <w:rsid w:val="006A08CD"/>
    <w:rsid w:val="006A21C1"/>
    <w:rsid w:val="006A2358"/>
    <w:rsid w:val="006A2DAC"/>
    <w:rsid w:val="006A3F03"/>
    <w:rsid w:val="006A502B"/>
    <w:rsid w:val="006A5B9B"/>
    <w:rsid w:val="006A5C8D"/>
    <w:rsid w:val="006A5E83"/>
    <w:rsid w:val="006A60D9"/>
    <w:rsid w:val="006A6A66"/>
    <w:rsid w:val="006A6BF7"/>
    <w:rsid w:val="006B0908"/>
    <w:rsid w:val="006B2966"/>
    <w:rsid w:val="006B3294"/>
    <w:rsid w:val="006B38B5"/>
    <w:rsid w:val="006B49F4"/>
    <w:rsid w:val="006B5431"/>
    <w:rsid w:val="006B6D57"/>
    <w:rsid w:val="006B6DEA"/>
    <w:rsid w:val="006B7FA1"/>
    <w:rsid w:val="006C045F"/>
    <w:rsid w:val="006C169F"/>
    <w:rsid w:val="006C3B23"/>
    <w:rsid w:val="006C417B"/>
    <w:rsid w:val="006C5231"/>
    <w:rsid w:val="006C56AE"/>
    <w:rsid w:val="006C5A21"/>
    <w:rsid w:val="006C657F"/>
    <w:rsid w:val="006C68C7"/>
    <w:rsid w:val="006D01F5"/>
    <w:rsid w:val="006D14B9"/>
    <w:rsid w:val="006D2784"/>
    <w:rsid w:val="006D3148"/>
    <w:rsid w:val="006D4159"/>
    <w:rsid w:val="006D65CB"/>
    <w:rsid w:val="006E2992"/>
    <w:rsid w:val="006E7B8C"/>
    <w:rsid w:val="006F0921"/>
    <w:rsid w:val="006F0BFE"/>
    <w:rsid w:val="006F2525"/>
    <w:rsid w:val="006F4B30"/>
    <w:rsid w:val="006F57A3"/>
    <w:rsid w:val="006F5F8E"/>
    <w:rsid w:val="006F6F25"/>
    <w:rsid w:val="006F7239"/>
    <w:rsid w:val="007002F2"/>
    <w:rsid w:val="007003B3"/>
    <w:rsid w:val="00700550"/>
    <w:rsid w:val="007006B8"/>
    <w:rsid w:val="0070239B"/>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322B"/>
    <w:rsid w:val="00724A66"/>
    <w:rsid w:val="0072610F"/>
    <w:rsid w:val="0072684A"/>
    <w:rsid w:val="007276FE"/>
    <w:rsid w:val="00731325"/>
    <w:rsid w:val="007323AE"/>
    <w:rsid w:val="00733388"/>
    <w:rsid w:val="00733F45"/>
    <w:rsid w:val="0073489C"/>
    <w:rsid w:val="00737AD2"/>
    <w:rsid w:val="00740627"/>
    <w:rsid w:val="00742964"/>
    <w:rsid w:val="00742DCB"/>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5B4E"/>
    <w:rsid w:val="00756550"/>
    <w:rsid w:val="00760EA2"/>
    <w:rsid w:val="00761B88"/>
    <w:rsid w:val="0076233B"/>
    <w:rsid w:val="00762C75"/>
    <w:rsid w:val="00762DBA"/>
    <w:rsid w:val="007634E2"/>
    <w:rsid w:val="00763849"/>
    <w:rsid w:val="007640A5"/>
    <w:rsid w:val="007640EA"/>
    <w:rsid w:val="00764BAC"/>
    <w:rsid w:val="00764DA2"/>
    <w:rsid w:val="007654F2"/>
    <w:rsid w:val="00766B45"/>
    <w:rsid w:val="007702CC"/>
    <w:rsid w:val="007708EF"/>
    <w:rsid w:val="007725BD"/>
    <w:rsid w:val="00772927"/>
    <w:rsid w:val="007735DA"/>
    <w:rsid w:val="00773CB8"/>
    <w:rsid w:val="0077471F"/>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4F1E"/>
    <w:rsid w:val="007956C9"/>
    <w:rsid w:val="00795DDB"/>
    <w:rsid w:val="007A0473"/>
    <w:rsid w:val="007A0FD7"/>
    <w:rsid w:val="007A36BA"/>
    <w:rsid w:val="007A53C3"/>
    <w:rsid w:val="007A68BF"/>
    <w:rsid w:val="007A6ED9"/>
    <w:rsid w:val="007B0667"/>
    <w:rsid w:val="007B25D9"/>
    <w:rsid w:val="007B2F64"/>
    <w:rsid w:val="007B537D"/>
    <w:rsid w:val="007B53A5"/>
    <w:rsid w:val="007B549B"/>
    <w:rsid w:val="007B5936"/>
    <w:rsid w:val="007B6405"/>
    <w:rsid w:val="007B6A5A"/>
    <w:rsid w:val="007B6C1B"/>
    <w:rsid w:val="007B7E3B"/>
    <w:rsid w:val="007C17A5"/>
    <w:rsid w:val="007C229E"/>
    <w:rsid w:val="007C2ADC"/>
    <w:rsid w:val="007C4A43"/>
    <w:rsid w:val="007C64FD"/>
    <w:rsid w:val="007C7628"/>
    <w:rsid w:val="007C78FD"/>
    <w:rsid w:val="007D030B"/>
    <w:rsid w:val="007D1906"/>
    <w:rsid w:val="007D245D"/>
    <w:rsid w:val="007D28C3"/>
    <w:rsid w:val="007D2F1D"/>
    <w:rsid w:val="007D5BAD"/>
    <w:rsid w:val="007D7792"/>
    <w:rsid w:val="007D7840"/>
    <w:rsid w:val="007E02D3"/>
    <w:rsid w:val="007E071E"/>
    <w:rsid w:val="007E0AE5"/>
    <w:rsid w:val="007E0B31"/>
    <w:rsid w:val="007E1DD4"/>
    <w:rsid w:val="007E2599"/>
    <w:rsid w:val="007E38EF"/>
    <w:rsid w:val="007E60D6"/>
    <w:rsid w:val="007E61E2"/>
    <w:rsid w:val="007E6318"/>
    <w:rsid w:val="007E6D43"/>
    <w:rsid w:val="007E74BD"/>
    <w:rsid w:val="007E77C9"/>
    <w:rsid w:val="007E77E6"/>
    <w:rsid w:val="007F119D"/>
    <w:rsid w:val="007F154B"/>
    <w:rsid w:val="007F1DFE"/>
    <w:rsid w:val="007F1FA1"/>
    <w:rsid w:val="007F2219"/>
    <w:rsid w:val="007F317F"/>
    <w:rsid w:val="007F3AA4"/>
    <w:rsid w:val="007F5638"/>
    <w:rsid w:val="007F68E5"/>
    <w:rsid w:val="007F7C49"/>
    <w:rsid w:val="008006DB"/>
    <w:rsid w:val="008010D5"/>
    <w:rsid w:val="00802165"/>
    <w:rsid w:val="00802571"/>
    <w:rsid w:val="00803051"/>
    <w:rsid w:val="0080312F"/>
    <w:rsid w:val="008035A8"/>
    <w:rsid w:val="00803955"/>
    <w:rsid w:val="0080459B"/>
    <w:rsid w:val="008054F4"/>
    <w:rsid w:val="00805665"/>
    <w:rsid w:val="00805C01"/>
    <w:rsid w:val="00805D97"/>
    <w:rsid w:val="008066F4"/>
    <w:rsid w:val="00806E9C"/>
    <w:rsid w:val="0080757C"/>
    <w:rsid w:val="0080764B"/>
    <w:rsid w:val="00807A1E"/>
    <w:rsid w:val="00811825"/>
    <w:rsid w:val="0081264E"/>
    <w:rsid w:val="00812F14"/>
    <w:rsid w:val="00813AC0"/>
    <w:rsid w:val="00814DDF"/>
    <w:rsid w:val="008167AE"/>
    <w:rsid w:val="00816AE8"/>
    <w:rsid w:val="00817CBF"/>
    <w:rsid w:val="00820AC6"/>
    <w:rsid w:val="00820E7F"/>
    <w:rsid w:val="008212CB"/>
    <w:rsid w:val="00821FEB"/>
    <w:rsid w:val="0082234C"/>
    <w:rsid w:val="00822E0A"/>
    <w:rsid w:val="0082391D"/>
    <w:rsid w:val="008254F8"/>
    <w:rsid w:val="00825830"/>
    <w:rsid w:val="0082632E"/>
    <w:rsid w:val="00826A18"/>
    <w:rsid w:val="00827788"/>
    <w:rsid w:val="00830768"/>
    <w:rsid w:val="008308DB"/>
    <w:rsid w:val="00830921"/>
    <w:rsid w:val="0083126F"/>
    <w:rsid w:val="00831321"/>
    <w:rsid w:val="00834884"/>
    <w:rsid w:val="0083494F"/>
    <w:rsid w:val="00834EFD"/>
    <w:rsid w:val="00835722"/>
    <w:rsid w:val="00835EAC"/>
    <w:rsid w:val="008370C7"/>
    <w:rsid w:val="0084066A"/>
    <w:rsid w:val="00841327"/>
    <w:rsid w:val="00842219"/>
    <w:rsid w:val="00842E01"/>
    <w:rsid w:val="008450DA"/>
    <w:rsid w:val="00845BD2"/>
    <w:rsid w:val="00847F4F"/>
    <w:rsid w:val="00850272"/>
    <w:rsid w:val="008519EA"/>
    <w:rsid w:val="00852F78"/>
    <w:rsid w:val="0085516D"/>
    <w:rsid w:val="00856AED"/>
    <w:rsid w:val="00857F9C"/>
    <w:rsid w:val="00860658"/>
    <w:rsid w:val="0086198C"/>
    <w:rsid w:val="00862098"/>
    <w:rsid w:val="00862A8F"/>
    <w:rsid w:val="00862E42"/>
    <w:rsid w:val="00865244"/>
    <w:rsid w:val="00865A94"/>
    <w:rsid w:val="0087417E"/>
    <w:rsid w:val="00874268"/>
    <w:rsid w:val="0087454F"/>
    <w:rsid w:val="0087495B"/>
    <w:rsid w:val="00874F37"/>
    <w:rsid w:val="00875477"/>
    <w:rsid w:val="00875C87"/>
    <w:rsid w:val="0087630F"/>
    <w:rsid w:val="00876983"/>
    <w:rsid w:val="00876E1A"/>
    <w:rsid w:val="008803D9"/>
    <w:rsid w:val="0088165A"/>
    <w:rsid w:val="008818AB"/>
    <w:rsid w:val="008840D5"/>
    <w:rsid w:val="0088729E"/>
    <w:rsid w:val="008873B6"/>
    <w:rsid w:val="00887F08"/>
    <w:rsid w:val="00890544"/>
    <w:rsid w:val="0089100D"/>
    <w:rsid w:val="00893212"/>
    <w:rsid w:val="008938F9"/>
    <w:rsid w:val="0089459A"/>
    <w:rsid w:val="0089771B"/>
    <w:rsid w:val="00897BA2"/>
    <w:rsid w:val="008A07FF"/>
    <w:rsid w:val="008A1D07"/>
    <w:rsid w:val="008A2CDC"/>
    <w:rsid w:val="008A3746"/>
    <w:rsid w:val="008A4A36"/>
    <w:rsid w:val="008A66CC"/>
    <w:rsid w:val="008A67A3"/>
    <w:rsid w:val="008B06AB"/>
    <w:rsid w:val="008B09E4"/>
    <w:rsid w:val="008B1000"/>
    <w:rsid w:val="008B1135"/>
    <w:rsid w:val="008B1AA0"/>
    <w:rsid w:val="008B1CD4"/>
    <w:rsid w:val="008B227B"/>
    <w:rsid w:val="008B2356"/>
    <w:rsid w:val="008B3222"/>
    <w:rsid w:val="008B351A"/>
    <w:rsid w:val="008B449A"/>
    <w:rsid w:val="008B45B8"/>
    <w:rsid w:val="008B46F2"/>
    <w:rsid w:val="008B53AB"/>
    <w:rsid w:val="008B629F"/>
    <w:rsid w:val="008B65C2"/>
    <w:rsid w:val="008B709B"/>
    <w:rsid w:val="008B7BBE"/>
    <w:rsid w:val="008C6725"/>
    <w:rsid w:val="008C6C40"/>
    <w:rsid w:val="008C6CC5"/>
    <w:rsid w:val="008C7269"/>
    <w:rsid w:val="008C73BC"/>
    <w:rsid w:val="008C7C46"/>
    <w:rsid w:val="008D177D"/>
    <w:rsid w:val="008D2F83"/>
    <w:rsid w:val="008D4CEF"/>
    <w:rsid w:val="008D5BEE"/>
    <w:rsid w:val="008E07C6"/>
    <w:rsid w:val="008E0C16"/>
    <w:rsid w:val="008E1915"/>
    <w:rsid w:val="008E2916"/>
    <w:rsid w:val="008E2DFD"/>
    <w:rsid w:val="008E41A4"/>
    <w:rsid w:val="008E4ACA"/>
    <w:rsid w:val="008E4BC8"/>
    <w:rsid w:val="008E6317"/>
    <w:rsid w:val="008F1F3E"/>
    <w:rsid w:val="008F2523"/>
    <w:rsid w:val="008F324A"/>
    <w:rsid w:val="008F3654"/>
    <w:rsid w:val="008F5ECD"/>
    <w:rsid w:val="008F6567"/>
    <w:rsid w:val="00901962"/>
    <w:rsid w:val="00901BEC"/>
    <w:rsid w:val="009021E6"/>
    <w:rsid w:val="00902D1A"/>
    <w:rsid w:val="00904F96"/>
    <w:rsid w:val="009061A0"/>
    <w:rsid w:val="00907E5B"/>
    <w:rsid w:val="00907FF7"/>
    <w:rsid w:val="00911817"/>
    <w:rsid w:val="00913485"/>
    <w:rsid w:val="00913E28"/>
    <w:rsid w:val="009143B5"/>
    <w:rsid w:val="00914CF3"/>
    <w:rsid w:val="0091531F"/>
    <w:rsid w:val="00916A01"/>
    <w:rsid w:val="00916DDD"/>
    <w:rsid w:val="00917915"/>
    <w:rsid w:val="00924429"/>
    <w:rsid w:val="0092498A"/>
    <w:rsid w:val="00927734"/>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0E1D"/>
    <w:rsid w:val="00941876"/>
    <w:rsid w:val="00941A4E"/>
    <w:rsid w:val="0094357E"/>
    <w:rsid w:val="00943BB7"/>
    <w:rsid w:val="00943D68"/>
    <w:rsid w:val="00944C83"/>
    <w:rsid w:val="00945964"/>
    <w:rsid w:val="00946F2C"/>
    <w:rsid w:val="00950FBF"/>
    <w:rsid w:val="009511FE"/>
    <w:rsid w:val="00951980"/>
    <w:rsid w:val="00953EEC"/>
    <w:rsid w:val="00955275"/>
    <w:rsid w:val="00955C61"/>
    <w:rsid w:val="00957853"/>
    <w:rsid w:val="00957999"/>
    <w:rsid w:val="009603E8"/>
    <w:rsid w:val="00964127"/>
    <w:rsid w:val="0096443C"/>
    <w:rsid w:val="009646AD"/>
    <w:rsid w:val="00965250"/>
    <w:rsid w:val="009659CF"/>
    <w:rsid w:val="00965E71"/>
    <w:rsid w:val="0096671B"/>
    <w:rsid w:val="00967476"/>
    <w:rsid w:val="009678E4"/>
    <w:rsid w:val="00967A04"/>
    <w:rsid w:val="00967B5F"/>
    <w:rsid w:val="0097017C"/>
    <w:rsid w:val="0097314F"/>
    <w:rsid w:val="0097382F"/>
    <w:rsid w:val="009744C8"/>
    <w:rsid w:val="009756E1"/>
    <w:rsid w:val="0097582C"/>
    <w:rsid w:val="009809AD"/>
    <w:rsid w:val="00981E00"/>
    <w:rsid w:val="00983ECC"/>
    <w:rsid w:val="00984884"/>
    <w:rsid w:val="0098680A"/>
    <w:rsid w:val="009873E3"/>
    <w:rsid w:val="00987C19"/>
    <w:rsid w:val="00990BA3"/>
    <w:rsid w:val="0099115E"/>
    <w:rsid w:val="00991F03"/>
    <w:rsid w:val="0099301D"/>
    <w:rsid w:val="009934F6"/>
    <w:rsid w:val="0099355C"/>
    <w:rsid w:val="00993B79"/>
    <w:rsid w:val="0099521A"/>
    <w:rsid w:val="009A0FC7"/>
    <w:rsid w:val="009A4964"/>
    <w:rsid w:val="009A4EB1"/>
    <w:rsid w:val="009A5373"/>
    <w:rsid w:val="009A551F"/>
    <w:rsid w:val="009A5925"/>
    <w:rsid w:val="009A7AAE"/>
    <w:rsid w:val="009B09DA"/>
    <w:rsid w:val="009B143A"/>
    <w:rsid w:val="009B1AA8"/>
    <w:rsid w:val="009B3B1D"/>
    <w:rsid w:val="009B4737"/>
    <w:rsid w:val="009B5CCC"/>
    <w:rsid w:val="009B68A9"/>
    <w:rsid w:val="009B7789"/>
    <w:rsid w:val="009C00B0"/>
    <w:rsid w:val="009C17AF"/>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484"/>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1D07"/>
    <w:rsid w:val="00A0305C"/>
    <w:rsid w:val="00A04AFE"/>
    <w:rsid w:val="00A0568C"/>
    <w:rsid w:val="00A06140"/>
    <w:rsid w:val="00A06C17"/>
    <w:rsid w:val="00A070F8"/>
    <w:rsid w:val="00A071B5"/>
    <w:rsid w:val="00A10E63"/>
    <w:rsid w:val="00A11946"/>
    <w:rsid w:val="00A12032"/>
    <w:rsid w:val="00A125EC"/>
    <w:rsid w:val="00A13D11"/>
    <w:rsid w:val="00A14E2B"/>
    <w:rsid w:val="00A14FC5"/>
    <w:rsid w:val="00A1616C"/>
    <w:rsid w:val="00A20702"/>
    <w:rsid w:val="00A21F69"/>
    <w:rsid w:val="00A24A29"/>
    <w:rsid w:val="00A24C6C"/>
    <w:rsid w:val="00A254A7"/>
    <w:rsid w:val="00A25BB0"/>
    <w:rsid w:val="00A265DE"/>
    <w:rsid w:val="00A26D60"/>
    <w:rsid w:val="00A26E1A"/>
    <w:rsid w:val="00A27A39"/>
    <w:rsid w:val="00A30A34"/>
    <w:rsid w:val="00A31B7E"/>
    <w:rsid w:val="00A3211E"/>
    <w:rsid w:val="00A321F4"/>
    <w:rsid w:val="00A3544C"/>
    <w:rsid w:val="00A35498"/>
    <w:rsid w:val="00A3573B"/>
    <w:rsid w:val="00A358EC"/>
    <w:rsid w:val="00A35E3B"/>
    <w:rsid w:val="00A361E5"/>
    <w:rsid w:val="00A36833"/>
    <w:rsid w:val="00A415D4"/>
    <w:rsid w:val="00A44642"/>
    <w:rsid w:val="00A45546"/>
    <w:rsid w:val="00A502EA"/>
    <w:rsid w:val="00A504C8"/>
    <w:rsid w:val="00A509E9"/>
    <w:rsid w:val="00A53A03"/>
    <w:rsid w:val="00A5418E"/>
    <w:rsid w:val="00A54484"/>
    <w:rsid w:val="00A5505C"/>
    <w:rsid w:val="00A550C3"/>
    <w:rsid w:val="00A6044C"/>
    <w:rsid w:val="00A60A37"/>
    <w:rsid w:val="00A61C60"/>
    <w:rsid w:val="00A62BB2"/>
    <w:rsid w:val="00A63EE9"/>
    <w:rsid w:val="00A678E7"/>
    <w:rsid w:val="00A70311"/>
    <w:rsid w:val="00A70F7F"/>
    <w:rsid w:val="00A72623"/>
    <w:rsid w:val="00A72997"/>
    <w:rsid w:val="00A72ACD"/>
    <w:rsid w:val="00A733EA"/>
    <w:rsid w:val="00A77272"/>
    <w:rsid w:val="00A7751D"/>
    <w:rsid w:val="00A77D2B"/>
    <w:rsid w:val="00A8089D"/>
    <w:rsid w:val="00A80EBD"/>
    <w:rsid w:val="00A8193E"/>
    <w:rsid w:val="00A83DB8"/>
    <w:rsid w:val="00A84ADB"/>
    <w:rsid w:val="00A861C4"/>
    <w:rsid w:val="00A8629B"/>
    <w:rsid w:val="00A8672F"/>
    <w:rsid w:val="00A87826"/>
    <w:rsid w:val="00A91F1A"/>
    <w:rsid w:val="00A927A9"/>
    <w:rsid w:val="00A978C8"/>
    <w:rsid w:val="00AA259D"/>
    <w:rsid w:val="00AA3EEE"/>
    <w:rsid w:val="00AA4108"/>
    <w:rsid w:val="00AA5601"/>
    <w:rsid w:val="00AA5752"/>
    <w:rsid w:val="00AA64E2"/>
    <w:rsid w:val="00AA700F"/>
    <w:rsid w:val="00AA7697"/>
    <w:rsid w:val="00AB227A"/>
    <w:rsid w:val="00AB27DD"/>
    <w:rsid w:val="00AB4225"/>
    <w:rsid w:val="00AB614E"/>
    <w:rsid w:val="00AB6736"/>
    <w:rsid w:val="00AB73F0"/>
    <w:rsid w:val="00AB7C03"/>
    <w:rsid w:val="00AC0B68"/>
    <w:rsid w:val="00AC213F"/>
    <w:rsid w:val="00AC3AB9"/>
    <w:rsid w:val="00AC5497"/>
    <w:rsid w:val="00AC6FB7"/>
    <w:rsid w:val="00AC7841"/>
    <w:rsid w:val="00AD1CC8"/>
    <w:rsid w:val="00AD2ACD"/>
    <w:rsid w:val="00AD5523"/>
    <w:rsid w:val="00AD69D1"/>
    <w:rsid w:val="00AD708A"/>
    <w:rsid w:val="00AD7960"/>
    <w:rsid w:val="00AD7EE2"/>
    <w:rsid w:val="00AE31FF"/>
    <w:rsid w:val="00AE454C"/>
    <w:rsid w:val="00AE504F"/>
    <w:rsid w:val="00AE516C"/>
    <w:rsid w:val="00AE59F8"/>
    <w:rsid w:val="00AE5F2C"/>
    <w:rsid w:val="00AE6155"/>
    <w:rsid w:val="00AE69B6"/>
    <w:rsid w:val="00AE7BC0"/>
    <w:rsid w:val="00AE7CCF"/>
    <w:rsid w:val="00AE7FBE"/>
    <w:rsid w:val="00AF3627"/>
    <w:rsid w:val="00AF427C"/>
    <w:rsid w:val="00AF5639"/>
    <w:rsid w:val="00AF6413"/>
    <w:rsid w:val="00AF6E59"/>
    <w:rsid w:val="00AF6F09"/>
    <w:rsid w:val="00AF77FF"/>
    <w:rsid w:val="00B007B9"/>
    <w:rsid w:val="00B014DA"/>
    <w:rsid w:val="00B019E1"/>
    <w:rsid w:val="00B01C3E"/>
    <w:rsid w:val="00B024AD"/>
    <w:rsid w:val="00B03410"/>
    <w:rsid w:val="00B0421B"/>
    <w:rsid w:val="00B043BC"/>
    <w:rsid w:val="00B050D7"/>
    <w:rsid w:val="00B0568F"/>
    <w:rsid w:val="00B0589E"/>
    <w:rsid w:val="00B05F15"/>
    <w:rsid w:val="00B07DD0"/>
    <w:rsid w:val="00B1039F"/>
    <w:rsid w:val="00B1185A"/>
    <w:rsid w:val="00B11FCD"/>
    <w:rsid w:val="00B12F3A"/>
    <w:rsid w:val="00B13174"/>
    <w:rsid w:val="00B132C6"/>
    <w:rsid w:val="00B1332A"/>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0462"/>
    <w:rsid w:val="00B320B7"/>
    <w:rsid w:val="00B35AFA"/>
    <w:rsid w:val="00B402FE"/>
    <w:rsid w:val="00B4121E"/>
    <w:rsid w:val="00B4122C"/>
    <w:rsid w:val="00B417F8"/>
    <w:rsid w:val="00B43630"/>
    <w:rsid w:val="00B43A5F"/>
    <w:rsid w:val="00B449D5"/>
    <w:rsid w:val="00B44C1B"/>
    <w:rsid w:val="00B5137F"/>
    <w:rsid w:val="00B518C8"/>
    <w:rsid w:val="00B520FB"/>
    <w:rsid w:val="00B53509"/>
    <w:rsid w:val="00B53B86"/>
    <w:rsid w:val="00B53F5E"/>
    <w:rsid w:val="00B546B1"/>
    <w:rsid w:val="00B6036F"/>
    <w:rsid w:val="00B60743"/>
    <w:rsid w:val="00B645FA"/>
    <w:rsid w:val="00B64B06"/>
    <w:rsid w:val="00B654B1"/>
    <w:rsid w:val="00B67357"/>
    <w:rsid w:val="00B71636"/>
    <w:rsid w:val="00B71FB4"/>
    <w:rsid w:val="00B73804"/>
    <w:rsid w:val="00B75AF3"/>
    <w:rsid w:val="00B765FB"/>
    <w:rsid w:val="00B77ABB"/>
    <w:rsid w:val="00B81F4E"/>
    <w:rsid w:val="00B8555A"/>
    <w:rsid w:val="00B86158"/>
    <w:rsid w:val="00B87646"/>
    <w:rsid w:val="00B91721"/>
    <w:rsid w:val="00B927C6"/>
    <w:rsid w:val="00B928E5"/>
    <w:rsid w:val="00B93088"/>
    <w:rsid w:val="00B942AA"/>
    <w:rsid w:val="00B95495"/>
    <w:rsid w:val="00B9558F"/>
    <w:rsid w:val="00B96086"/>
    <w:rsid w:val="00B96F1E"/>
    <w:rsid w:val="00BA0D71"/>
    <w:rsid w:val="00BA0DB4"/>
    <w:rsid w:val="00BA26FA"/>
    <w:rsid w:val="00BA4344"/>
    <w:rsid w:val="00BA69A5"/>
    <w:rsid w:val="00BA6C5B"/>
    <w:rsid w:val="00BA7BAE"/>
    <w:rsid w:val="00BA7EE4"/>
    <w:rsid w:val="00BB2E2C"/>
    <w:rsid w:val="00BB3C86"/>
    <w:rsid w:val="00BB45B0"/>
    <w:rsid w:val="00BB6540"/>
    <w:rsid w:val="00BB795C"/>
    <w:rsid w:val="00BB7D02"/>
    <w:rsid w:val="00BC0A6C"/>
    <w:rsid w:val="00BC1CEA"/>
    <w:rsid w:val="00BC4860"/>
    <w:rsid w:val="00BD03DA"/>
    <w:rsid w:val="00BD14FE"/>
    <w:rsid w:val="00BD45F3"/>
    <w:rsid w:val="00BD4BCF"/>
    <w:rsid w:val="00BD4E88"/>
    <w:rsid w:val="00BD4F8A"/>
    <w:rsid w:val="00BD59AB"/>
    <w:rsid w:val="00BD5BF8"/>
    <w:rsid w:val="00BD63FE"/>
    <w:rsid w:val="00BD6848"/>
    <w:rsid w:val="00BD706D"/>
    <w:rsid w:val="00BD77BF"/>
    <w:rsid w:val="00BE0FBF"/>
    <w:rsid w:val="00BE115A"/>
    <w:rsid w:val="00BE1747"/>
    <w:rsid w:val="00BE24EA"/>
    <w:rsid w:val="00BE2ECF"/>
    <w:rsid w:val="00BE3373"/>
    <w:rsid w:val="00BE3832"/>
    <w:rsid w:val="00BE3C5B"/>
    <w:rsid w:val="00BE3FAC"/>
    <w:rsid w:val="00BE4EA7"/>
    <w:rsid w:val="00BF0063"/>
    <w:rsid w:val="00BF061A"/>
    <w:rsid w:val="00BF086D"/>
    <w:rsid w:val="00BF0893"/>
    <w:rsid w:val="00BF08CD"/>
    <w:rsid w:val="00BF16AD"/>
    <w:rsid w:val="00BF1DBA"/>
    <w:rsid w:val="00BF26EC"/>
    <w:rsid w:val="00BF2C14"/>
    <w:rsid w:val="00BF3168"/>
    <w:rsid w:val="00BF3AD7"/>
    <w:rsid w:val="00BF3B6F"/>
    <w:rsid w:val="00BF4072"/>
    <w:rsid w:val="00BF40B1"/>
    <w:rsid w:val="00C0030D"/>
    <w:rsid w:val="00C00B8F"/>
    <w:rsid w:val="00C01268"/>
    <w:rsid w:val="00C01D78"/>
    <w:rsid w:val="00C05471"/>
    <w:rsid w:val="00C05BF3"/>
    <w:rsid w:val="00C05C36"/>
    <w:rsid w:val="00C06129"/>
    <w:rsid w:val="00C06241"/>
    <w:rsid w:val="00C0718E"/>
    <w:rsid w:val="00C11CC8"/>
    <w:rsid w:val="00C121D5"/>
    <w:rsid w:val="00C126F5"/>
    <w:rsid w:val="00C131C8"/>
    <w:rsid w:val="00C14747"/>
    <w:rsid w:val="00C17009"/>
    <w:rsid w:val="00C17763"/>
    <w:rsid w:val="00C2050A"/>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913"/>
    <w:rsid w:val="00C43C75"/>
    <w:rsid w:val="00C441DF"/>
    <w:rsid w:val="00C44482"/>
    <w:rsid w:val="00C44CD3"/>
    <w:rsid w:val="00C46017"/>
    <w:rsid w:val="00C46B3D"/>
    <w:rsid w:val="00C4790F"/>
    <w:rsid w:val="00C51D39"/>
    <w:rsid w:val="00C526D4"/>
    <w:rsid w:val="00C53DFC"/>
    <w:rsid w:val="00C552C0"/>
    <w:rsid w:val="00C57D44"/>
    <w:rsid w:val="00C614EB"/>
    <w:rsid w:val="00C620F1"/>
    <w:rsid w:val="00C63006"/>
    <w:rsid w:val="00C6406F"/>
    <w:rsid w:val="00C64BCE"/>
    <w:rsid w:val="00C64E13"/>
    <w:rsid w:val="00C65973"/>
    <w:rsid w:val="00C65ADB"/>
    <w:rsid w:val="00C66455"/>
    <w:rsid w:val="00C66D35"/>
    <w:rsid w:val="00C67361"/>
    <w:rsid w:val="00C67ACC"/>
    <w:rsid w:val="00C733E3"/>
    <w:rsid w:val="00C742B0"/>
    <w:rsid w:val="00C74DC8"/>
    <w:rsid w:val="00C75AC6"/>
    <w:rsid w:val="00C75D85"/>
    <w:rsid w:val="00C77506"/>
    <w:rsid w:val="00C81369"/>
    <w:rsid w:val="00C822FC"/>
    <w:rsid w:val="00C82E1D"/>
    <w:rsid w:val="00C83564"/>
    <w:rsid w:val="00C83565"/>
    <w:rsid w:val="00C83664"/>
    <w:rsid w:val="00C83D88"/>
    <w:rsid w:val="00C85A8C"/>
    <w:rsid w:val="00C86408"/>
    <w:rsid w:val="00C905C1"/>
    <w:rsid w:val="00C90785"/>
    <w:rsid w:val="00C91982"/>
    <w:rsid w:val="00C9258C"/>
    <w:rsid w:val="00C9274C"/>
    <w:rsid w:val="00C931E3"/>
    <w:rsid w:val="00C944BD"/>
    <w:rsid w:val="00C95095"/>
    <w:rsid w:val="00C96B3C"/>
    <w:rsid w:val="00C974C7"/>
    <w:rsid w:val="00CA1187"/>
    <w:rsid w:val="00CA12E4"/>
    <w:rsid w:val="00CA1DA0"/>
    <w:rsid w:val="00CA2A45"/>
    <w:rsid w:val="00CA3243"/>
    <w:rsid w:val="00CA42F5"/>
    <w:rsid w:val="00CA4AB6"/>
    <w:rsid w:val="00CA4D9F"/>
    <w:rsid w:val="00CA5A3D"/>
    <w:rsid w:val="00CB0A50"/>
    <w:rsid w:val="00CB127A"/>
    <w:rsid w:val="00CB15DF"/>
    <w:rsid w:val="00CB18FA"/>
    <w:rsid w:val="00CB26B7"/>
    <w:rsid w:val="00CB2946"/>
    <w:rsid w:val="00CB2AE1"/>
    <w:rsid w:val="00CB2F34"/>
    <w:rsid w:val="00CB389C"/>
    <w:rsid w:val="00CB3A44"/>
    <w:rsid w:val="00CB5309"/>
    <w:rsid w:val="00CB537D"/>
    <w:rsid w:val="00CB6B01"/>
    <w:rsid w:val="00CB7EF6"/>
    <w:rsid w:val="00CC0007"/>
    <w:rsid w:val="00CC03A0"/>
    <w:rsid w:val="00CC18EE"/>
    <w:rsid w:val="00CC198B"/>
    <w:rsid w:val="00CC1D6E"/>
    <w:rsid w:val="00CC1E11"/>
    <w:rsid w:val="00CC5595"/>
    <w:rsid w:val="00CC5812"/>
    <w:rsid w:val="00CC627B"/>
    <w:rsid w:val="00CC6503"/>
    <w:rsid w:val="00CC7B6C"/>
    <w:rsid w:val="00CD0CA5"/>
    <w:rsid w:val="00CD0E77"/>
    <w:rsid w:val="00CD101A"/>
    <w:rsid w:val="00CD1359"/>
    <w:rsid w:val="00CD3B63"/>
    <w:rsid w:val="00CD5624"/>
    <w:rsid w:val="00CD5E77"/>
    <w:rsid w:val="00CD68EB"/>
    <w:rsid w:val="00CE2330"/>
    <w:rsid w:val="00CE235F"/>
    <w:rsid w:val="00CE3311"/>
    <w:rsid w:val="00CE3397"/>
    <w:rsid w:val="00CE348B"/>
    <w:rsid w:val="00CE4842"/>
    <w:rsid w:val="00CF0C24"/>
    <w:rsid w:val="00CF188A"/>
    <w:rsid w:val="00CF1CC8"/>
    <w:rsid w:val="00CF35CF"/>
    <w:rsid w:val="00CF500D"/>
    <w:rsid w:val="00CF5A41"/>
    <w:rsid w:val="00CF5BB4"/>
    <w:rsid w:val="00CF6D79"/>
    <w:rsid w:val="00D01226"/>
    <w:rsid w:val="00D012DF"/>
    <w:rsid w:val="00D02DB7"/>
    <w:rsid w:val="00D02E0E"/>
    <w:rsid w:val="00D0393F"/>
    <w:rsid w:val="00D04160"/>
    <w:rsid w:val="00D05DEC"/>
    <w:rsid w:val="00D0664F"/>
    <w:rsid w:val="00D066AC"/>
    <w:rsid w:val="00D06B77"/>
    <w:rsid w:val="00D0732D"/>
    <w:rsid w:val="00D10448"/>
    <w:rsid w:val="00D10A4F"/>
    <w:rsid w:val="00D1319B"/>
    <w:rsid w:val="00D139CF"/>
    <w:rsid w:val="00D13B12"/>
    <w:rsid w:val="00D13BD6"/>
    <w:rsid w:val="00D13D4E"/>
    <w:rsid w:val="00D1426B"/>
    <w:rsid w:val="00D158B0"/>
    <w:rsid w:val="00D1590D"/>
    <w:rsid w:val="00D1651E"/>
    <w:rsid w:val="00D2009C"/>
    <w:rsid w:val="00D21E61"/>
    <w:rsid w:val="00D231D9"/>
    <w:rsid w:val="00D23324"/>
    <w:rsid w:val="00D2471F"/>
    <w:rsid w:val="00D24878"/>
    <w:rsid w:val="00D24BC2"/>
    <w:rsid w:val="00D26555"/>
    <w:rsid w:val="00D26683"/>
    <w:rsid w:val="00D26D09"/>
    <w:rsid w:val="00D27D14"/>
    <w:rsid w:val="00D30BA2"/>
    <w:rsid w:val="00D31B9E"/>
    <w:rsid w:val="00D31C6F"/>
    <w:rsid w:val="00D31D52"/>
    <w:rsid w:val="00D32B1C"/>
    <w:rsid w:val="00D32C84"/>
    <w:rsid w:val="00D341FB"/>
    <w:rsid w:val="00D343D4"/>
    <w:rsid w:val="00D34C09"/>
    <w:rsid w:val="00D4038D"/>
    <w:rsid w:val="00D411CA"/>
    <w:rsid w:val="00D41C63"/>
    <w:rsid w:val="00D433AF"/>
    <w:rsid w:val="00D43AA4"/>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084"/>
    <w:rsid w:val="00D5712D"/>
    <w:rsid w:val="00D57C8F"/>
    <w:rsid w:val="00D602F1"/>
    <w:rsid w:val="00D6146B"/>
    <w:rsid w:val="00D6191B"/>
    <w:rsid w:val="00D6240D"/>
    <w:rsid w:val="00D63210"/>
    <w:rsid w:val="00D675CD"/>
    <w:rsid w:val="00D67C90"/>
    <w:rsid w:val="00D7086D"/>
    <w:rsid w:val="00D734EE"/>
    <w:rsid w:val="00D735D5"/>
    <w:rsid w:val="00D7456C"/>
    <w:rsid w:val="00D74C6B"/>
    <w:rsid w:val="00D766F9"/>
    <w:rsid w:val="00D77B78"/>
    <w:rsid w:val="00D80301"/>
    <w:rsid w:val="00D807AF"/>
    <w:rsid w:val="00D821FB"/>
    <w:rsid w:val="00D82A3D"/>
    <w:rsid w:val="00D82AFC"/>
    <w:rsid w:val="00D83C49"/>
    <w:rsid w:val="00D856F1"/>
    <w:rsid w:val="00D87011"/>
    <w:rsid w:val="00D87429"/>
    <w:rsid w:val="00D8764F"/>
    <w:rsid w:val="00D87988"/>
    <w:rsid w:val="00D900DB"/>
    <w:rsid w:val="00D917AF"/>
    <w:rsid w:val="00D91F5C"/>
    <w:rsid w:val="00D9224A"/>
    <w:rsid w:val="00D94463"/>
    <w:rsid w:val="00D94547"/>
    <w:rsid w:val="00D9459E"/>
    <w:rsid w:val="00D949CC"/>
    <w:rsid w:val="00D95428"/>
    <w:rsid w:val="00D954C6"/>
    <w:rsid w:val="00D95CC0"/>
    <w:rsid w:val="00D96AD4"/>
    <w:rsid w:val="00DA03CF"/>
    <w:rsid w:val="00DA63B4"/>
    <w:rsid w:val="00DA741B"/>
    <w:rsid w:val="00DA778F"/>
    <w:rsid w:val="00DA7965"/>
    <w:rsid w:val="00DB0E96"/>
    <w:rsid w:val="00DB1E62"/>
    <w:rsid w:val="00DB45D8"/>
    <w:rsid w:val="00DB5131"/>
    <w:rsid w:val="00DB5776"/>
    <w:rsid w:val="00DB5F7E"/>
    <w:rsid w:val="00DB65AD"/>
    <w:rsid w:val="00DB7814"/>
    <w:rsid w:val="00DB7EA1"/>
    <w:rsid w:val="00DC23AF"/>
    <w:rsid w:val="00DC2962"/>
    <w:rsid w:val="00DC2D15"/>
    <w:rsid w:val="00DC3DC3"/>
    <w:rsid w:val="00DC4929"/>
    <w:rsid w:val="00DC5299"/>
    <w:rsid w:val="00DC5F35"/>
    <w:rsid w:val="00DC6611"/>
    <w:rsid w:val="00DC69E7"/>
    <w:rsid w:val="00DC6E8B"/>
    <w:rsid w:val="00DD000B"/>
    <w:rsid w:val="00DD0814"/>
    <w:rsid w:val="00DD25EF"/>
    <w:rsid w:val="00DD2906"/>
    <w:rsid w:val="00DD33C6"/>
    <w:rsid w:val="00DD4D04"/>
    <w:rsid w:val="00DD4DA6"/>
    <w:rsid w:val="00DD6954"/>
    <w:rsid w:val="00DD71AF"/>
    <w:rsid w:val="00DD71D7"/>
    <w:rsid w:val="00DD71DC"/>
    <w:rsid w:val="00DD79CA"/>
    <w:rsid w:val="00DD7E1A"/>
    <w:rsid w:val="00DD7F14"/>
    <w:rsid w:val="00DE0AA9"/>
    <w:rsid w:val="00DE0FB4"/>
    <w:rsid w:val="00DE1811"/>
    <w:rsid w:val="00DE5710"/>
    <w:rsid w:val="00DE584B"/>
    <w:rsid w:val="00DE6304"/>
    <w:rsid w:val="00DE788D"/>
    <w:rsid w:val="00DF0164"/>
    <w:rsid w:val="00DF1A6B"/>
    <w:rsid w:val="00DF1C9D"/>
    <w:rsid w:val="00DF2BDF"/>
    <w:rsid w:val="00DF3354"/>
    <w:rsid w:val="00DF35B6"/>
    <w:rsid w:val="00DF391B"/>
    <w:rsid w:val="00DF4542"/>
    <w:rsid w:val="00DF54AB"/>
    <w:rsid w:val="00DF650D"/>
    <w:rsid w:val="00DF772C"/>
    <w:rsid w:val="00DF7E5F"/>
    <w:rsid w:val="00E01003"/>
    <w:rsid w:val="00E01839"/>
    <w:rsid w:val="00E01981"/>
    <w:rsid w:val="00E02107"/>
    <w:rsid w:val="00E031D5"/>
    <w:rsid w:val="00E04AB4"/>
    <w:rsid w:val="00E05374"/>
    <w:rsid w:val="00E06136"/>
    <w:rsid w:val="00E07476"/>
    <w:rsid w:val="00E076D8"/>
    <w:rsid w:val="00E121E8"/>
    <w:rsid w:val="00E12A3C"/>
    <w:rsid w:val="00E12E66"/>
    <w:rsid w:val="00E1347A"/>
    <w:rsid w:val="00E1349B"/>
    <w:rsid w:val="00E14E89"/>
    <w:rsid w:val="00E157F0"/>
    <w:rsid w:val="00E157FF"/>
    <w:rsid w:val="00E15A1A"/>
    <w:rsid w:val="00E15F90"/>
    <w:rsid w:val="00E16990"/>
    <w:rsid w:val="00E16DF9"/>
    <w:rsid w:val="00E17D0C"/>
    <w:rsid w:val="00E17ED9"/>
    <w:rsid w:val="00E20603"/>
    <w:rsid w:val="00E21277"/>
    <w:rsid w:val="00E21378"/>
    <w:rsid w:val="00E2482A"/>
    <w:rsid w:val="00E26718"/>
    <w:rsid w:val="00E27292"/>
    <w:rsid w:val="00E27ACB"/>
    <w:rsid w:val="00E30411"/>
    <w:rsid w:val="00E30F37"/>
    <w:rsid w:val="00E33DEC"/>
    <w:rsid w:val="00E365A8"/>
    <w:rsid w:val="00E36ECF"/>
    <w:rsid w:val="00E370BB"/>
    <w:rsid w:val="00E40971"/>
    <w:rsid w:val="00E40F82"/>
    <w:rsid w:val="00E419F9"/>
    <w:rsid w:val="00E42289"/>
    <w:rsid w:val="00E42B76"/>
    <w:rsid w:val="00E431A8"/>
    <w:rsid w:val="00E4445A"/>
    <w:rsid w:val="00E445DE"/>
    <w:rsid w:val="00E447FC"/>
    <w:rsid w:val="00E44907"/>
    <w:rsid w:val="00E45923"/>
    <w:rsid w:val="00E46617"/>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415"/>
    <w:rsid w:val="00E70554"/>
    <w:rsid w:val="00E71684"/>
    <w:rsid w:val="00E73939"/>
    <w:rsid w:val="00E73A7E"/>
    <w:rsid w:val="00E759AF"/>
    <w:rsid w:val="00E76502"/>
    <w:rsid w:val="00E76BFD"/>
    <w:rsid w:val="00E76C00"/>
    <w:rsid w:val="00E77189"/>
    <w:rsid w:val="00E77BDF"/>
    <w:rsid w:val="00E805DA"/>
    <w:rsid w:val="00E829B9"/>
    <w:rsid w:val="00E841A5"/>
    <w:rsid w:val="00E845ED"/>
    <w:rsid w:val="00E85256"/>
    <w:rsid w:val="00E86FEA"/>
    <w:rsid w:val="00E87C29"/>
    <w:rsid w:val="00E96191"/>
    <w:rsid w:val="00E9653D"/>
    <w:rsid w:val="00E96D23"/>
    <w:rsid w:val="00EA0874"/>
    <w:rsid w:val="00EA102C"/>
    <w:rsid w:val="00EA1124"/>
    <w:rsid w:val="00EA292D"/>
    <w:rsid w:val="00EA2BAC"/>
    <w:rsid w:val="00EA3401"/>
    <w:rsid w:val="00EA3784"/>
    <w:rsid w:val="00EA3B95"/>
    <w:rsid w:val="00EA53B7"/>
    <w:rsid w:val="00EB1918"/>
    <w:rsid w:val="00EB22E7"/>
    <w:rsid w:val="00EB2E89"/>
    <w:rsid w:val="00EB3BDC"/>
    <w:rsid w:val="00EB3DB6"/>
    <w:rsid w:val="00EB6EA4"/>
    <w:rsid w:val="00EB7300"/>
    <w:rsid w:val="00EB7718"/>
    <w:rsid w:val="00EC3BE1"/>
    <w:rsid w:val="00EC49AA"/>
    <w:rsid w:val="00EC4D7F"/>
    <w:rsid w:val="00EC64C7"/>
    <w:rsid w:val="00ED0C67"/>
    <w:rsid w:val="00ED2596"/>
    <w:rsid w:val="00ED2A2B"/>
    <w:rsid w:val="00ED3C1F"/>
    <w:rsid w:val="00ED4E0B"/>
    <w:rsid w:val="00ED5885"/>
    <w:rsid w:val="00ED5F37"/>
    <w:rsid w:val="00ED600C"/>
    <w:rsid w:val="00ED60A3"/>
    <w:rsid w:val="00ED7399"/>
    <w:rsid w:val="00ED78B8"/>
    <w:rsid w:val="00EE087B"/>
    <w:rsid w:val="00EE3822"/>
    <w:rsid w:val="00EE567A"/>
    <w:rsid w:val="00EE5DC8"/>
    <w:rsid w:val="00EE7242"/>
    <w:rsid w:val="00EE7A2C"/>
    <w:rsid w:val="00EF028A"/>
    <w:rsid w:val="00EF06E8"/>
    <w:rsid w:val="00EF0992"/>
    <w:rsid w:val="00EF0E98"/>
    <w:rsid w:val="00EF4E5E"/>
    <w:rsid w:val="00EF6675"/>
    <w:rsid w:val="00EF69DA"/>
    <w:rsid w:val="00F009F6"/>
    <w:rsid w:val="00F01FB8"/>
    <w:rsid w:val="00F0212B"/>
    <w:rsid w:val="00F027D2"/>
    <w:rsid w:val="00F0297E"/>
    <w:rsid w:val="00F03D2D"/>
    <w:rsid w:val="00F0556E"/>
    <w:rsid w:val="00F05EA0"/>
    <w:rsid w:val="00F06905"/>
    <w:rsid w:val="00F07E1D"/>
    <w:rsid w:val="00F106FF"/>
    <w:rsid w:val="00F10D3A"/>
    <w:rsid w:val="00F1112D"/>
    <w:rsid w:val="00F12675"/>
    <w:rsid w:val="00F152B7"/>
    <w:rsid w:val="00F17782"/>
    <w:rsid w:val="00F17E46"/>
    <w:rsid w:val="00F20770"/>
    <w:rsid w:val="00F227F9"/>
    <w:rsid w:val="00F24825"/>
    <w:rsid w:val="00F24EEC"/>
    <w:rsid w:val="00F26F44"/>
    <w:rsid w:val="00F30496"/>
    <w:rsid w:val="00F306AE"/>
    <w:rsid w:val="00F30B79"/>
    <w:rsid w:val="00F31047"/>
    <w:rsid w:val="00F312A5"/>
    <w:rsid w:val="00F324F3"/>
    <w:rsid w:val="00F32A75"/>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167"/>
    <w:rsid w:val="00F628BB"/>
    <w:rsid w:val="00F62F49"/>
    <w:rsid w:val="00F6331A"/>
    <w:rsid w:val="00F64063"/>
    <w:rsid w:val="00F66009"/>
    <w:rsid w:val="00F66661"/>
    <w:rsid w:val="00F700E3"/>
    <w:rsid w:val="00F71EB1"/>
    <w:rsid w:val="00F72477"/>
    <w:rsid w:val="00F731C2"/>
    <w:rsid w:val="00F73BE3"/>
    <w:rsid w:val="00F74159"/>
    <w:rsid w:val="00F7465B"/>
    <w:rsid w:val="00F77986"/>
    <w:rsid w:val="00F82287"/>
    <w:rsid w:val="00F82697"/>
    <w:rsid w:val="00F82CFC"/>
    <w:rsid w:val="00F83765"/>
    <w:rsid w:val="00F8432E"/>
    <w:rsid w:val="00F847B0"/>
    <w:rsid w:val="00F85E79"/>
    <w:rsid w:val="00F86380"/>
    <w:rsid w:val="00F9017C"/>
    <w:rsid w:val="00F90395"/>
    <w:rsid w:val="00F90F8E"/>
    <w:rsid w:val="00F9141B"/>
    <w:rsid w:val="00F939A3"/>
    <w:rsid w:val="00F94891"/>
    <w:rsid w:val="00F94A20"/>
    <w:rsid w:val="00F95478"/>
    <w:rsid w:val="00F95779"/>
    <w:rsid w:val="00F9655A"/>
    <w:rsid w:val="00FA130C"/>
    <w:rsid w:val="00FA1538"/>
    <w:rsid w:val="00FA3B51"/>
    <w:rsid w:val="00FA3F8D"/>
    <w:rsid w:val="00FA6A07"/>
    <w:rsid w:val="00FA7134"/>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378A"/>
    <w:rsid w:val="00FD3DFF"/>
    <w:rsid w:val="00FD3F19"/>
    <w:rsid w:val="00FD4BDC"/>
    <w:rsid w:val="00FD661C"/>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89F1A4"/>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8D9E28F"/>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D05802"/>
  <w15:docId w15:val="{0A616673-FC86-4CD7-A415-FCAF7509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6E8B"/>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13994326">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Howe, Melanie - UK Legal</DisplayName>
        <AccountId>541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purl.org/dc/terms/"/>
    <ds:schemaRef ds:uri="97b6fe81-1556-4112-94ca-31043ca39b71"/>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dec74c4c-1639-4502-8f90-b4ce03410df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D487475-DC13-4F3D-9B68-D07097106538}">
  <ds:schemaRefs>
    <ds:schemaRef ds:uri="http://schemas.openxmlformats.org/officeDocument/2006/bibliography"/>
  </ds:schemaRefs>
</ds:datastoreItem>
</file>

<file path=customXml/itemProps3.xml><?xml version="1.0" encoding="utf-8"?>
<ds:datastoreItem xmlns:ds="http://schemas.openxmlformats.org/officeDocument/2006/customXml" ds:itemID="{754AF584-6EEB-483A-9C7C-6E12EB275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30020</Words>
  <Characters>171116</Characters>
  <Application>Microsoft Office Word</Application>
  <DocSecurity>4</DocSecurity>
  <Lines>1425</Lines>
  <Paragraphs>401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200735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dc:description/>
  <cp:lastModifiedBy>Akhtar (ESO), Shazia</cp:lastModifiedBy>
  <cp:revision>30</cp:revision>
  <cp:lastPrinted>2022-09-07T21:13:00Z</cp:lastPrinted>
  <dcterms:created xsi:type="dcterms:W3CDTF">2022-09-21T15:37:00Z</dcterms:created>
  <dcterms:modified xsi:type="dcterms:W3CDTF">2022-09-21T17:57:00Z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